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Mkatabulky"/>
        <w:tblW w:w="13887" w:type="dxa"/>
        <w:tblLayout w:type="fixed"/>
        <w:tblLook w:val="04A0"/>
      </w:tblPr>
      <w:tblGrid>
        <w:gridCol w:w="2547"/>
        <w:gridCol w:w="4678"/>
        <w:gridCol w:w="6662"/>
      </w:tblGrid>
      <w:tr w:rsidR="00A76983" w:rsidRPr="004A1921" w:rsidTr="00C91F73">
        <w:trPr>
          <w:trHeight w:val="693"/>
        </w:trPr>
        <w:tc>
          <w:tcPr>
            <w:tcW w:w="2547" w:type="dxa"/>
          </w:tcPr>
          <w:p w:rsidR="00A76983" w:rsidRPr="00FB0575" w:rsidRDefault="00A76983" w:rsidP="00093B71">
            <w:pPr>
              <w:rPr>
                <w:rFonts w:ascii="Arial" w:hAnsi="Arial" w:cs="Arial"/>
                <w:b/>
              </w:rPr>
            </w:pPr>
            <w:r w:rsidRPr="00FB0575">
              <w:rPr>
                <w:rFonts w:ascii="Arial" w:hAnsi="Arial" w:cs="Arial"/>
                <w:b/>
              </w:rPr>
              <w:t xml:space="preserve">                         Odbornost / předkladatel</w:t>
            </w:r>
          </w:p>
          <w:p w:rsidR="00A76983" w:rsidRPr="00FB0575" w:rsidRDefault="00A76983" w:rsidP="00093B71">
            <w:pPr>
              <w:rPr>
                <w:rFonts w:ascii="Arial" w:hAnsi="Arial" w:cs="Arial"/>
                <w:b/>
              </w:rPr>
            </w:pPr>
          </w:p>
        </w:tc>
        <w:tc>
          <w:tcPr>
            <w:tcW w:w="4678" w:type="dxa"/>
          </w:tcPr>
          <w:p w:rsidR="00A76983" w:rsidRPr="004A1921" w:rsidRDefault="00A76983" w:rsidP="00093B71">
            <w:pPr>
              <w:jc w:val="both"/>
              <w:rPr>
                <w:rFonts w:ascii="Arial" w:hAnsi="Arial" w:cs="Arial"/>
                <w:b/>
              </w:rPr>
            </w:pPr>
          </w:p>
          <w:p w:rsidR="00A76983" w:rsidRPr="004A1921" w:rsidRDefault="00A76983" w:rsidP="00093B71">
            <w:pPr>
              <w:jc w:val="both"/>
              <w:rPr>
                <w:rFonts w:ascii="Arial" w:hAnsi="Arial" w:cs="Arial"/>
                <w:b/>
              </w:rPr>
            </w:pPr>
            <w:r w:rsidRPr="004A1921">
              <w:rPr>
                <w:rFonts w:ascii="Arial" w:hAnsi="Arial" w:cs="Arial"/>
                <w:b/>
              </w:rPr>
              <w:t>Název výkonu + stručný popis</w:t>
            </w:r>
          </w:p>
          <w:p w:rsidR="00A76983" w:rsidRPr="004A1921" w:rsidRDefault="00A76983" w:rsidP="00093B71">
            <w:pPr>
              <w:jc w:val="both"/>
              <w:rPr>
                <w:rFonts w:ascii="Arial" w:hAnsi="Arial" w:cs="Arial"/>
                <w:b/>
              </w:rPr>
            </w:pPr>
          </w:p>
        </w:tc>
        <w:tc>
          <w:tcPr>
            <w:tcW w:w="6662" w:type="dxa"/>
          </w:tcPr>
          <w:p w:rsidR="00A76983" w:rsidRPr="004A1921" w:rsidRDefault="00A76983" w:rsidP="00105580">
            <w:pPr>
              <w:jc w:val="both"/>
              <w:rPr>
                <w:rFonts w:ascii="Arial" w:hAnsi="Arial" w:cs="Arial"/>
                <w:b/>
              </w:rPr>
            </w:pPr>
          </w:p>
          <w:p w:rsidR="00A76983" w:rsidRPr="00C10606" w:rsidRDefault="00A76983" w:rsidP="00105580">
            <w:pPr>
              <w:jc w:val="both"/>
              <w:rPr>
                <w:rFonts w:ascii="Arial" w:hAnsi="Arial" w:cs="Arial"/>
                <w:b/>
              </w:rPr>
            </w:pPr>
            <w:r w:rsidRPr="00C10606">
              <w:rPr>
                <w:rFonts w:ascii="Arial" w:hAnsi="Arial" w:cs="Arial"/>
                <w:b/>
              </w:rPr>
              <w:t>Připomínky</w:t>
            </w:r>
          </w:p>
        </w:tc>
      </w:tr>
      <w:tr w:rsidR="006D54FE" w:rsidRPr="009441C1" w:rsidTr="006D54FE">
        <w:trPr>
          <w:trHeight w:val="870"/>
        </w:trPr>
        <w:tc>
          <w:tcPr>
            <w:tcW w:w="2547" w:type="dxa"/>
            <w:vMerge w:val="restart"/>
          </w:tcPr>
          <w:p w:rsidR="006D54FE" w:rsidRPr="009C23AE" w:rsidRDefault="006D54FE" w:rsidP="00E706DA">
            <w:pPr>
              <w:rPr>
                <w:rFonts w:cs="Arial"/>
                <w:b/>
              </w:rPr>
            </w:pPr>
            <w:r w:rsidRPr="009C23AE">
              <w:rPr>
                <w:rFonts w:cs="Arial"/>
                <w:b/>
              </w:rPr>
              <w:t>701 otorinolaryngologie</w:t>
            </w:r>
          </w:p>
          <w:p w:rsidR="006D54FE" w:rsidRDefault="006D54FE" w:rsidP="00E706DA">
            <w:pPr>
              <w:rPr>
                <w:rFonts w:cs="Arial"/>
              </w:rPr>
            </w:pPr>
          </w:p>
          <w:p w:rsidR="006D54FE" w:rsidRPr="009C23AE" w:rsidRDefault="006D54FE" w:rsidP="00E706DA">
            <w:pPr>
              <w:rPr>
                <w:rFonts w:cs="Arial"/>
              </w:rPr>
            </w:pPr>
            <w:r w:rsidRPr="009C23AE">
              <w:rPr>
                <w:rFonts w:cstheme="minorHAnsi"/>
                <w:bCs/>
                <w:kern w:val="2"/>
                <w:lang w:eastAsia="hi-IN" w:bidi="hi-IN"/>
              </w:rPr>
              <w:t>Česká společnost otorinolaryngologie a chirurgie hlavy a krku ČLS JEP</w:t>
            </w:r>
          </w:p>
          <w:p w:rsidR="006D54FE" w:rsidRPr="00346BE1" w:rsidRDefault="006D54FE" w:rsidP="00E706DA">
            <w:pPr>
              <w:rPr>
                <w:rFonts w:cs="Arial"/>
              </w:rPr>
            </w:pPr>
          </w:p>
        </w:tc>
        <w:tc>
          <w:tcPr>
            <w:tcW w:w="4678" w:type="dxa"/>
          </w:tcPr>
          <w:p w:rsidR="006D54FE" w:rsidRPr="009007B7" w:rsidRDefault="006D54FE" w:rsidP="009007B7">
            <w:pPr>
              <w:spacing w:after="160" w:line="259" w:lineRule="auto"/>
              <w:contextualSpacing/>
              <w:jc w:val="both"/>
              <w:rPr>
                <w:rFonts w:cs="Arial"/>
                <w:b/>
              </w:rPr>
            </w:pPr>
            <w:r w:rsidRPr="009007B7">
              <w:rPr>
                <w:rFonts w:cs="Arial"/>
                <w:b/>
              </w:rPr>
              <w:t>71122 VESTIBULÁRNÍ VYŠETŘENÍ OTORINOLARYNGOLOGEM V AMBULANTNÍ PRAXI</w:t>
            </w:r>
            <w:r>
              <w:rPr>
                <w:rFonts w:cs="Arial"/>
                <w:b/>
              </w:rPr>
              <w:t xml:space="preserve"> </w:t>
            </w:r>
            <w:r w:rsidRPr="008341B9">
              <w:rPr>
                <w:rFonts w:cs="Arial"/>
              </w:rPr>
              <w:t>– nový výkon</w:t>
            </w:r>
          </w:p>
          <w:p w:rsidR="006D54FE" w:rsidRPr="00B41F09" w:rsidRDefault="006D54FE" w:rsidP="006D54FE">
            <w:pPr>
              <w:spacing w:after="160" w:line="259" w:lineRule="auto"/>
              <w:contextualSpacing/>
              <w:jc w:val="both"/>
              <w:rPr>
                <w:rFonts w:cs="Arial"/>
                <w:b/>
              </w:rPr>
            </w:pPr>
          </w:p>
        </w:tc>
        <w:tc>
          <w:tcPr>
            <w:tcW w:w="6662" w:type="dxa"/>
          </w:tcPr>
          <w:p w:rsidR="006D54FE" w:rsidRPr="00A21ED0" w:rsidRDefault="006D54FE" w:rsidP="00E706DA">
            <w:pPr>
              <w:jc w:val="both"/>
              <w:rPr>
                <w:rFonts w:cs="Arial"/>
                <w:b/>
              </w:rPr>
            </w:pPr>
            <w:r w:rsidRPr="00A21ED0">
              <w:rPr>
                <w:rFonts w:cs="Arial"/>
                <w:b/>
              </w:rPr>
              <w:t>Připomínky:</w:t>
            </w:r>
          </w:p>
          <w:p w:rsidR="006D54FE" w:rsidRDefault="006D54FE" w:rsidP="00804EC3">
            <w:pPr>
              <w:pStyle w:val="Odstavecseseznamem"/>
              <w:numPr>
                <w:ilvl w:val="0"/>
                <w:numId w:val="30"/>
              </w:numPr>
              <w:jc w:val="both"/>
              <w:rPr>
                <w:ins w:id="0" w:author="Jitka Vydrová" w:date="2026-01-29T04:30:00Z"/>
                <w:rFonts w:cs="Arial"/>
              </w:rPr>
            </w:pPr>
            <w:r>
              <w:rPr>
                <w:rFonts w:cs="Arial"/>
              </w:rPr>
              <w:t>Jak byla péče realizována a vykazována doposud?</w:t>
            </w:r>
          </w:p>
          <w:p w:rsidR="00804EC3" w:rsidRPr="002C373D" w:rsidRDefault="00804EC3" w:rsidP="00804EC3">
            <w:pPr>
              <w:pStyle w:val="Odstavecseseznamem"/>
              <w:numPr>
                <w:ilvl w:val="0"/>
                <w:numId w:val="30"/>
              </w:numPr>
              <w:contextualSpacing/>
              <w:rPr>
                <w:ins w:id="1" w:author="Jitka Vydrová" w:date="2026-01-29T04:30:00Z"/>
                <w:rFonts w:ascii="Arial" w:eastAsia="Times New Roman" w:hAnsi="Arial" w:cs="Arial"/>
                <w:sz w:val="16"/>
                <w:szCs w:val="16"/>
                <w:lang w:eastAsia="cs-CZ"/>
              </w:rPr>
            </w:pPr>
            <w:ins w:id="2" w:author="Jitka Vydrová" w:date="2026-01-29T04:30:00Z">
              <w:r w:rsidRPr="002C373D">
                <w:rPr>
                  <w:color w:val="FF0000"/>
                  <w:sz w:val="16"/>
                  <w:szCs w:val="16"/>
                </w:rPr>
                <w:t xml:space="preserve">Dosavadní možnosti vykazování vestibulárního vyšetření v ambulantní praxi byly díky absenci diagnostického výkonu omezené. </w:t>
              </w:r>
            </w:ins>
          </w:p>
          <w:p w:rsidR="00804EC3" w:rsidRPr="002C373D" w:rsidRDefault="00804EC3" w:rsidP="00804EC3">
            <w:pPr>
              <w:pStyle w:val="Odstavecseseznamem"/>
              <w:numPr>
                <w:ilvl w:val="0"/>
                <w:numId w:val="30"/>
              </w:numPr>
              <w:contextualSpacing/>
              <w:rPr>
                <w:ins w:id="3" w:author="Jitka Vydrová" w:date="2026-01-29T04:30:00Z"/>
                <w:rFonts w:ascii="Arial" w:eastAsia="Times New Roman" w:hAnsi="Arial" w:cs="Arial"/>
                <w:sz w:val="16"/>
                <w:szCs w:val="16"/>
                <w:lang w:eastAsia="cs-CZ"/>
              </w:rPr>
            </w:pPr>
            <w:ins w:id="4" w:author="Jitka Vydrová" w:date="2026-01-29T04:30:00Z">
              <w:r w:rsidRPr="002C373D">
                <w:rPr>
                  <w:color w:val="FF0000"/>
                  <w:sz w:val="16"/>
                  <w:szCs w:val="16"/>
                </w:rPr>
                <w:t>Péče byla vykazována zejména výkonem 71125 (</w:t>
              </w:r>
              <w:r w:rsidRPr="002C373D">
                <w:rPr>
                  <w:rFonts w:ascii="Helvetica Neue" w:hAnsi="Helvetica Neue"/>
                  <w:color w:val="333333"/>
                  <w:sz w:val="16"/>
                  <w:szCs w:val="16"/>
                  <w:shd w:val="clear" w:color="auto" w:fill="FFFFFF"/>
                </w:rPr>
                <w:t>VYŠET</w:t>
              </w:r>
              <w:r w:rsidRPr="002C373D">
                <w:rPr>
                  <w:rFonts w:ascii="Helvetica Neue" w:hAnsi="Helvetica Neue" w:hint="eastAsia"/>
                  <w:color w:val="333333"/>
                  <w:sz w:val="16"/>
                  <w:szCs w:val="16"/>
                  <w:shd w:val="clear" w:color="auto" w:fill="FFFFFF"/>
                </w:rPr>
                <w:t>Ř</w:t>
              </w:r>
              <w:r w:rsidRPr="002C373D">
                <w:rPr>
                  <w:rFonts w:ascii="Helvetica Neue" w:hAnsi="Helvetica Neue"/>
                  <w:color w:val="333333"/>
                  <w:sz w:val="16"/>
                  <w:szCs w:val="16"/>
                  <w:shd w:val="clear" w:color="auto" w:fill="FFFFFF"/>
                </w:rPr>
                <w:t>ENÍ SPONTÁNNÍHO VESTIBULÁRNÍHO NYSTAGMU A VESTIBULOSPINÁLNÍCH JEV</w:t>
              </w:r>
              <w:r w:rsidRPr="002C373D">
                <w:rPr>
                  <w:rFonts w:ascii="Helvetica Neue" w:hAnsi="Helvetica Neue" w:hint="eastAsia"/>
                  <w:color w:val="333333"/>
                  <w:sz w:val="16"/>
                  <w:szCs w:val="16"/>
                  <w:shd w:val="clear" w:color="auto" w:fill="FFFFFF"/>
                </w:rPr>
                <w:t>Ů</w:t>
              </w:r>
              <w:r w:rsidRPr="002C373D">
                <w:rPr>
                  <w:rFonts w:ascii="Helvetica Neue" w:hAnsi="Helvetica Neue"/>
                  <w:color w:val="333333"/>
                  <w:sz w:val="16"/>
                  <w:szCs w:val="16"/>
                  <w:shd w:val="clear" w:color="auto" w:fill="FFFFFF"/>
                </w:rPr>
                <w:t>)</w:t>
              </w:r>
              <w:r w:rsidRPr="002C373D">
                <w:rPr>
                  <w:color w:val="FF0000"/>
                  <w:sz w:val="16"/>
                  <w:szCs w:val="16"/>
                </w:rPr>
                <w:t xml:space="preserve">, který má OF 1/ čtvrtletí – tedy nedal se u standardního ošetření vykazovat více než 1x. Kontrola pacienta se závratí je nutná do týdne.  </w:t>
              </w:r>
            </w:ins>
          </w:p>
          <w:p w:rsidR="00804EC3" w:rsidRPr="00804EC3" w:rsidRDefault="00804EC3" w:rsidP="00804EC3">
            <w:pPr>
              <w:pStyle w:val="Odstavecseseznamem"/>
              <w:numPr>
                <w:ilvl w:val="0"/>
                <w:numId w:val="30"/>
              </w:numPr>
              <w:tabs>
                <w:tab w:val="center" w:pos="4536"/>
                <w:tab w:val="right" w:pos="9072"/>
              </w:tabs>
              <w:contextualSpacing/>
              <w:rPr>
                <w:ins w:id="5" w:author="Jitka Vydrová" w:date="2026-01-29T04:37:00Z"/>
                <w:rFonts w:ascii="Arial" w:eastAsia="Times New Roman" w:hAnsi="Arial" w:cs="Arial"/>
                <w:sz w:val="16"/>
                <w:szCs w:val="16"/>
                <w:lang w:eastAsia="cs-CZ"/>
                <w:rPrChange w:id="6" w:author="Jitka Vydrová" w:date="2026-01-29T04:37:00Z">
                  <w:rPr>
                    <w:ins w:id="7" w:author="Jitka Vydrová" w:date="2026-01-29T04:37:00Z"/>
                    <w:color w:val="FF0000"/>
                    <w:sz w:val="16"/>
                    <w:szCs w:val="16"/>
                  </w:rPr>
                </w:rPrChange>
              </w:rPr>
            </w:pPr>
            <w:ins w:id="8" w:author="Jitka Vydrová" w:date="2026-01-29T04:30:00Z">
              <w:r w:rsidRPr="002C373D">
                <w:rPr>
                  <w:color w:val="FF0000"/>
                  <w:sz w:val="16"/>
                  <w:szCs w:val="16"/>
                </w:rPr>
                <w:t xml:space="preserve">Méně často spolu s výkonem 71115 - </w:t>
              </w:r>
              <w:r w:rsidRPr="002C373D">
                <w:rPr>
                  <w:rFonts w:ascii="Helvetica Neue" w:hAnsi="Helvetica Neue"/>
                  <w:color w:val="333333"/>
                  <w:sz w:val="16"/>
                  <w:szCs w:val="16"/>
                  <w:shd w:val="clear" w:color="auto" w:fill="FFFFFF"/>
                </w:rPr>
                <w:t>VYŠET</w:t>
              </w:r>
              <w:r w:rsidRPr="002C373D">
                <w:rPr>
                  <w:rFonts w:ascii="Helvetica Neue" w:hAnsi="Helvetica Neue" w:hint="eastAsia"/>
                  <w:color w:val="333333"/>
                  <w:sz w:val="16"/>
                  <w:szCs w:val="16"/>
                  <w:shd w:val="clear" w:color="auto" w:fill="FFFFFF"/>
                </w:rPr>
                <w:t>Ř</w:t>
              </w:r>
              <w:r w:rsidRPr="002C373D">
                <w:rPr>
                  <w:rFonts w:ascii="Helvetica Neue" w:hAnsi="Helvetica Neue"/>
                  <w:color w:val="333333"/>
                  <w:sz w:val="16"/>
                  <w:szCs w:val="16"/>
                  <w:shd w:val="clear" w:color="auto" w:fill="FFFFFF"/>
                </w:rPr>
                <w:t>ENÍ SEMISPONTÁNNÍCH VESTIBULÁRNÍCH JEV</w:t>
              </w:r>
              <w:r w:rsidRPr="002C373D">
                <w:rPr>
                  <w:rFonts w:ascii="Helvetica Neue" w:hAnsi="Helvetica Neue" w:hint="eastAsia"/>
                  <w:color w:val="333333"/>
                  <w:sz w:val="16"/>
                  <w:szCs w:val="16"/>
                  <w:shd w:val="clear" w:color="auto" w:fill="FFFFFF"/>
                </w:rPr>
                <w:t>Ů</w:t>
              </w:r>
              <w:r w:rsidRPr="002C373D">
                <w:rPr>
                  <w:color w:val="FF0000"/>
                  <w:sz w:val="16"/>
                  <w:szCs w:val="16"/>
                </w:rPr>
                <w:t xml:space="preserve"> (při podezření na BPPV – benigní polohové </w:t>
              </w:r>
              <w:proofErr w:type="spellStart"/>
              <w:r w:rsidRPr="002C373D">
                <w:rPr>
                  <w:color w:val="FF0000"/>
                  <w:sz w:val="16"/>
                  <w:szCs w:val="16"/>
                </w:rPr>
                <w:t>paroxismální</w:t>
              </w:r>
              <w:proofErr w:type="spellEnd"/>
              <w:r w:rsidRPr="002C373D">
                <w:rPr>
                  <w:color w:val="FF0000"/>
                  <w:sz w:val="16"/>
                  <w:szCs w:val="16"/>
                </w:rPr>
                <w:t xml:space="preserve"> </w:t>
              </w:r>
              <w:proofErr w:type="spellStart"/>
              <w:r w:rsidRPr="002C373D">
                <w:rPr>
                  <w:color w:val="FF0000"/>
                  <w:sz w:val="16"/>
                  <w:szCs w:val="16"/>
                </w:rPr>
                <w:t>vertigo</w:t>
              </w:r>
              <w:proofErr w:type="spellEnd"/>
              <w:r w:rsidRPr="002C373D">
                <w:rPr>
                  <w:color w:val="FF0000"/>
                  <w:sz w:val="16"/>
                  <w:szCs w:val="16"/>
                </w:rPr>
                <w:t xml:space="preserve">). </w:t>
              </w:r>
              <w:r w:rsidRPr="002C373D">
                <w:rPr>
                  <w:b/>
                  <w:bCs/>
                  <w:color w:val="FF0000"/>
                  <w:sz w:val="16"/>
                  <w:szCs w:val="16"/>
                </w:rPr>
                <w:t>Tyto výkony definují pouze malou část vestibulárního vyšetření.</w:t>
              </w:r>
              <w:r w:rsidRPr="002C373D">
                <w:rPr>
                  <w:color w:val="FF0000"/>
                  <w:sz w:val="16"/>
                  <w:szCs w:val="16"/>
                </w:rPr>
                <w:t xml:space="preserve"> Zmiňovaný HINTS protokol, který je pro provedení výkonu klíčový, nebyl v době tvorby SZV součástí vyšetřování.  </w:t>
              </w:r>
            </w:ins>
          </w:p>
          <w:p w:rsidR="00804EC3" w:rsidRPr="002C373D" w:rsidRDefault="00804EC3" w:rsidP="00804EC3">
            <w:pPr>
              <w:pStyle w:val="Odstavecseseznamem"/>
              <w:numPr>
                <w:ilvl w:val="0"/>
                <w:numId w:val="30"/>
              </w:numPr>
              <w:contextualSpacing/>
              <w:rPr>
                <w:ins w:id="9" w:author="Jitka Vydrová" w:date="2026-01-29T04:37:00Z"/>
                <w:rFonts w:ascii="Arial" w:eastAsia="Times New Roman" w:hAnsi="Arial" w:cs="Arial"/>
                <w:b/>
                <w:bCs/>
                <w:sz w:val="16"/>
                <w:szCs w:val="16"/>
                <w:lang w:eastAsia="cs-CZ"/>
              </w:rPr>
            </w:pPr>
            <w:ins w:id="10" w:author="Jitka Vydrová" w:date="2026-01-29T04:37:00Z">
              <w:r w:rsidRPr="002C373D">
                <w:rPr>
                  <w:rFonts w:ascii="Arial" w:eastAsia="Times New Roman" w:hAnsi="Arial" w:cs="Arial"/>
                  <w:b/>
                  <w:bCs/>
                  <w:sz w:val="16"/>
                  <w:szCs w:val="16"/>
                  <w:lang w:eastAsia="cs-CZ"/>
                </w:rPr>
                <w:t xml:space="preserve">Cílem výkonu je rozlišit vestibulární a nevestibulární </w:t>
              </w:r>
              <w:proofErr w:type="gramStart"/>
              <w:r w:rsidRPr="002C373D">
                <w:rPr>
                  <w:rFonts w:ascii="Arial" w:eastAsia="Times New Roman" w:hAnsi="Arial" w:cs="Arial"/>
                  <w:b/>
                  <w:bCs/>
                  <w:sz w:val="16"/>
                  <w:szCs w:val="16"/>
                  <w:lang w:eastAsia="cs-CZ"/>
                </w:rPr>
                <w:t>závrať a pokud</w:t>
              </w:r>
              <w:proofErr w:type="gramEnd"/>
              <w:r w:rsidRPr="002C373D">
                <w:rPr>
                  <w:rFonts w:ascii="Arial" w:eastAsia="Times New Roman" w:hAnsi="Arial" w:cs="Arial"/>
                  <w:b/>
                  <w:bCs/>
                  <w:sz w:val="16"/>
                  <w:szCs w:val="16"/>
                  <w:lang w:eastAsia="cs-CZ"/>
                </w:rPr>
                <w:t xml:space="preserve"> je závrať vestibulární tak o odlišení její centrální či periferní příčiny tak, aby se pacientům dostalo včas správné terapie.</w:t>
              </w:r>
            </w:ins>
          </w:p>
          <w:p w:rsidR="00000000" w:rsidRDefault="00B946CD">
            <w:pPr>
              <w:ind w:left="360"/>
              <w:contextualSpacing/>
              <w:rPr>
                <w:ins w:id="11" w:author="Jitka Vydrová" w:date="2026-01-29T04:30:00Z"/>
                <w:rFonts w:ascii="Arial" w:eastAsia="Times New Roman" w:hAnsi="Arial" w:cs="Arial"/>
                <w:sz w:val="16"/>
                <w:szCs w:val="16"/>
                <w:lang w:eastAsia="cs-CZ"/>
                <w:rPrChange w:id="12" w:author="Jitka Vydrová" w:date="2026-01-29T04:37:00Z">
                  <w:rPr>
                    <w:ins w:id="13" w:author="Jitka Vydrová" w:date="2026-01-29T04:30:00Z"/>
                    <w:lang w:eastAsia="cs-CZ"/>
                  </w:rPr>
                </w:rPrChange>
              </w:rPr>
              <w:pPrChange w:id="14" w:author="Jitka Vydrová" w:date="2026-01-29T04:37:00Z">
                <w:pPr>
                  <w:pStyle w:val="Odstavecseseznamem"/>
                  <w:numPr>
                    <w:numId w:val="30"/>
                  </w:numPr>
                  <w:ind w:hanging="360"/>
                  <w:contextualSpacing/>
                </w:pPr>
              </w:pPrChange>
            </w:pPr>
          </w:p>
          <w:p w:rsidR="00804EC3" w:rsidRPr="00EC13A1" w:rsidRDefault="00804EC3" w:rsidP="00804EC3">
            <w:pPr>
              <w:pStyle w:val="Odstavecseseznamem"/>
              <w:numPr>
                <w:ilvl w:val="0"/>
                <w:numId w:val="30"/>
              </w:numPr>
              <w:contextualSpacing/>
              <w:rPr>
                <w:ins w:id="15" w:author="Jitka Vydrová" w:date="2026-01-29T04:30:00Z"/>
                <w:rFonts w:ascii="Arial" w:eastAsia="Times New Roman" w:hAnsi="Arial" w:cs="Arial"/>
                <w:sz w:val="16"/>
                <w:szCs w:val="16"/>
                <w:lang w:eastAsia="cs-CZ"/>
              </w:rPr>
            </w:pPr>
            <w:ins w:id="16" w:author="Jitka Vydrová" w:date="2026-01-29T04:30:00Z">
              <w:r w:rsidRPr="002C373D">
                <w:rPr>
                  <w:color w:val="FF0000"/>
                  <w:sz w:val="16"/>
                  <w:szCs w:val="16"/>
                </w:rPr>
                <w:t xml:space="preserve">Shrnutím lze konstatovat, že na tento nový výkon bude navazovat aktualizace </w:t>
              </w:r>
              <w:proofErr w:type="spellStart"/>
              <w:r w:rsidRPr="002C373D">
                <w:rPr>
                  <w:color w:val="FF0000"/>
                  <w:sz w:val="16"/>
                  <w:szCs w:val="16"/>
                </w:rPr>
                <w:t>otoneurologických</w:t>
              </w:r>
              <w:proofErr w:type="spellEnd"/>
              <w:r w:rsidRPr="002C373D">
                <w:rPr>
                  <w:color w:val="FF0000"/>
                  <w:sz w:val="16"/>
                  <w:szCs w:val="16"/>
                </w:rPr>
                <w:t xml:space="preserve"> výkonů tak, aby tyto odpovídaly současné péči o pacienty s </w:t>
              </w:r>
              <w:proofErr w:type="spellStart"/>
              <w:r w:rsidRPr="002C373D">
                <w:rPr>
                  <w:color w:val="FF0000"/>
                  <w:sz w:val="16"/>
                  <w:szCs w:val="16"/>
                </w:rPr>
                <w:t>otoneurologickou</w:t>
              </w:r>
              <w:proofErr w:type="spellEnd"/>
              <w:r w:rsidRPr="002C373D">
                <w:rPr>
                  <w:color w:val="FF0000"/>
                  <w:sz w:val="16"/>
                  <w:szCs w:val="16"/>
                </w:rPr>
                <w:t xml:space="preserve"> problematikou. </w:t>
              </w:r>
            </w:ins>
          </w:p>
          <w:p w:rsidR="00000000" w:rsidRDefault="00B946CD">
            <w:pPr>
              <w:pStyle w:val="Odstavecseseznamem"/>
              <w:jc w:val="both"/>
              <w:rPr>
                <w:rFonts w:cs="Arial"/>
              </w:rPr>
              <w:pPrChange w:id="17" w:author="Jitka Vydrová" w:date="2026-01-29T04:30:00Z">
                <w:pPr>
                  <w:pStyle w:val="Odstavecseseznamem"/>
                  <w:numPr>
                    <w:numId w:val="30"/>
                  </w:numPr>
                  <w:ind w:hanging="360"/>
                  <w:jc w:val="both"/>
                </w:pPr>
              </w:pPrChange>
            </w:pPr>
          </w:p>
          <w:p w:rsidR="001038B9" w:rsidRDefault="001038B9" w:rsidP="00804EC3">
            <w:pPr>
              <w:pStyle w:val="Odstavecseseznamem"/>
              <w:numPr>
                <w:ilvl w:val="0"/>
                <w:numId w:val="30"/>
              </w:numPr>
              <w:jc w:val="both"/>
              <w:rPr>
                <w:ins w:id="18" w:author="Jitka Vydrová" w:date="2026-01-29T04:30:00Z"/>
                <w:rFonts w:cs="Arial"/>
              </w:rPr>
            </w:pPr>
            <w:r>
              <w:rPr>
                <w:rFonts w:cs="Arial"/>
              </w:rPr>
              <w:t>Jakým konkrétním způsobem bude výkon zařazen do spektra stávajících výkonů pro vyšetření příčin závrati? (existuje doporučený postup?)</w:t>
            </w:r>
          </w:p>
          <w:p w:rsidR="00000000" w:rsidRDefault="00B946CD">
            <w:pPr>
              <w:pStyle w:val="Odstavecseseznamem"/>
              <w:rPr>
                <w:ins w:id="19" w:author="Jitka Vydrová" w:date="2026-01-29T04:30:00Z"/>
                <w:rFonts w:cs="Arial"/>
              </w:rPr>
              <w:pPrChange w:id="20" w:author="Jitka Vydrová" w:date="2026-01-29T04:30:00Z">
                <w:pPr>
                  <w:pStyle w:val="Odstavecseseznamem"/>
                  <w:numPr>
                    <w:numId w:val="30"/>
                  </w:numPr>
                  <w:ind w:hanging="360"/>
                  <w:jc w:val="both"/>
                </w:pPr>
              </w:pPrChange>
            </w:pPr>
          </w:p>
          <w:p w:rsidR="00804EC3" w:rsidRDefault="00804EC3" w:rsidP="00804EC3">
            <w:pPr>
              <w:rPr>
                <w:ins w:id="21" w:author="Jitka Vydrová" w:date="2026-01-29T04:38:00Z"/>
                <w:color w:val="FF0000"/>
              </w:rPr>
            </w:pPr>
            <w:ins w:id="22" w:author="Jitka Vydrová" w:date="2026-01-29T04:30:00Z">
              <w:r>
                <w:rPr>
                  <w:color w:val="FF0000"/>
                </w:rPr>
                <w:t>V</w:t>
              </w:r>
              <w:r w:rsidRPr="0025138B">
                <w:rPr>
                  <w:color w:val="FF0000"/>
                </w:rPr>
                <w:t xml:space="preserve">ýkon je zařazen v nové koncepci vykazování nepřístrojových vestibulárních vyšetření. Předpokládáme použití výkonu 71122 jako vstupní vyšetření, kontrolní vyšetření by bylo vykazováno výkony 71125,71115 (podle diagnózy).  Plánujeme vydat odborné doporučení jak vestibulární vyšetření vykazovat, aby nedocházelo k vykazování zástupných výkonů. </w:t>
              </w:r>
              <w:r>
                <w:rPr>
                  <w:color w:val="FF0000"/>
                </w:rPr>
                <w:t xml:space="preserve"> </w:t>
              </w:r>
            </w:ins>
          </w:p>
          <w:p w:rsidR="00804EC3" w:rsidRPr="0075786E" w:rsidRDefault="00804EC3" w:rsidP="00804EC3">
            <w:pPr>
              <w:rPr>
                <w:ins w:id="23" w:author="Jitka Vydrová" w:date="2026-01-29T04:30:00Z"/>
                <w:b/>
                <w:bCs/>
                <w:color w:val="FF0000"/>
              </w:rPr>
            </w:pPr>
            <w:ins w:id="24" w:author="Jitka Vydrová" w:date="2026-01-29T04:38:00Z">
              <w:r>
                <w:rPr>
                  <w:color w:val="FF0000"/>
                </w:rPr>
                <w:t>Do nav</w:t>
              </w:r>
            </w:ins>
            <w:r w:rsidR="001D6F7A">
              <w:rPr>
                <w:color w:val="FF0000"/>
              </w:rPr>
              <w:t>r</w:t>
            </w:r>
            <w:ins w:id="25" w:author="Jitka Vydrová" w:date="2026-01-29T04:38:00Z">
              <w:r>
                <w:rPr>
                  <w:color w:val="FF0000"/>
                </w:rPr>
                <w:t xml:space="preserve">ženého RL </w:t>
              </w:r>
              <w:r>
                <w:rPr>
                  <w:b/>
                  <w:bCs/>
                  <w:color w:val="FF0000"/>
                </w:rPr>
                <w:t>d</w:t>
              </w:r>
            </w:ins>
            <w:ins w:id="26" w:author="Jitka Vydrová" w:date="2026-01-29T04:30:00Z">
              <w:r w:rsidRPr="0075786E">
                <w:rPr>
                  <w:b/>
                  <w:bCs/>
                  <w:color w:val="FF0000"/>
                </w:rPr>
                <w:t>oplňujeme z</w:t>
              </w:r>
            </w:ins>
            <w:r w:rsidR="001D6F7A">
              <w:rPr>
                <w:b/>
                <w:bCs/>
                <w:color w:val="FF0000"/>
              </w:rPr>
              <w:t>á</w:t>
            </w:r>
            <w:r w:rsidRPr="0075786E">
              <w:rPr>
                <w:b/>
                <w:bCs/>
                <w:color w:val="FF0000"/>
              </w:rPr>
              <w:t>k</w:t>
            </w:r>
            <w:r w:rsidR="001D6F7A">
              <w:rPr>
                <w:b/>
                <w:bCs/>
                <w:color w:val="FF0000"/>
              </w:rPr>
              <w:t>a</w:t>
            </w:r>
            <w:ins w:id="27" w:author="Jitka Vydrová" w:date="2026-01-29T04:30:00Z">
              <w:r w:rsidRPr="0075786E">
                <w:rPr>
                  <w:b/>
                  <w:bCs/>
                  <w:color w:val="FF0000"/>
                </w:rPr>
                <w:t>z kombinac</w:t>
              </w:r>
            </w:ins>
            <w:ins w:id="28" w:author="Jitka Vydrová" w:date="2026-01-29T04:38:00Z">
              <w:r>
                <w:rPr>
                  <w:b/>
                  <w:bCs/>
                  <w:color w:val="FF0000"/>
                </w:rPr>
                <w:t>e</w:t>
              </w:r>
            </w:ins>
            <w:ins w:id="29" w:author="Jitka Vydrová" w:date="2026-01-29T04:30:00Z">
              <w:r w:rsidRPr="0075786E">
                <w:rPr>
                  <w:b/>
                  <w:bCs/>
                  <w:color w:val="FF0000"/>
                </w:rPr>
                <w:t xml:space="preserve"> výkonu 71122 s výkony 71115 a 71125. </w:t>
              </w:r>
            </w:ins>
          </w:p>
          <w:p w:rsidR="00804EC3" w:rsidRDefault="00804EC3" w:rsidP="00804EC3">
            <w:pPr>
              <w:pStyle w:val="Odstavecseseznamem"/>
              <w:numPr>
                <w:ilvl w:val="0"/>
                <w:numId w:val="30"/>
              </w:numPr>
              <w:jc w:val="both"/>
              <w:rPr>
                <w:rFonts w:cs="Arial"/>
              </w:rPr>
            </w:pPr>
          </w:p>
          <w:p w:rsidR="006D54FE" w:rsidRDefault="006D54FE" w:rsidP="00804EC3">
            <w:pPr>
              <w:pStyle w:val="Odstavecseseznamem"/>
              <w:numPr>
                <w:ilvl w:val="0"/>
                <w:numId w:val="30"/>
              </w:numPr>
              <w:jc w:val="both"/>
              <w:rPr>
                <w:ins w:id="30" w:author="Jitka Vydrová" w:date="2026-01-29T04:32:00Z"/>
                <w:rFonts w:cs="Arial"/>
              </w:rPr>
            </w:pPr>
            <w:r w:rsidRPr="006D54FE">
              <w:rPr>
                <w:rFonts w:cs="Arial"/>
              </w:rPr>
              <w:lastRenderedPageBreak/>
              <w:t xml:space="preserve">Žádáme o zdůvodnění navrženého času výkonu 60 min., </w:t>
            </w:r>
            <w:r w:rsidR="001038B9">
              <w:rPr>
                <w:rFonts w:cs="Arial"/>
              </w:rPr>
              <w:t>jedná se o průměrnou (nikoli maximální) dobu realizace výkonu?</w:t>
            </w:r>
          </w:p>
          <w:p w:rsidR="00804EC3" w:rsidRDefault="00804EC3" w:rsidP="00362309">
            <w:pPr>
              <w:spacing w:after="160" w:line="259" w:lineRule="auto"/>
              <w:rPr>
                <w:ins w:id="31" w:author="Jitka Vydrová" w:date="2026-01-30T06:05:00Z"/>
                <w:color w:val="FF0000"/>
              </w:rPr>
            </w:pPr>
            <w:ins w:id="32" w:author="Jitka Vydrová" w:date="2026-01-29T04:34:00Z">
              <w:r>
                <w:rPr>
                  <w:color w:val="FF0000"/>
                  <w:kern w:val="2"/>
                </w:rPr>
                <w:t xml:space="preserve">Výkon obsahuje řadu vyšetřovacích kroků, sdružených do jednoho výkonu, jedná se cca o 12 úkonů, který každý v průměru vyžaduje minimální dotaci cca 4 </w:t>
              </w:r>
              <w:proofErr w:type="gramStart"/>
              <w:r>
                <w:rPr>
                  <w:color w:val="FF0000"/>
                  <w:kern w:val="2"/>
                </w:rPr>
                <w:t>min.  Vzhledem</w:t>
              </w:r>
              <w:proofErr w:type="gramEnd"/>
              <w:r>
                <w:rPr>
                  <w:color w:val="FF0000"/>
                  <w:kern w:val="2"/>
                </w:rPr>
                <w:t xml:space="preserve"> k nově vytvořené zakázané kombinaci s výkonem 71125 a</w:t>
              </w:r>
            </w:ins>
            <w:ins w:id="33" w:author="Jitka Vydrová" w:date="2026-01-30T06:05:00Z">
              <w:r w:rsidR="00362309">
                <w:rPr>
                  <w:color w:val="FF0000"/>
                  <w:kern w:val="2"/>
                </w:rPr>
                <w:t xml:space="preserve"> tudíž</w:t>
              </w:r>
            </w:ins>
            <w:ins w:id="34" w:author="Jitka Vydrová" w:date="2026-01-29T04:34:00Z">
              <w:r>
                <w:rPr>
                  <w:color w:val="FF0000"/>
                  <w:kern w:val="2"/>
                </w:rPr>
                <w:t xml:space="preserve"> </w:t>
              </w:r>
            </w:ins>
            <w:ins w:id="35" w:author="Jitka Vydrová" w:date="2026-01-30T06:06:00Z">
              <w:r w:rsidR="00362309">
                <w:rPr>
                  <w:color w:val="FF0000"/>
                </w:rPr>
                <w:t>s</w:t>
              </w:r>
            </w:ins>
            <w:ins w:id="36" w:author="Jitka Vydrová" w:date="2026-01-30T06:05:00Z">
              <w:r w:rsidR="00362309" w:rsidRPr="002C373D">
                <w:rPr>
                  <w:color w:val="FF0000"/>
                </w:rPr>
                <w:t>oučástí tohoto nového výkonu je i výkon</w:t>
              </w:r>
              <w:r w:rsidR="00362309" w:rsidRPr="005E0B63">
                <w:rPr>
                  <w:color w:val="FF0000"/>
                </w:rPr>
                <w:t xml:space="preserve"> </w:t>
              </w:r>
              <w:r w:rsidR="00362309" w:rsidRPr="005E0B63">
                <w:rPr>
                  <w:rFonts w:ascii="Helvetica Neue" w:hAnsi="Helvetica Neue"/>
                  <w:color w:val="333333"/>
                  <w:sz w:val="16"/>
                  <w:szCs w:val="16"/>
                  <w:shd w:val="clear" w:color="auto" w:fill="FFFFFF"/>
                </w:rPr>
                <w:t>VYŠET</w:t>
              </w:r>
              <w:r w:rsidR="00362309" w:rsidRPr="005E0B63">
                <w:rPr>
                  <w:rFonts w:ascii="Helvetica Neue" w:hAnsi="Helvetica Neue" w:hint="eastAsia"/>
                  <w:color w:val="333333"/>
                  <w:sz w:val="16"/>
                  <w:szCs w:val="16"/>
                  <w:shd w:val="clear" w:color="auto" w:fill="FFFFFF"/>
                </w:rPr>
                <w:t>Ř</w:t>
              </w:r>
              <w:r w:rsidR="00362309" w:rsidRPr="005E0B63">
                <w:rPr>
                  <w:rFonts w:ascii="Helvetica Neue" w:hAnsi="Helvetica Neue"/>
                  <w:color w:val="333333"/>
                  <w:sz w:val="16"/>
                  <w:szCs w:val="16"/>
                  <w:shd w:val="clear" w:color="auto" w:fill="FFFFFF"/>
                </w:rPr>
                <w:t>ENÍ SPONTÁNNÍHO VESTIBULÁRNÍHO NYSTAGMU A VESTIBULOSPINÁLNÍCH JEV</w:t>
              </w:r>
              <w:r w:rsidR="00362309" w:rsidRPr="005E0B63">
                <w:rPr>
                  <w:rFonts w:ascii="Helvetica Neue" w:hAnsi="Helvetica Neue" w:hint="eastAsia"/>
                  <w:color w:val="333333"/>
                  <w:sz w:val="16"/>
                  <w:szCs w:val="16"/>
                  <w:shd w:val="clear" w:color="auto" w:fill="FFFFFF"/>
                </w:rPr>
                <w:t>Ů</w:t>
              </w:r>
              <w:r w:rsidR="00362309" w:rsidRPr="005E0B63">
                <w:rPr>
                  <w:rFonts w:ascii="Helvetica Neue" w:hAnsi="Helvetica Neue"/>
                  <w:color w:val="333333"/>
                  <w:sz w:val="16"/>
                  <w:szCs w:val="16"/>
                  <w:shd w:val="clear" w:color="auto" w:fill="FFFFFF"/>
                </w:rPr>
                <w:t xml:space="preserve"> – tedy výkon 71125</w:t>
              </w:r>
            </w:ins>
            <w:ins w:id="37" w:author="Jitka Vydrová" w:date="2026-01-30T06:06:00Z">
              <w:r w:rsidR="00362309">
                <w:rPr>
                  <w:color w:val="FF0000"/>
                </w:rPr>
                <w:t xml:space="preserve"> </w:t>
              </w:r>
              <w:r w:rsidR="00362309">
                <w:rPr>
                  <w:color w:val="FF0000"/>
                  <w:kern w:val="2"/>
                </w:rPr>
                <w:t xml:space="preserve">s </w:t>
              </w:r>
            </w:ins>
            <w:ins w:id="38" w:author="Jitka Vydrová" w:date="2026-01-29T04:34:00Z">
              <w:r>
                <w:rPr>
                  <w:color w:val="FF0000"/>
                  <w:kern w:val="2"/>
                </w:rPr>
                <w:t>časov</w:t>
              </w:r>
            </w:ins>
            <w:ins w:id="39" w:author="Jitka Vydrová" w:date="2026-01-30T06:06:00Z">
              <w:r w:rsidR="00362309">
                <w:rPr>
                  <w:color w:val="FF0000"/>
                  <w:kern w:val="2"/>
                </w:rPr>
                <w:t>ou</w:t>
              </w:r>
            </w:ins>
            <w:ins w:id="40" w:author="Jitka Vydrová" w:date="2026-01-29T04:34:00Z">
              <w:r>
                <w:rPr>
                  <w:color w:val="FF0000"/>
                  <w:kern w:val="2"/>
                </w:rPr>
                <w:t xml:space="preserve"> dotac</w:t>
              </w:r>
            </w:ins>
            <w:ins w:id="41" w:author="Jitka Vydrová" w:date="2026-01-30T06:06:00Z">
              <w:r w:rsidR="00362309">
                <w:rPr>
                  <w:color w:val="FF0000"/>
                  <w:kern w:val="2"/>
                </w:rPr>
                <w:t>í</w:t>
              </w:r>
            </w:ins>
            <w:ins w:id="42" w:author="Jitka Vydrová" w:date="2026-01-29T04:34:00Z">
              <w:r>
                <w:rPr>
                  <w:color w:val="FF0000"/>
                  <w:kern w:val="2"/>
                </w:rPr>
                <w:t xml:space="preserve"> 15 min) lze zkrátit dobu výkonu i práce lékaře na 45 min</w:t>
              </w:r>
            </w:ins>
            <w:ins w:id="43" w:author="Jitka Vydrová" w:date="2026-01-30T06:07:00Z">
              <w:r w:rsidR="00362309">
                <w:rPr>
                  <w:color w:val="FF0000"/>
                  <w:kern w:val="2"/>
                </w:rPr>
                <w:t xml:space="preserve"> (tedy vyšetření, které je navíc oproti výkonu 7112</w:t>
              </w:r>
            </w:ins>
            <w:ins w:id="44" w:author="Jitka Vydrová" w:date="2026-01-30T06:08:00Z">
              <w:r w:rsidR="00362309">
                <w:rPr>
                  <w:color w:val="FF0000"/>
                  <w:kern w:val="2"/>
                </w:rPr>
                <w:t>5 má časovou dotaci 30min tak, jak požadujete.</w:t>
              </w:r>
            </w:ins>
            <w:ins w:id="45" w:author="Jitka Vydrová" w:date="2026-01-29T04:34:00Z">
              <w:r>
                <w:rPr>
                  <w:color w:val="FF0000"/>
                  <w:kern w:val="2"/>
                </w:rPr>
                <w:t xml:space="preserve">  15 min rozdílu mezi délkou výkonu a délkou práce nositele bylo vyčleněno na </w:t>
              </w:r>
              <w:r w:rsidRPr="004219EF">
                <w:rPr>
                  <w:color w:val="FF0000"/>
                </w:rPr>
                <w:t>edukac</w:t>
              </w:r>
              <w:r>
                <w:rPr>
                  <w:color w:val="FF0000"/>
                </w:rPr>
                <w:t>i</w:t>
              </w:r>
              <w:r w:rsidRPr="004219EF">
                <w:rPr>
                  <w:color w:val="FF0000"/>
                </w:rPr>
                <w:t xml:space="preserve"> pacienta</w:t>
              </w:r>
              <w:r>
                <w:rPr>
                  <w:color w:val="FF0000"/>
                </w:rPr>
                <w:t xml:space="preserve">, přípravu vyšetřovny – manipulace s lůžkem </w:t>
              </w:r>
              <w:proofErr w:type="gramStart"/>
              <w:r>
                <w:rPr>
                  <w:color w:val="FF0000"/>
                </w:rPr>
                <w:t xml:space="preserve">apod.. </w:t>
              </w:r>
              <w:r w:rsidRPr="004219EF">
                <w:rPr>
                  <w:color w:val="FF0000"/>
                </w:rPr>
                <w:t xml:space="preserve"> a čas</w:t>
              </w:r>
              <w:proofErr w:type="gramEnd"/>
              <w:r w:rsidRPr="004219EF">
                <w:rPr>
                  <w:color w:val="FF0000"/>
                </w:rPr>
                <w:t xml:space="preserve"> na stabilizaci</w:t>
              </w:r>
            </w:ins>
            <w:ins w:id="46" w:author="Jitka Vydrová" w:date="2026-01-29T04:39:00Z">
              <w:r>
                <w:rPr>
                  <w:color w:val="FF0000"/>
                </w:rPr>
                <w:t xml:space="preserve"> pacienta</w:t>
              </w:r>
            </w:ins>
            <w:ins w:id="47" w:author="Jitka Vydrová" w:date="2026-01-29T04:40:00Z">
              <w:r>
                <w:rPr>
                  <w:color w:val="FF0000"/>
                </w:rPr>
                <w:t xml:space="preserve"> po vyšetření, které může projevy závratě a nevolnosti akcelerovat</w:t>
              </w:r>
            </w:ins>
            <w:ins w:id="48" w:author="Jitka Vydrová" w:date="2026-01-29T04:34:00Z">
              <w:r>
                <w:rPr>
                  <w:color w:val="FF0000"/>
                </w:rPr>
                <w:t xml:space="preserve"> – nutný klid ideálně vleže po dobu ideálně 15 min. (tedy celková doba může být i delší ) </w:t>
              </w:r>
            </w:ins>
            <w:ins w:id="49" w:author="Jitka Vydrová" w:date="2026-01-30T06:08:00Z">
              <w:r w:rsidR="00362309">
                <w:rPr>
                  <w:color w:val="FF0000"/>
                </w:rPr>
                <w:t xml:space="preserve">Souhlasíme tedy se zkrácením doby vyšetření </w:t>
              </w:r>
            </w:ins>
            <w:r w:rsidR="00CA7E43">
              <w:rPr>
                <w:color w:val="FF0000"/>
              </w:rPr>
              <w:t>l</w:t>
            </w:r>
            <w:ins w:id="50" w:author="Jitka Vydrová" w:date="2026-01-30T06:08:00Z">
              <w:r w:rsidR="00362309">
                <w:rPr>
                  <w:color w:val="FF0000"/>
                </w:rPr>
                <w:t>ékařem na 45minut a celkové doby vyšetření (</w:t>
              </w:r>
            </w:ins>
            <w:ins w:id="51" w:author="Jitka Vydrová" w:date="2026-01-30T06:09:00Z">
              <w:r w:rsidR="00362309">
                <w:rPr>
                  <w:color w:val="FF0000"/>
                </w:rPr>
                <w:t>+ stabilizace pacienta na 10 minut)</w:t>
              </w:r>
            </w:ins>
            <w:r w:rsidR="005C7F97">
              <w:rPr>
                <w:color w:val="FF0000"/>
              </w:rPr>
              <w:t>.</w:t>
            </w:r>
          </w:p>
          <w:p w:rsidR="00000000" w:rsidRDefault="00B946CD">
            <w:pPr>
              <w:pStyle w:val="Odstavecseseznamem"/>
              <w:jc w:val="both"/>
              <w:rPr>
                <w:rFonts w:cs="Arial"/>
              </w:rPr>
              <w:pPrChange w:id="52" w:author="Jitka Vydrová" w:date="2026-01-29T04:39:00Z">
                <w:pPr>
                  <w:pStyle w:val="Odstavecseseznamem"/>
                  <w:numPr>
                    <w:numId w:val="30"/>
                  </w:numPr>
                  <w:ind w:hanging="360"/>
                  <w:jc w:val="both"/>
                </w:pPr>
              </w:pPrChange>
            </w:pPr>
          </w:p>
          <w:p w:rsidR="001038B9" w:rsidRDefault="000D0E08" w:rsidP="00804EC3">
            <w:pPr>
              <w:pStyle w:val="Odstavecseseznamem"/>
              <w:numPr>
                <w:ilvl w:val="0"/>
                <w:numId w:val="30"/>
              </w:numPr>
              <w:jc w:val="both"/>
              <w:rPr>
                <w:ins w:id="53" w:author="Jitka Vydrová" w:date="2026-01-29T04:35:00Z"/>
                <w:rFonts w:cs="Arial"/>
              </w:rPr>
            </w:pPr>
            <w:r>
              <w:rPr>
                <w:rFonts w:cs="Arial"/>
              </w:rPr>
              <w:t xml:space="preserve">Žádáme specifikovat výčet výkonů, se kterými nesmí být vykázán, aby se zamezilo duplicitám. </w:t>
            </w:r>
          </w:p>
          <w:p w:rsidR="00804EC3" w:rsidRPr="0075786E" w:rsidRDefault="00804EC3" w:rsidP="00804EC3">
            <w:pPr>
              <w:rPr>
                <w:ins w:id="54" w:author="Jitka Vydrová" w:date="2026-01-29T04:41:00Z"/>
                <w:b/>
                <w:bCs/>
                <w:color w:val="FF0000"/>
              </w:rPr>
            </w:pPr>
            <w:ins w:id="55" w:author="Jitka Vydrová" w:date="2026-01-29T04:41:00Z">
              <w:r>
                <w:rPr>
                  <w:color w:val="FF0000"/>
                </w:rPr>
                <w:t>Do nav</w:t>
              </w:r>
            </w:ins>
            <w:r w:rsidR="001F7696">
              <w:rPr>
                <w:color w:val="FF0000"/>
              </w:rPr>
              <w:t>r</w:t>
            </w:r>
            <w:ins w:id="56" w:author="Jitka Vydrová" w:date="2026-01-29T04:41:00Z">
              <w:r>
                <w:rPr>
                  <w:color w:val="FF0000"/>
                </w:rPr>
                <w:t xml:space="preserve">ženého RL </w:t>
              </w:r>
              <w:r>
                <w:rPr>
                  <w:b/>
                  <w:bCs/>
                  <w:color w:val="FF0000"/>
                </w:rPr>
                <w:t>d</w:t>
              </w:r>
              <w:r w:rsidRPr="0075786E">
                <w:rPr>
                  <w:b/>
                  <w:bCs/>
                  <w:color w:val="FF0000"/>
                </w:rPr>
                <w:t>oplňujeme z</w:t>
              </w:r>
            </w:ins>
            <w:r w:rsidR="001F7696">
              <w:rPr>
                <w:b/>
                <w:bCs/>
                <w:color w:val="FF0000"/>
              </w:rPr>
              <w:t>á</w:t>
            </w:r>
            <w:r w:rsidRPr="0075786E">
              <w:rPr>
                <w:b/>
                <w:bCs/>
                <w:color w:val="FF0000"/>
              </w:rPr>
              <w:t>k</w:t>
            </w:r>
            <w:r w:rsidR="001F7696">
              <w:rPr>
                <w:b/>
                <w:bCs/>
                <w:color w:val="FF0000"/>
              </w:rPr>
              <w:t>a</w:t>
            </w:r>
            <w:ins w:id="57" w:author="Jitka Vydrová" w:date="2026-01-29T04:41:00Z">
              <w:r w:rsidRPr="0075786E">
                <w:rPr>
                  <w:b/>
                  <w:bCs/>
                  <w:color w:val="FF0000"/>
                </w:rPr>
                <w:t>z kombinac</w:t>
              </w:r>
              <w:r>
                <w:rPr>
                  <w:b/>
                  <w:bCs/>
                  <w:color w:val="FF0000"/>
                </w:rPr>
                <w:t>e</w:t>
              </w:r>
              <w:r w:rsidRPr="0075786E">
                <w:rPr>
                  <w:b/>
                  <w:bCs/>
                  <w:color w:val="FF0000"/>
                </w:rPr>
                <w:t xml:space="preserve"> výkonu 71122 s výkony 71115 a 71125. </w:t>
              </w:r>
            </w:ins>
          </w:p>
          <w:p w:rsidR="00804EC3" w:rsidRPr="0075786E" w:rsidRDefault="00804EC3" w:rsidP="00804EC3">
            <w:pPr>
              <w:rPr>
                <w:ins w:id="58" w:author="Jitka Vydrová" w:date="2026-01-29T04:35:00Z"/>
                <w:b/>
                <w:bCs/>
                <w:color w:val="FF0000"/>
              </w:rPr>
            </w:pPr>
          </w:p>
          <w:p w:rsidR="00804EC3" w:rsidRDefault="00804EC3" w:rsidP="00804EC3">
            <w:pPr>
              <w:pStyle w:val="Odstavecseseznamem"/>
              <w:numPr>
                <w:ilvl w:val="0"/>
                <w:numId w:val="30"/>
              </w:numPr>
              <w:jc w:val="both"/>
              <w:rPr>
                <w:rFonts w:cs="Arial"/>
              </w:rPr>
            </w:pPr>
          </w:p>
          <w:p w:rsidR="00472C78" w:rsidRDefault="00472C78" w:rsidP="00804EC3">
            <w:pPr>
              <w:pStyle w:val="Odstavecseseznamem"/>
              <w:numPr>
                <w:ilvl w:val="0"/>
                <w:numId w:val="30"/>
              </w:numPr>
              <w:jc w:val="both"/>
              <w:rPr>
                <w:ins w:id="59" w:author="Jitka Vydrová" w:date="2026-01-29T04:35:00Z"/>
                <w:rFonts w:cs="Arial"/>
              </w:rPr>
            </w:pPr>
            <w:r>
              <w:rPr>
                <w:rFonts w:cs="Arial"/>
              </w:rPr>
              <w:t xml:space="preserve">Doporučujeme výkon koncentrovat na specializované pracoviště. </w:t>
            </w:r>
          </w:p>
          <w:p w:rsidR="00804EC3" w:rsidRPr="0075786E" w:rsidRDefault="00804EC3" w:rsidP="00804EC3">
            <w:pPr>
              <w:spacing w:after="160" w:line="259" w:lineRule="auto"/>
              <w:rPr>
                <w:ins w:id="60" w:author="Jitka Vydrová" w:date="2026-01-29T04:35:00Z"/>
                <w:color w:val="FF0000"/>
                <w:kern w:val="2"/>
              </w:rPr>
            </w:pPr>
            <w:ins w:id="61" w:author="Jitka Vydrová" w:date="2026-01-29T04:35:00Z">
              <w:r>
                <w:rPr>
                  <w:color w:val="FF0000"/>
                  <w:kern w:val="2"/>
                </w:rPr>
                <w:t>Zavedení nového výkonu má za cíl omezit počet pacientů odesílaných do specializovaných zařízení k podrobnému vyšetření</w:t>
              </w:r>
            </w:ins>
            <w:ins w:id="62" w:author="Jitka Vydrová" w:date="2026-01-29T04:42:00Z">
              <w:r>
                <w:rPr>
                  <w:color w:val="FF0000"/>
                  <w:kern w:val="2"/>
                </w:rPr>
                <w:t>. Odesílá</w:t>
              </w:r>
            </w:ins>
            <w:ins w:id="63" w:author="Jitka Vydrová" w:date="2026-01-30T06:09:00Z">
              <w:r w:rsidR="00362309">
                <w:rPr>
                  <w:color w:val="FF0000"/>
                  <w:kern w:val="2"/>
                </w:rPr>
                <w:t>n</w:t>
              </w:r>
            </w:ins>
            <w:ins w:id="64" w:author="Jitka Vydrová" w:date="2026-01-29T04:42:00Z">
              <w:r>
                <w:rPr>
                  <w:color w:val="FF0000"/>
                  <w:kern w:val="2"/>
                </w:rPr>
                <w:t>í pacientů</w:t>
              </w:r>
            </w:ins>
            <w:ins w:id="65" w:author="Jitka Vydrová" w:date="2026-01-29T04:35:00Z">
              <w:r>
                <w:rPr>
                  <w:color w:val="FF0000"/>
                  <w:kern w:val="2"/>
                </w:rPr>
                <w:t xml:space="preserve"> do specializovaných pracovišť by byl</w:t>
              </w:r>
            </w:ins>
            <w:ins w:id="66" w:author="Jitka Vydrová" w:date="2026-01-30T06:09:00Z">
              <w:r w:rsidR="00362309">
                <w:rPr>
                  <w:color w:val="FF0000"/>
                  <w:kern w:val="2"/>
                </w:rPr>
                <w:t>o</w:t>
              </w:r>
            </w:ins>
            <w:ins w:id="67" w:author="Jitka Vydrová" w:date="2026-01-29T04:35:00Z">
              <w:r>
                <w:rPr>
                  <w:color w:val="FF0000"/>
                  <w:kern w:val="2"/>
                </w:rPr>
                <w:t xml:space="preserve"> vzhledem k tomuto úmyslu kontraproduktivní.  Celková ekonomická bilance plátce by měla </w:t>
              </w:r>
              <w:r>
                <w:rPr>
                  <w:color w:val="FF0000"/>
                  <w:kern w:val="2"/>
                </w:rPr>
                <w:lastRenderedPageBreak/>
                <w:t xml:space="preserve">být vyrovnaná i díky úspoře na nadbytečně provedených vyšetřeních. </w:t>
              </w:r>
            </w:ins>
          </w:p>
          <w:p w:rsidR="00804EC3" w:rsidRDefault="00804EC3" w:rsidP="00804EC3">
            <w:pPr>
              <w:pStyle w:val="Odstavecseseznamem"/>
              <w:numPr>
                <w:ilvl w:val="0"/>
                <w:numId w:val="30"/>
              </w:numPr>
              <w:jc w:val="both"/>
              <w:rPr>
                <w:rFonts w:cs="Arial"/>
              </w:rPr>
            </w:pPr>
          </w:p>
          <w:p w:rsidR="000D0E08" w:rsidRPr="006D54FE" w:rsidRDefault="000D0E08" w:rsidP="00787D2F">
            <w:pPr>
              <w:pStyle w:val="Odstavecseseznamem"/>
              <w:jc w:val="both"/>
              <w:rPr>
                <w:rFonts w:cs="Arial"/>
              </w:rPr>
            </w:pPr>
          </w:p>
        </w:tc>
      </w:tr>
      <w:tr w:rsidR="006D54FE" w:rsidRPr="009441C1" w:rsidTr="00C90F39">
        <w:trPr>
          <w:trHeight w:val="870"/>
        </w:trPr>
        <w:tc>
          <w:tcPr>
            <w:tcW w:w="2547" w:type="dxa"/>
            <w:vMerge/>
          </w:tcPr>
          <w:p w:rsidR="006D54FE" w:rsidRPr="009C23AE" w:rsidRDefault="006D54FE" w:rsidP="00E706DA">
            <w:pPr>
              <w:rPr>
                <w:rFonts w:cs="Arial"/>
                <w:b/>
              </w:rPr>
            </w:pPr>
          </w:p>
        </w:tc>
        <w:tc>
          <w:tcPr>
            <w:tcW w:w="4678" w:type="dxa"/>
          </w:tcPr>
          <w:p w:rsidR="006D54FE" w:rsidRPr="009007B7" w:rsidRDefault="006D54FE" w:rsidP="006D54FE">
            <w:pPr>
              <w:spacing w:after="160" w:line="259" w:lineRule="auto"/>
              <w:contextualSpacing/>
              <w:jc w:val="both"/>
              <w:rPr>
                <w:rFonts w:cs="Arial"/>
                <w:b/>
              </w:rPr>
            </w:pPr>
            <w:r w:rsidRPr="009007B7">
              <w:rPr>
                <w:rFonts w:cs="Arial"/>
                <w:b/>
              </w:rPr>
              <w:t>71130 LÉČBA BPPV REPOZIČNÍMI MANÉVRY</w:t>
            </w:r>
            <w:r>
              <w:rPr>
                <w:rFonts w:cs="Arial"/>
                <w:b/>
              </w:rPr>
              <w:t xml:space="preserve"> </w:t>
            </w:r>
            <w:r w:rsidRPr="008341B9">
              <w:rPr>
                <w:rFonts w:cs="Arial"/>
              </w:rPr>
              <w:t>– nový výkon</w:t>
            </w:r>
          </w:p>
          <w:p w:rsidR="006D54FE" w:rsidRPr="009007B7" w:rsidRDefault="006D54FE" w:rsidP="009007B7">
            <w:pPr>
              <w:spacing w:after="160" w:line="259" w:lineRule="auto"/>
              <w:contextualSpacing/>
              <w:jc w:val="both"/>
              <w:rPr>
                <w:rFonts w:cs="Arial"/>
                <w:b/>
              </w:rPr>
            </w:pPr>
          </w:p>
        </w:tc>
        <w:tc>
          <w:tcPr>
            <w:tcW w:w="6662" w:type="dxa"/>
          </w:tcPr>
          <w:p w:rsidR="006D54FE" w:rsidRDefault="00787D2F" w:rsidP="00E706DA">
            <w:pPr>
              <w:jc w:val="both"/>
              <w:rPr>
                <w:rFonts w:cs="Arial"/>
                <w:b/>
              </w:rPr>
            </w:pPr>
            <w:r>
              <w:rPr>
                <w:rFonts w:cs="Arial"/>
                <w:b/>
              </w:rPr>
              <w:t>Připomínky:</w:t>
            </w:r>
          </w:p>
          <w:p w:rsidR="007E0C28" w:rsidRDefault="00A90541" w:rsidP="007E0C28">
            <w:pPr>
              <w:pStyle w:val="Odstavecseseznamem"/>
              <w:numPr>
                <w:ilvl w:val="0"/>
                <w:numId w:val="30"/>
              </w:numPr>
              <w:jc w:val="both"/>
              <w:rPr>
                <w:ins w:id="68" w:author="martin chovanec" w:date="2026-01-30T07:00:00Z"/>
                <w:rFonts w:cs="Arial"/>
              </w:rPr>
            </w:pPr>
            <w:r>
              <w:rPr>
                <w:rFonts w:cs="Arial"/>
              </w:rPr>
              <w:t>Jak byla péče realizována a vykazována doposud?</w:t>
            </w:r>
          </w:p>
          <w:p w:rsidR="000B4FEC" w:rsidRDefault="00FF52E5" w:rsidP="007E0C28">
            <w:pPr>
              <w:jc w:val="both"/>
              <w:rPr>
                <w:ins w:id="69" w:author="martin chovanec" w:date="2026-01-30T07:12:00Z"/>
                <w:rFonts w:cs="Arial"/>
              </w:rPr>
            </w:pPr>
            <w:ins w:id="70" w:author="martin chovanec" w:date="2026-01-30T06:59:00Z">
              <w:r w:rsidRPr="007E0C28">
                <w:rPr>
                  <w:rFonts w:cs="Arial"/>
                </w:rPr>
                <w:t>Léčba byla prováděna bez možnosti účelného vykázání</w:t>
              </w:r>
              <w:r w:rsidR="007E0C28" w:rsidRPr="007E0C28">
                <w:rPr>
                  <w:rFonts w:cs="Arial"/>
                </w:rPr>
                <w:t>.</w:t>
              </w:r>
            </w:ins>
          </w:p>
          <w:p w:rsidR="00000000" w:rsidRDefault="00B946CD">
            <w:pPr>
              <w:jc w:val="both"/>
              <w:rPr>
                <w:rFonts w:cs="Arial"/>
              </w:rPr>
              <w:pPrChange w:id="71" w:author="martin chovanec" w:date="2026-01-30T07:00:00Z">
                <w:pPr>
                  <w:pStyle w:val="Odstavecseseznamem"/>
                  <w:numPr>
                    <w:numId w:val="30"/>
                  </w:numPr>
                  <w:ind w:hanging="360"/>
                  <w:jc w:val="both"/>
                </w:pPr>
              </w:pPrChange>
            </w:pPr>
          </w:p>
          <w:p w:rsidR="00A90541" w:rsidRDefault="00A90541" w:rsidP="00D50E11">
            <w:pPr>
              <w:pStyle w:val="Odstavecseseznamem"/>
              <w:numPr>
                <w:ilvl w:val="0"/>
                <w:numId w:val="30"/>
              </w:numPr>
              <w:jc w:val="both"/>
              <w:rPr>
                <w:ins w:id="72" w:author="martin chovanec" w:date="2026-01-30T07:00:00Z"/>
                <w:rFonts w:cs="Arial"/>
              </w:rPr>
            </w:pPr>
            <w:r>
              <w:rPr>
                <w:rFonts w:cs="Arial"/>
              </w:rPr>
              <w:t xml:space="preserve">Žádáme </w:t>
            </w:r>
            <w:r w:rsidR="00D50E11">
              <w:rPr>
                <w:rFonts w:cs="Arial"/>
              </w:rPr>
              <w:t>podrobné</w:t>
            </w:r>
            <w:r>
              <w:rPr>
                <w:rFonts w:cs="Arial"/>
              </w:rPr>
              <w:t xml:space="preserve"> zdůvodnění navrženého frekvenčního omezení, </w:t>
            </w:r>
            <w:r w:rsidR="00D50E11" w:rsidRPr="00D50E11">
              <w:rPr>
                <w:rFonts w:cs="Arial"/>
              </w:rPr>
              <w:t>2/den, 4/měsíc, 12/rok</w:t>
            </w:r>
            <w:r w:rsidR="00D50E11">
              <w:rPr>
                <w:rFonts w:cs="Arial"/>
              </w:rPr>
              <w:t xml:space="preserve">, </w:t>
            </w:r>
            <w:r>
              <w:rPr>
                <w:rFonts w:cs="Arial"/>
              </w:rPr>
              <w:t xml:space="preserve">zdá se být nadsazeno. </w:t>
            </w:r>
          </w:p>
          <w:p w:rsidR="000B4FEC" w:rsidRDefault="005914FF" w:rsidP="005914FF">
            <w:pPr>
              <w:jc w:val="both"/>
              <w:rPr>
                <w:ins w:id="73" w:author="martin chovanec" w:date="2026-01-30T07:12:00Z"/>
                <w:rFonts w:cs="Arial"/>
              </w:rPr>
            </w:pPr>
            <w:ins w:id="74" w:author="martin chovanec" w:date="2026-01-30T07:00:00Z">
              <w:r>
                <w:rPr>
                  <w:rFonts w:cs="Arial"/>
                </w:rPr>
                <w:t>Navržená f</w:t>
              </w:r>
              <w:r w:rsidRPr="005914FF">
                <w:rPr>
                  <w:rFonts w:cs="Arial"/>
                </w:rPr>
                <w:t>rekvence</w:t>
              </w:r>
              <w:r>
                <w:rPr>
                  <w:rFonts w:cs="Arial"/>
                </w:rPr>
                <w:t xml:space="preserve"> j</w:t>
              </w:r>
            </w:ins>
            <w:ins w:id="75" w:author="martin chovanec" w:date="2026-01-30T07:02:00Z">
              <w:r w:rsidR="00505633">
                <w:rPr>
                  <w:rFonts w:cs="Arial"/>
                </w:rPr>
                <w:t>sou</w:t>
              </w:r>
            </w:ins>
            <w:ins w:id="76" w:author="martin chovanec" w:date="2026-01-30T07:00:00Z">
              <w:r>
                <w:rPr>
                  <w:rFonts w:cs="Arial"/>
                </w:rPr>
                <w:t xml:space="preserve"> vhodné </w:t>
              </w:r>
            </w:ins>
            <w:ins w:id="77" w:author="martin chovanec" w:date="2026-01-30T07:02:00Z">
              <w:r w:rsidR="00505633">
                <w:rPr>
                  <w:rFonts w:cs="Arial"/>
                </w:rPr>
                <w:t xml:space="preserve">k pokrytí reálných </w:t>
              </w:r>
              <w:r w:rsidR="00946A72">
                <w:rPr>
                  <w:rFonts w:cs="Arial"/>
                </w:rPr>
                <w:t xml:space="preserve">medicínských možností. </w:t>
              </w:r>
            </w:ins>
          </w:p>
          <w:p w:rsidR="000B4FEC" w:rsidRDefault="00946A72" w:rsidP="005914FF">
            <w:pPr>
              <w:jc w:val="both"/>
              <w:rPr>
                <w:ins w:id="78" w:author="martin chovanec" w:date="2026-01-30T07:13:00Z"/>
                <w:rFonts w:cs="Arial"/>
              </w:rPr>
            </w:pPr>
            <w:ins w:id="79" w:author="martin chovanec" w:date="2026-01-30T07:02:00Z">
              <w:r>
                <w:rPr>
                  <w:rFonts w:cs="Arial"/>
                </w:rPr>
                <w:t xml:space="preserve">1) </w:t>
              </w:r>
            </w:ins>
            <w:ins w:id="80" w:author="martin chovanec" w:date="2026-01-30T07:03:00Z">
              <w:r w:rsidR="00853647">
                <w:rPr>
                  <w:rFonts w:cs="Arial"/>
                </w:rPr>
                <w:t xml:space="preserve">ad </w:t>
              </w:r>
            </w:ins>
            <w:ins w:id="81" w:author="martin chovanec" w:date="2026-01-30T07:02:00Z">
              <w:r>
                <w:rPr>
                  <w:rFonts w:cs="Arial"/>
                </w:rPr>
                <w:t xml:space="preserve">2/den – umožňuje </w:t>
              </w:r>
            </w:ins>
            <w:ins w:id="82" w:author="martin chovanec" w:date="2026-01-30T07:00:00Z">
              <w:r w:rsidR="00903B31">
                <w:rPr>
                  <w:rFonts w:cs="Arial"/>
                </w:rPr>
                <w:t>vy</w:t>
              </w:r>
            </w:ins>
            <w:ins w:id="83" w:author="martin chovanec" w:date="2026-01-30T07:01:00Z">
              <w:r w:rsidR="00903B31">
                <w:rPr>
                  <w:rFonts w:cs="Arial"/>
                </w:rPr>
                <w:t>káz</w:t>
              </w:r>
            </w:ins>
            <w:ins w:id="84" w:author="martin chovanec" w:date="2026-01-30T07:02:00Z">
              <w:r>
                <w:rPr>
                  <w:rFonts w:cs="Arial"/>
                </w:rPr>
                <w:t>at</w:t>
              </w:r>
            </w:ins>
            <w:ins w:id="85" w:author="martin chovanec" w:date="2026-01-30T07:01:00Z">
              <w:r w:rsidR="00903B31">
                <w:rPr>
                  <w:rFonts w:cs="Arial"/>
                </w:rPr>
                <w:t xml:space="preserve"> léčb</w:t>
              </w:r>
            </w:ins>
            <w:ins w:id="86" w:author="martin chovanec" w:date="2026-01-30T07:02:00Z">
              <w:r>
                <w:rPr>
                  <w:rFonts w:cs="Arial"/>
                </w:rPr>
                <w:t>u</w:t>
              </w:r>
            </w:ins>
            <w:ins w:id="87" w:author="martin chovanec" w:date="2026-01-30T07:01:00Z">
              <w:r w:rsidR="00903B31">
                <w:rPr>
                  <w:rFonts w:cs="Arial"/>
                </w:rPr>
                <w:t xml:space="preserve"> </w:t>
              </w:r>
              <w:r w:rsidR="00505633">
                <w:rPr>
                  <w:rFonts w:cs="Arial"/>
                </w:rPr>
                <w:t>BPPV při postižení více než jednoho kanálku (</w:t>
              </w:r>
              <w:r w:rsidR="00903B31">
                <w:rPr>
                  <w:rFonts w:cs="Arial"/>
                </w:rPr>
                <w:t>multikanálového</w:t>
              </w:r>
              <w:r w:rsidR="00505633">
                <w:rPr>
                  <w:rFonts w:cs="Arial"/>
                </w:rPr>
                <w:t xml:space="preserve"> BPPV) </w:t>
              </w:r>
            </w:ins>
            <w:ins w:id="88" w:author="martin chovanec" w:date="2026-01-30T07:03:00Z">
              <w:r w:rsidR="00853647">
                <w:rPr>
                  <w:rFonts w:cs="Arial"/>
                </w:rPr>
                <w:t>a BPPV s postižením vestibulárního aparátu obou stran</w:t>
              </w:r>
            </w:ins>
            <w:ins w:id="89" w:author="martin chovanec" w:date="2026-01-30T07:04:00Z">
              <w:r w:rsidR="00EB07C0">
                <w:rPr>
                  <w:rFonts w:cs="Arial"/>
                </w:rPr>
                <w:t xml:space="preserve">. </w:t>
              </w:r>
            </w:ins>
            <w:ins w:id="90" w:author="martin chovanec" w:date="2026-01-30T07:10:00Z">
              <w:r w:rsidR="00FE20B0">
                <w:rPr>
                  <w:rFonts w:cs="Arial"/>
                </w:rPr>
                <w:t xml:space="preserve">S </w:t>
              </w:r>
            </w:ins>
            <w:ins w:id="91" w:author="martin chovanec" w:date="2026-01-30T07:04:00Z">
              <w:r w:rsidR="00EB07C0">
                <w:rPr>
                  <w:rFonts w:cs="Arial"/>
                </w:rPr>
                <w:t>multikanálov</w:t>
              </w:r>
            </w:ins>
            <w:ins w:id="92" w:author="martin chovanec" w:date="2026-01-30T07:10:00Z">
              <w:r w:rsidR="00FE20B0">
                <w:rPr>
                  <w:rFonts w:cs="Arial"/>
                </w:rPr>
                <w:t>ým</w:t>
              </w:r>
            </w:ins>
            <w:ins w:id="93" w:author="martin chovanec" w:date="2026-01-30T07:04:00Z">
              <w:r w:rsidR="00EB07C0">
                <w:rPr>
                  <w:rFonts w:cs="Arial"/>
                </w:rPr>
                <w:t xml:space="preserve"> BPPV </w:t>
              </w:r>
            </w:ins>
            <w:ins w:id="94" w:author="martin chovanec" w:date="2026-01-30T07:10:00Z">
              <w:r w:rsidR="00FE20B0">
                <w:rPr>
                  <w:rFonts w:cs="Arial"/>
                </w:rPr>
                <w:t>s</w:t>
              </w:r>
            </w:ins>
            <w:ins w:id="95" w:author="martin chovanec" w:date="2026-01-30T07:04:00Z">
              <w:r w:rsidR="00EB07C0">
                <w:rPr>
                  <w:rFonts w:cs="Arial"/>
                </w:rPr>
                <w:t>e</w:t>
              </w:r>
            </w:ins>
            <w:ins w:id="96" w:author="martin chovanec" w:date="2026-01-30T07:10:00Z">
              <w:r w:rsidR="00FE20B0">
                <w:rPr>
                  <w:rFonts w:cs="Arial"/>
                </w:rPr>
                <w:t xml:space="preserve"> setkáváme u 10-20% případů a s bilaterálním postižením u 6-1</w:t>
              </w:r>
            </w:ins>
            <w:ins w:id="97" w:author="martin chovanec" w:date="2026-01-30T07:11:00Z">
              <w:r w:rsidR="00FE20B0">
                <w:rPr>
                  <w:rFonts w:cs="Arial"/>
                </w:rPr>
                <w:t>5% případů.</w:t>
              </w:r>
              <w:r w:rsidR="0059325F">
                <w:rPr>
                  <w:rFonts w:cs="Arial"/>
                </w:rPr>
                <w:t xml:space="preserve"> Léčba multikanálového a bilaterálního BPPV je mimořádně obtížná</w:t>
              </w:r>
              <w:r w:rsidR="00FC4AFD">
                <w:rPr>
                  <w:rFonts w:cs="Arial"/>
                </w:rPr>
                <w:t>, n</w:t>
              </w:r>
              <w:r w:rsidR="0059325F">
                <w:rPr>
                  <w:rFonts w:cs="Arial"/>
                </w:rPr>
                <w:t>e vždy se</w:t>
              </w:r>
              <w:r w:rsidR="00FC4AFD">
                <w:rPr>
                  <w:rFonts w:cs="Arial"/>
                </w:rPr>
                <w:t xml:space="preserve"> klinik ro</w:t>
              </w:r>
            </w:ins>
            <w:ins w:id="98" w:author="martin chovanec" w:date="2026-01-30T07:12:00Z">
              <w:r w:rsidR="00FC4AFD">
                <w:rPr>
                  <w:rFonts w:cs="Arial"/>
                </w:rPr>
                <w:t>zhodne</w:t>
              </w:r>
              <w:r w:rsidR="00804972">
                <w:rPr>
                  <w:rFonts w:cs="Arial"/>
                </w:rPr>
                <w:t xml:space="preserve"> a/nebo je možné</w:t>
              </w:r>
              <w:r w:rsidR="00FC4AFD">
                <w:rPr>
                  <w:rFonts w:cs="Arial"/>
                </w:rPr>
                <w:t xml:space="preserve"> provést repozici všech </w:t>
              </w:r>
              <w:r w:rsidR="00804972">
                <w:rPr>
                  <w:rFonts w:cs="Arial"/>
                </w:rPr>
                <w:t xml:space="preserve">postižených </w:t>
              </w:r>
              <w:r w:rsidR="00FC4AFD">
                <w:rPr>
                  <w:rFonts w:cs="Arial"/>
                </w:rPr>
                <w:t>kanálků</w:t>
              </w:r>
              <w:r w:rsidR="00804972">
                <w:rPr>
                  <w:rFonts w:cs="Arial"/>
                </w:rPr>
                <w:t xml:space="preserve"> v rámci jednoho sezení. </w:t>
              </w:r>
            </w:ins>
          </w:p>
          <w:p w:rsidR="0064725F" w:rsidRDefault="000B4FEC" w:rsidP="005914FF">
            <w:pPr>
              <w:jc w:val="both"/>
              <w:rPr>
                <w:ins w:id="99" w:author="martin chovanec" w:date="2026-01-30T07:16:00Z"/>
                <w:rFonts w:cs="Arial"/>
              </w:rPr>
            </w:pPr>
            <w:ins w:id="100" w:author="martin chovanec" w:date="2026-01-30T07:13:00Z">
              <w:r>
                <w:rPr>
                  <w:rFonts w:cs="Arial"/>
                </w:rPr>
                <w:t>2) ad 4/měsíc</w:t>
              </w:r>
              <w:r w:rsidR="00FB7C0C">
                <w:rPr>
                  <w:rFonts w:cs="Arial"/>
                </w:rPr>
                <w:t xml:space="preserve"> – klinickou praxí léčby je </w:t>
              </w:r>
              <w:r w:rsidR="0084755C">
                <w:rPr>
                  <w:rFonts w:cs="Arial"/>
                </w:rPr>
                <w:t>opakovat lé</w:t>
              </w:r>
            </w:ins>
            <w:ins w:id="101" w:author="martin chovanec" w:date="2026-01-30T07:14:00Z">
              <w:r w:rsidR="0084755C">
                <w:rPr>
                  <w:rFonts w:cs="Arial"/>
                </w:rPr>
                <w:t xml:space="preserve">čbu repozicí 2 a vícekrát </w:t>
              </w:r>
              <w:r w:rsidR="00AB63B4">
                <w:rPr>
                  <w:rFonts w:cs="Arial"/>
                </w:rPr>
                <w:t xml:space="preserve">(3-4 krát) </w:t>
              </w:r>
              <w:r w:rsidR="0084755C">
                <w:rPr>
                  <w:rFonts w:cs="Arial"/>
                </w:rPr>
                <w:t>po sobě</w:t>
              </w:r>
              <w:r w:rsidR="00AB63B4">
                <w:rPr>
                  <w:rFonts w:cs="Arial"/>
                </w:rPr>
                <w:t xml:space="preserve"> s přibližně týdenním interval</w:t>
              </w:r>
            </w:ins>
            <w:ins w:id="102" w:author="martin chovanec" w:date="2026-01-30T07:15:00Z">
              <w:r w:rsidR="00AB63B4">
                <w:rPr>
                  <w:rFonts w:cs="Arial"/>
                </w:rPr>
                <w:t>em</w:t>
              </w:r>
            </w:ins>
            <w:ins w:id="103" w:author="martin chovanec" w:date="2026-01-30T07:14:00Z">
              <w:r w:rsidR="00AB63B4">
                <w:rPr>
                  <w:rFonts w:cs="Arial"/>
                </w:rPr>
                <w:t>.</w:t>
              </w:r>
            </w:ins>
            <w:ins w:id="104" w:author="martin chovanec" w:date="2026-01-30T07:15:00Z">
              <w:r w:rsidR="00AB63B4">
                <w:rPr>
                  <w:rFonts w:cs="Arial"/>
                </w:rPr>
                <w:t xml:space="preserve"> Navržená frekvence je nadto nutná pro vykázání léčby multikanálového BPPV, kdy si situace vyžádá separátní léčbu repozic</w:t>
              </w:r>
              <w:r w:rsidR="0064725F">
                <w:rPr>
                  <w:rFonts w:cs="Arial"/>
                </w:rPr>
                <w:t>í jednotlivých postižených kanálků.</w:t>
              </w:r>
            </w:ins>
          </w:p>
          <w:p w:rsidR="00B17DE3" w:rsidRDefault="0064725F" w:rsidP="005914FF">
            <w:pPr>
              <w:jc w:val="both"/>
              <w:rPr>
                <w:ins w:id="105" w:author="martin chovanec" w:date="2026-01-30T10:59:00Z"/>
                <w:rFonts w:cs="Arial"/>
              </w:rPr>
            </w:pPr>
            <w:ins w:id="106" w:author="martin chovanec" w:date="2026-01-30T07:16:00Z">
              <w:r>
                <w:rPr>
                  <w:rFonts w:cs="Arial"/>
                </w:rPr>
                <w:t>3) ad 12/rok</w:t>
              </w:r>
              <w:r w:rsidR="006360D5">
                <w:rPr>
                  <w:rFonts w:cs="Arial"/>
                </w:rPr>
                <w:t xml:space="preserve"> – navržená frekvence by měla umožnit klinikům vykázat </w:t>
              </w:r>
              <w:r w:rsidR="002A08F7">
                <w:rPr>
                  <w:rFonts w:cs="Arial"/>
                </w:rPr>
                <w:t>léčbu recidivujícího BPPV</w:t>
              </w:r>
            </w:ins>
            <w:ins w:id="107" w:author="martin chovanec" w:date="2026-01-30T10:39:00Z">
              <w:r w:rsidR="00BF3113">
                <w:rPr>
                  <w:rFonts w:cs="Arial"/>
                </w:rPr>
                <w:t>. Výskyt recidivy BPPV do 12 měsíců je 10-30%.</w:t>
              </w:r>
            </w:ins>
            <w:ins w:id="108" w:author="martin chovanec" w:date="2026-01-30T07:14:00Z">
              <w:r w:rsidR="0084755C">
                <w:rPr>
                  <w:rFonts w:cs="Arial"/>
                </w:rPr>
                <w:t xml:space="preserve"> </w:t>
              </w:r>
            </w:ins>
            <w:ins w:id="109" w:author="martin chovanec" w:date="2026-01-30T07:11:00Z">
              <w:r w:rsidR="0059325F">
                <w:rPr>
                  <w:rFonts w:cs="Arial"/>
                </w:rPr>
                <w:t xml:space="preserve"> </w:t>
              </w:r>
            </w:ins>
            <w:ins w:id="110" w:author="martin chovanec" w:date="2026-01-30T07:04:00Z">
              <w:r w:rsidR="00EB07C0">
                <w:rPr>
                  <w:rFonts w:cs="Arial"/>
                </w:rPr>
                <w:t xml:space="preserve"> </w:t>
              </w:r>
            </w:ins>
          </w:p>
          <w:p w:rsidR="00000000" w:rsidRDefault="00903B31">
            <w:pPr>
              <w:jc w:val="both"/>
              <w:rPr>
                <w:rFonts w:cs="Arial"/>
              </w:rPr>
              <w:pPrChange w:id="111" w:author="martin chovanec" w:date="2026-01-30T07:00:00Z">
                <w:pPr>
                  <w:pStyle w:val="Odstavecseseznamem"/>
                  <w:numPr>
                    <w:numId w:val="30"/>
                  </w:numPr>
                  <w:ind w:hanging="360"/>
                  <w:jc w:val="both"/>
                </w:pPr>
              </w:pPrChange>
            </w:pPr>
            <w:ins w:id="112" w:author="martin chovanec" w:date="2026-01-30T07:01:00Z">
              <w:r>
                <w:rPr>
                  <w:rFonts w:cs="Arial"/>
                </w:rPr>
                <w:t xml:space="preserve"> </w:t>
              </w:r>
            </w:ins>
            <w:ins w:id="113" w:author="martin chovanec" w:date="2026-01-30T07:00:00Z">
              <w:r w:rsidR="005914FF" w:rsidRPr="005914FF">
                <w:rPr>
                  <w:rFonts w:cs="Arial"/>
                </w:rPr>
                <w:t xml:space="preserve"> </w:t>
              </w:r>
            </w:ins>
          </w:p>
          <w:p w:rsidR="00787D2F" w:rsidRPr="00794366" w:rsidRDefault="00637213" w:rsidP="00D50E11">
            <w:pPr>
              <w:pStyle w:val="Odstavecseseznamem"/>
              <w:numPr>
                <w:ilvl w:val="0"/>
                <w:numId w:val="30"/>
              </w:numPr>
              <w:jc w:val="both"/>
              <w:rPr>
                <w:rFonts w:cs="Arial"/>
                <w:b/>
              </w:rPr>
            </w:pPr>
            <w:r>
              <w:rPr>
                <w:rFonts w:cs="Arial"/>
              </w:rPr>
              <w:t>Chybí stanovení</w:t>
            </w:r>
            <w:r w:rsidR="00D50E11">
              <w:rPr>
                <w:rFonts w:cs="Arial"/>
              </w:rPr>
              <w:t xml:space="preserve"> doby trvání</w:t>
            </w:r>
            <w:r>
              <w:rPr>
                <w:rFonts w:cs="Arial"/>
              </w:rPr>
              <w:t xml:space="preserve"> výkonu, prosíme o doplnění. </w:t>
            </w:r>
          </w:p>
          <w:p w:rsidR="00000000" w:rsidRDefault="00A01D2B">
            <w:pPr>
              <w:jc w:val="both"/>
              <w:rPr>
                <w:rFonts w:cs="Arial"/>
                <w:bCs/>
              </w:rPr>
              <w:pPrChange w:id="114" w:author="martin chovanec" w:date="2026-01-30T11:00:00Z">
                <w:pPr>
                  <w:pStyle w:val="Odstavecseseznamem"/>
                  <w:jc w:val="both"/>
                </w:pPr>
              </w:pPrChange>
            </w:pPr>
            <w:ins w:id="115" w:author="martin chovanec" w:date="2026-01-30T11:00:00Z">
              <w:r w:rsidRPr="00A01D2B">
                <w:rPr>
                  <w:rFonts w:cs="Arial"/>
                  <w:bCs/>
                </w:rPr>
                <w:t>Doplněn</w:t>
              </w:r>
              <w:r>
                <w:rPr>
                  <w:rFonts w:cs="Arial"/>
                  <w:bCs/>
                </w:rPr>
                <w:t xml:space="preserve">a doba </w:t>
              </w:r>
            </w:ins>
            <w:ins w:id="116" w:author="martin chovanec" w:date="2026-01-30T14:22:00Z">
              <w:r w:rsidR="00F51A3B">
                <w:rPr>
                  <w:rFonts w:cs="Arial"/>
                  <w:bCs/>
                </w:rPr>
                <w:t>t</w:t>
              </w:r>
            </w:ins>
            <w:ins w:id="117" w:author="martin chovanec" w:date="2026-01-30T11:00:00Z">
              <w:r>
                <w:rPr>
                  <w:rFonts w:cs="Arial"/>
                  <w:bCs/>
                </w:rPr>
                <w:t>rvání výkonu 30 mi</w:t>
              </w:r>
              <w:r w:rsidR="00175884">
                <w:rPr>
                  <w:rFonts w:cs="Arial"/>
                  <w:bCs/>
                </w:rPr>
                <w:t>nut.</w:t>
              </w:r>
            </w:ins>
          </w:p>
        </w:tc>
      </w:tr>
      <w:tr w:rsidR="006D54FE" w:rsidRPr="009441C1" w:rsidTr="00C91F73">
        <w:trPr>
          <w:trHeight w:val="688"/>
        </w:trPr>
        <w:tc>
          <w:tcPr>
            <w:tcW w:w="2547" w:type="dxa"/>
            <w:vMerge/>
          </w:tcPr>
          <w:p w:rsidR="006D54FE" w:rsidRPr="009C23AE" w:rsidRDefault="006D54FE" w:rsidP="00E706DA">
            <w:pPr>
              <w:rPr>
                <w:rFonts w:cs="Arial"/>
                <w:b/>
              </w:rPr>
            </w:pPr>
          </w:p>
        </w:tc>
        <w:tc>
          <w:tcPr>
            <w:tcW w:w="4678" w:type="dxa"/>
          </w:tcPr>
          <w:p w:rsidR="006D54FE" w:rsidRPr="009007B7" w:rsidRDefault="006D54FE" w:rsidP="00C90F39">
            <w:pPr>
              <w:spacing w:after="160" w:line="259" w:lineRule="auto"/>
              <w:contextualSpacing/>
              <w:jc w:val="both"/>
              <w:rPr>
                <w:rFonts w:cs="Arial"/>
                <w:b/>
              </w:rPr>
            </w:pPr>
            <w:r w:rsidRPr="009007B7">
              <w:rPr>
                <w:rFonts w:cs="Arial"/>
                <w:b/>
              </w:rPr>
              <w:t>71215 ZAVEDENÍ STENTU UVOLŇUJÍCÍHO LÉČIVO DO PARANASÁLNÍCH DUTIN</w:t>
            </w:r>
            <w:r>
              <w:rPr>
                <w:rFonts w:cs="Arial"/>
                <w:b/>
              </w:rPr>
              <w:t xml:space="preserve"> </w:t>
            </w:r>
            <w:r w:rsidRPr="008341B9">
              <w:rPr>
                <w:rFonts w:cs="Arial"/>
              </w:rPr>
              <w:t>– nový výkon</w:t>
            </w:r>
          </w:p>
          <w:p w:rsidR="006D54FE" w:rsidRPr="009007B7" w:rsidRDefault="006D54FE" w:rsidP="00C90F39">
            <w:pPr>
              <w:spacing w:after="160" w:line="259" w:lineRule="auto"/>
              <w:contextualSpacing/>
              <w:jc w:val="both"/>
              <w:rPr>
                <w:rFonts w:cs="Arial"/>
                <w:b/>
              </w:rPr>
            </w:pPr>
          </w:p>
        </w:tc>
        <w:tc>
          <w:tcPr>
            <w:tcW w:w="6662" w:type="dxa"/>
          </w:tcPr>
          <w:p w:rsidR="006D54FE" w:rsidRPr="00A21ED0" w:rsidRDefault="006D54FE" w:rsidP="00A21ED0">
            <w:pPr>
              <w:jc w:val="both"/>
              <w:rPr>
                <w:rFonts w:cs="Arial"/>
                <w:b/>
              </w:rPr>
            </w:pPr>
            <w:r w:rsidRPr="00A21ED0">
              <w:rPr>
                <w:rFonts w:cs="Arial"/>
                <w:b/>
              </w:rPr>
              <w:t>Připomínky:</w:t>
            </w:r>
          </w:p>
          <w:p w:rsidR="00794366" w:rsidRDefault="00794366" w:rsidP="00794366">
            <w:pPr>
              <w:pStyle w:val="Odstavecseseznamem"/>
              <w:numPr>
                <w:ilvl w:val="0"/>
                <w:numId w:val="30"/>
              </w:numPr>
              <w:jc w:val="both"/>
              <w:rPr>
                <w:ins w:id="118" w:author="martin chovanec" w:date="2026-01-30T11:00:00Z"/>
                <w:rFonts w:cs="Arial"/>
              </w:rPr>
            </w:pPr>
            <w:r>
              <w:rPr>
                <w:rFonts w:cs="Arial"/>
              </w:rPr>
              <w:t>Jak byla péče realizována a vykazována doposud?</w:t>
            </w:r>
          </w:p>
          <w:p w:rsidR="00175884" w:rsidRDefault="003D21FC" w:rsidP="00175884">
            <w:pPr>
              <w:jc w:val="both"/>
              <w:rPr>
                <w:ins w:id="119" w:author="martin chovanec" w:date="2026-01-30T11:00:00Z"/>
                <w:rFonts w:cs="Arial"/>
              </w:rPr>
            </w:pPr>
            <w:ins w:id="120" w:author="martin chovanec" w:date="2026-01-31T09:13:00Z">
              <w:r>
                <w:rPr>
                  <w:rFonts w:cs="Arial"/>
                </w:rPr>
                <w:t xml:space="preserve">Zákrok i </w:t>
              </w:r>
              <w:r w:rsidR="004A38C6">
                <w:rPr>
                  <w:rFonts w:cs="Arial"/>
                </w:rPr>
                <w:t>užití materiál</w:t>
              </w:r>
            </w:ins>
            <w:ins w:id="121" w:author="martin chovanec" w:date="2026-01-31T09:14:00Z">
              <w:r w:rsidR="004A38C6">
                <w:rPr>
                  <w:rFonts w:cs="Arial"/>
                </w:rPr>
                <w:t>u nemají</w:t>
              </w:r>
            </w:ins>
            <w:ins w:id="122" w:author="martin chovanec" w:date="2026-01-30T11:00:00Z">
              <w:r w:rsidR="00175884" w:rsidRPr="007E0C28">
                <w:rPr>
                  <w:rFonts w:cs="Arial"/>
                </w:rPr>
                <w:t xml:space="preserve"> možnost účelného vykázání</w:t>
              </w:r>
            </w:ins>
            <w:ins w:id="123" w:author="martin chovanec" w:date="2026-01-30T11:08:00Z">
              <w:r w:rsidR="00532763">
                <w:rPr>
                  <w:rFonts w:cs="Arial"/>
                </w:rPr>
                <w:t>.</w:t>
              </w:r>
            </w:ins>
          </w:p>
          <w:p w:rsidR="00000000" w:rsidRDefault="00B946CD">
            <w:pPr>
              <w:pStyle w:val="Odstavecseseznamem"/>
              <w:jc w:val="both"/>
              <w:rPr>
                <w:rFonts w:cs="Arial"/>
              </w:rPr>
              <w:pPrChange w:id="124" w:author="martin chovanec" w:date="2026-01-30T11:00:00Z">
                <w:pPr>
                  <w:pStyle w:val="Odstavecseseznamem"/>
                  <w:numPr>
                    <w:numId w:val="30"/>
                  </w:numPr>
                  <w:ind w:hanging="360"/>
                  <w:jc w:val="both"/>
                </w:pPr>
              </w:pPrChange>
            </w:pPr>
          </w:p>
          <w:p w:rsidR="00794366" w:rsidRDefault="00794366" w:rsidP="00794366">
            <w:pPr>
              <w:pStyle w:val="Odstavecseseznamem"/>
              <w:numPr>
                <w:ilvl w:val="0"/>
                <w:numId w:val="30"/>
              </w:numPr>
              <w:jc w:val="both"/>
              <w:rPr>
                <w:ins w:id="125" w:author="martin chovanec" w:date="2026-01-30T14:20:00Z"/>
                <w:rFonts w:cs="Arial"/>
              </w:rPr>
            </w:pPr>
            <w:r>
              <w:rPr>
                <w:rFonts w:cs="Arial"/>
              </w:rPr>
              <w:lastRenderedPageBreak/>
              <w:t xml:space="preserve">Jedná se o H výkon – tedy zjednodušený registrační list. </w:t>
            </w:r>
          </w:p>
          <w:p w:rsidR="00000000" w:rsidRDefault="00796E73">
            <w:pPr>
              <w:ind w:left="360"/>
              <w:jc w:val="both"/>
              <w:rPr>
                <w:rFonts w:cs="Arial"/>
              </w:rPr>
              <w:pPrChange w:id="126" w:author="martin chovanec" w:date="2026-01-30T14:20:00Z">
                <w:pPr>
                  <w:pStyle w:val="Odstavecseseznamem"/>
                  <w:numPr>
                    <w:numId w:val="30"/>
                  </w:numPr>
                  <w:ind w:hanging="360"/>
                  <w:jc w:val="both"/>
                </w:pPr>
              </w:pPrChange>
            </w:pPr>
            <w:ins w:id="127" w:author="martin chovanec" w:date="2026-01-30T14:21:00Z">
              <w:r>
                <w:rPr>
                  <w:rFonts w:cs="Arial"/>
                </w:rPr>
                <w:t xml:space="preserve">V systému není </w:t>
              </w:r>
              <w:r w:rsidR="004E0DB9">
                <w:rPr>
                  <w:rFonts w:cs="Arial"/>
                </w:rPr>
                <w:t>možn</w:t>
              </w:r>
            </w:ins>
            <w:ins w:id="128" w:author="martin chovanec" w:date="2026-01-31T09:15:00Z">
              <w:r w:rsidR="00770C96">
                <w:rPr>
                  <w:rFonts w:cs="Arial"/>
                </w:rPr>
                <w:t>é v žádosti</w:t>
              </w:r>
            </w:ins>
            <w:ins w:id="129" w:author="martin chovanec" w:date="2026-01-30T14:21:00Z">
              <w:r w:rsidR="004E0DB9">
                <w:rPr>
                  <w:rFonts w:cs="Arial"/>
                </w:rPr>
                <w:t xml:space="preserve"> </w:t>
              </w:r>
            </w:ins>
            <w:ins w:id="130" w:author="martin chovanec" w:date="2026-01-31T09:14:00Z">
              <w:r w:rsidR="004A38C6">
                <w:rPr>
                  <w:rFonts w:cs="Arial"/>
                </w:rPr>
                <w:t xml:space="preserve">uvést </w:t>
              </w:r>
            </w:ins>
            <w:ins w:id="131" w:author="martin chovanec" w:date="2026-01-30T14:21:00Z">
              <w:r w:rsidR="004E0DB9">
                <w:rPr>
                  <w:rFonts w:cs="Arial"/>
                </w:rPr>
                <w:t>délk</w:t>
              </w:r>
            </w:ins>
            <w:ins w:id="132" w:author="martin chovanec" w:date="2026-01-31T09:14:00Z">
              <w:r w:rsidR="004A38C6">
                <w:rPr>
                  <w:rFonts w:cs="Arial"/>
                </w:rPr>
                <w:t>u</w:t>
              </w:r>
            </w:ins>
            <w:ins w:id="133" w:author="martin chovanec" w:date="2026-01-30T14:21:00Z">
              <w:r w:rsidR="004E0DB9">
                <w:rPr>
                  <w:rFonts w:cs="Arial"/>
                </w:rPr>
                <w:t xml:space="preserve"> výkonu</w:t>
              </w:r>
            </w:ins>
            <w:ins w:id="134" w:author="martin chovanec" w:date="2026-01-31T09:14:00Z">
              <w:r w:rsidR="004A38C6">
                <w:rPr>
                  <w:rFonts w:cs="Arial"/>
                </w:rPr>
                <w:t xml:space="preserve"> – 20 minut</w:t>
              </w:r>
            </w:ins>
          </w:p>
          <w:p w:rsidR="00A355E0" w:rsidRDefault="00794366" w:rsidP="00A355E0">
            <w:pPr>
              <w:pStyle w:val="Odstavecseseznamem"/>
              <w:numPr>
                <w:ilvl w:val="0"/>
                <w:numId w:val="30"/>
              </w:numPr>
              <w:jc w:val="both"/>
              <w:rPr>
                <w:ins w:id="135" w:author="martin chovanec" w:date="2026-01-30T11:03:00Z"/>
                <w:rFonts w:cs="Arial"/>
              </w:rPr>
            </w:pPr>
            <w:r>
              <w:rPr>
                <w:rFonts w:cs="Arial"/>
              </w:rPr>
              <w:t xml:space="preserve">Prosíme o zdůvodnění navrženého frekvenčního omezení </w:t>
            </w:r>
            <w:r w:rsidRPr="00794366">
              <w:rPr>
                <w:rFonts w:cs="Arial"/>
              </w:rPr>
              <w:t>2/1 den, 4/1 rok</w:t>
            </w:r>
            <w:r>
              <w:rPr>
                <w:rFonts w:cs="Arial"/>
              </w:rPr>
              <w:t xml:space="preserve">. </w:t>
            </w:r>
          </w:p>
          <w:p w:rsidR="00000000" w:rsidRDefault="00A355E0">
            <w:pPr>
              <w:jc w:val="both"/>
              <w:rPr>
                <w:ins w:id="136" w:author="martin chovanec" w:date="2026-01-30T11:08:00Z"/>
                <w:rFonts w:cs="Arial"/>
              </w:rPr>
              <w:pPrChange w:id="137" w:author="martin chovanec" w:date="2026-01-30T11:08:00Z">
                <w:pPr>
                  <w:pStyle w:val="Odstavecseseznamem"/>
                  <w:numPr>
                    <w:numId w:val="30"/>
                  </w:numPr>
                  <w:ind w:hanging="360"/>
                  <w:jc w:val="both"/>
                </w:pPr>
              </w:pPrChange>
            </w:pPr>
            <w:ins w:id="138" w:author="martin chovanec" w:date="2026-01-30T11:03:00Z">
              <w:r w:rsidRPr="009338C0">
                <w:rPr>
                  <w:rFonts w:cs="Arial"/>
                </w:rPr>
                <w:t xml:space="preserve">Frekvenční omezení 2/den, 4/rok </w:t>
              </w:r>
              <w:r w:rsidR="006E5C48" w:rsidRPr="009338C0">
                <w:rPr>
                  <w:rFonts w:cs="Arial"/>
                </w:rPr>
                <w:t xml:space="preserve">umožňuje vykázat </w:t>
              </w:r>
            </w:ins>
            <w:ins w:id="139" w:author="martin chovanec" w:date="2026-01-30T11:05:00Z">
              <w:r w:rsidR="00E607C9" w:rsidRPr="009338C0">
                <w:rPr>
                  <w:rFonts w:cs="Arial"/>
                </w:rPr>
                <w:t xml:space="preserve">simultánní zavedení dvou stentů do </w:t>
              </w:r>
              <w:r w:rsidR="000B4A1B" w:rsidRPr="009338C0">
                <w:rPr>
                  <w:rFonts w:cs="Arial"/>
                </w:rPr>
                <w:t xml:space="preserve">oblasti ústí odlišných </w:t>
              </w:r>
              <w:proofErr w:type="spellStart"/>
              <w:r w:rsidR="000B4A1B" w:rsidRPr="009338C0">
                <w:rPr>
                  <w:rFonts w:cs="Arial"/>
                </w:rPr>
                <w:t>paranasálních</w:t>
              </w:r>
              <w:proofErr w:type="spellEnd"/>
              <w:r w:rsidR="000B4A1B" w:rsidRPr="009338C0">
                <w:rPr>
                  <w:rFonts w:cs="Arial"/>
                </w:rPr>
                <w:t xml:space="preserve"> dutin</w:t>
              </w:r>
            </w:ins>
            <w:ins w:id="140" w:author="martin chovanec" w:date="2026-01-30T11:09:00Z">
              <w:r w:rsidR="00532763">
                <w:rPr>
                  <w:rFonts w:cs="Arial"/>
                </w:rPr>
                <w:t>. Nadto odborná spole</w:t>
              </w:r>
            </w:ins>
            <w:ins w:id="141" w:author="martin chovanec" w:date="2026-01-30T11:51:00Z">
              <w:r w:rsidR="00660DA5">
                <w:rPr>
                  <w:rFonts w:cs="Arial"/>
                </w:rPr>
                <w:t>č</w:t>
              </w:r>
            </w:ins>
            <w:ins w:id="142" w:author="martin chovanec" w:date="2026-01-30T11:09:00Z">
              <w:r w:rsidR="00532763">
                <w:rPr>
                  <w:rFonts w:cs="Arial"/>
                </w:rPr>
                <w:t>nost navrhuje omezení na maximálně 4/r</w:t>
              </w:r>
              <w:r w:rsidR="00746DB9">
                <w:rPr>
                  <w:rFonts w:cs="Arial"/>
                </w:rPr>
                <w:t>ok</w:t>
              </w:r>
            </w:ins>
            <w:ins w:id="143" w:author="martin chovanec" w:date="2026-01-31T09:15:00Z">
              <w:r w:rsidR="00292BD5">
                <w:rPr>
                  <w:rFonts w:cs="Arial"/>
                </w:rPr>
                <w:t>,</w:t>
              </w:r>
            </w:ins>
            <w:ins w:id="144" w:author="martin chovanec" w:date="2026-01-30T11:09:00Z">
              <w:r w:rsidR="00746DB9">
                <w:rPr>
                  <w:rFonts w:cs="Arial"/>
                </w:rPr>
                <w:t xml:space="preserve"> tak aby nedocházelo k</w:t>
              </w:r>
            </w:ins>
            <w:ins w:id="145" w:author="martin chovanec" w:date="2026-01-30T11:10:00Z">
              <w:r w:rsidR="00746DB9">
                <w:rPr>
                  <w:rFonts w:cs="Arial"/>
                </w:rPr>
                <w:t> </w:t>
              </w:r>
            </w:ins>
            <w:ins w:id="146" w:author="martin chovanec" w:date="2026-01-30T11:09:00Z">
              <w:r w:rsidR="00746DB9">
                <w:rPr>
                  <w:rFonts w:cs="Arial"/>
                </w:rPr>
                <w:t>neú</w:t>
              </w:r>
            </w:ins>
            <w:ins w:id="147" w:author="martin chovanec" w:date="2026-01-30T11:10:00Z">
              <w:r w:rsidR="00746DB9">
                <w:rPr>
                  <w:rFonts w:cs="Arial"/>
                </w:rPr>
                <w:t xml:space="preserve">čelnému </w:t>
              </w:r>
            </w:ins>
            <w:ins w:id="148" w:author="martin chovanec" w:date="2026-01-31T09:16:00Z">
              <w:r w:rsidR="00292BD5">
                <w:rPr>
                  <w:rFonts w:cs="Arial"/>
                </w:rPr>
                <w:t>vykázání</w:t>
              </w:r>
            </w:ins>
            <w:ins w:id="149" w:author="martin chovanec" w:date="2026-01-30T11:10:00Z">
              <w:r w:rsidR="00746DB9">
                <w:rPr>
                  <w:rFonts w:cs="Arial"/>
                </w:rPr>
                <w:t xml:space="preserve"> toho vzácného výkonu</w:t>
              </w:r>
            </w:ins>
            <w:ins w:id="150" w:author="martin chovanec" w:date="2026-01-30T11:05:00Z">
              <w:r w:rsidR="000B4A1B" w:rsidRPr="009338C0">
                <w:rPr>
                  <w:rFonts w:cs="Arial"/>
                </w:rPr>
                <w:t xml:space="preserve">. Zavedení </w:t>
              </w:r>
            </w:ins>
            <w:ins w:id="151" w:author="martin chovanec" w:date="2026-01-30T11:06:00Z">
              <w:r w:rsidR="004F7BB3" w:rsidRPr="009338C0">
                <w:rPr>
                  <w:rFonts w:cs="Arial"/>
                </w:rPr>
                <w:t xml:space="preserve">lékem potažených stentů není rutinním výkonem v rámci </w:t>
              </w:r>
              <w:r w:rsidR="00BD7055" w:rsidRPr="009338C0">
                <w:rPr>
                  <w:rFonts w:cs="Arial"/>
                </w:rPr>
                <w:t>ESS/</w:t>
              </w:r>
              <w:r w:rsidR="004F7BB3" w:rsidRPr="009338C0">
                <w:rPr>
                  <w:rFonts w:cs="Arial"/>
                </w:rPr>
                <w:t>FESS</w:t>
              </w:r>
              <w:r w:rsidR="00BD7055" w:rsidRPr="009338C0">
                <w:rPr>
                  <w:rFonts w:cs="Arial"/>
                </w:rPr>
                <w:t xml:space="preserve">. </w:t>
              </w:r>
              <w:r w:rsidR="006E6072" w:rsidRPr="009338C0">
                <w:rPr>
                  <w:rFonts w:cs="Arial"/>
                </w:rPr>
                <w:t>O</w:t>
              </w:r>
            </w:ins>
            <w:ins w:id="152" w:author="martin chovanec" w:date="2026-01-30T11:07:00Z">
              <w:r w:rsidR="006E6072" w:rsidRPr="009338C0">
                <w:rPr>
                  <w:rFonts w:cs="Arial"/>
                </w:rPr>
                <w:t>dborná zkušenost i četné lit</w:t>
              </w:r>
              <w:r w:rsidR="003D23C4" w:rsidRPr="009338C0">
                <w:rPr>
                  <w:rFonts w:cs="Arial"/>
                </w:rPr>
                <w:t>e</w:t>
              </w:r>
              <w:r w:rsidR="006E6072" w:rsidRPr="009338C0">
                <w:rPr>
                  <w:rFonts w:cs="Arial"/>
                </w:rPr>
                <w:t xml:space="preserve">rární </w:t>
              </w:r>
              <w:proofErr w:type="spellStart"/>
              <w:r w:rsidR="006E6072" w:rsidRPr="009338C0">
                <w:rPr>
                  <w:rFonts w:cs="Arial"/>
                </w:rPr>
                <w:t>review</w:t>
              </w:r>
              <w:proofErr w:type="spellEnd"/>
              <w:r w:rsidR="006E6072" w:rsidRPr="009338C0">
                <w:rPr>
                  <w:rFonts w:cs="Arial"/>
                </w:rPr>
                <w:t xml:space="preserve"> udávají, že</w:t>
              </w:r>
            </w:ins>
            <w:ins w:id="153" w:author="martin chovanec" w:date="2026-01-30T11:10:00Z">
              <w:r w:rsidR="00235AB2">
                <w:rPr>
                  <w:rFonts w:cs="Arial"/>
                </w:rPr>
                <w:t xml:space="preserve"> </w:t>
              </w:r>
            </w:ins>
            <w:ins w:id="154" w:author="martin chovanec" w:date="2026-01-30T11:07:00Z">
              <w:r w:rsidR="006E6072" w:rsidRPr="009338C0">
                <w:rPr>
                  <w:rFonts w:cs="Arial"/>
                </w:rPr>
                <w:t xml:space="preserve">lékem potažené stenty jsou zaváděny v rámci </w:t>
              </w:r>
              <w:r w:rsidR="003D23C4" w:rsidRPr="009338C0">
                <w:rPr>
                  <w:rFonts w:cs="Arial"/>
                </w:rPr>
                <w:t xml:space="preserve">endoskopické </w:t>
              </w:r>
              <w:proofErr w:type="spellStart"/>
              <w:r w:rsidR="003D23C4" w:rsidRPr="009338C0">
                <w:rPr>
                  <w:rFonts w:cs="Arial"/>
                </w:rPr>
                <w:t>endonazální</w:t>
              </w:r>
              <w:proofErr w:type="spellEnd"/>
              <w:r w:rsidR="003D23C4" w:rsidRPr="009338C0">
                <w:rPr>
                  <w:rFonts w:cs="Arial"/>
                </w:rPr>
                <w:t xml:space="preserve"> chirurgie u 1-2% všech provedených výkonů.</w:t>
              </w:r>
            </w:ins>
          </w:p>
          <w:p w:rsidR="00000000" w:rsidRDefault="00B946CD">
            <w:pPr>
              <w:jc w:val="both"/>
              <w:rPr>
                <w:rFonts w:cs="Arial"/>
              </w:rPr>
              <w:pPrChange w:id="155" w:author="martin chovanec" w:date="2026-01-30T11:08:00Z">
                <w:pPr>
                  <w:pStyle w:val="Odstavecseseznamem"/>
                  <w:numPr>
                    <w:numId w:val="30"/>
                  </w:numPr>
                  <w:ind w:hanging="360"/>
                  <w:jc w:val="both"/>
                </w:pPr>
              </w:pPrChange>
            </w:pPr>
          </w:p>
          <w:p w:rsidR="00AE758D" w:rsidRDefault="00AE758D" w:rsidP="00794366">
            <w:pPr>
              <w:pStyle w:val="Odstavecseseznamem"/>
              <w:numPr>
                <w:ilvl w:val="0"/>
                <w:numId w:val="30"/>
              </w:numPr>
              <w:jc w:val="both"/>
              <w:rPr>
                <w:ins w:id="156" w:author="martin chovanec" w:date="2026-01-30T11:19:00Z"/>
                <w:rFonts w:cs="Arial"/>
              </w:rPr>
            </w:pPr>
            <w:r>
              <w:rPr>
                <w:rFonts w:cs="Arial"/>
              </w:rPr>
              <w:t>Indikace prosíme vymezit do odstavce popis výkonu</w:t>
            </w:r>
            <w:r w:rsidR="00F256BB">
              <w:rPr>
                <w:rFonts w:cs="Arial"/>
              </w:rPr>
              <w:t xml:space="preserve"> (uvedeny v posouzení medicínské efektivity).</w:t>
            </w:r>
          </w:p>
          <w:p w:rsidR="004C6475" w:rsidRDefault="004C6475" w:rsidP="004C6475">
            <w:pPr>
              <w:jc w:val="both"/>
              <w:rPr>
                <w:ins w:id="157" w:author="martin chovanec" w:date="2026-01-30T11:19:00Z"/>
                <w:rFonts w:cs="Arial"/>
              </w:rPr>
            </w:pPr>
            <w:ins w:id="158" w:author="martin chovanec" w:date="2026-01-30T11:19:00Z">
              <w:r w:rsidRPr="004C6475">
                <w:rPr>
                  <w:rFonts w:cs="Arial"/>
                </w:rPr>
                <w:t>Doplněno: Hlavní indikací jsou chronické záněty vedlejších dutin nosních (J32.0-J32.9), komplikované případy nosní polyp</w:t>
              </w:r>
              <w:r w:rsidR="002B7EC9">
                <w:rPr>
                  <w:rFonts w:cs="Arial"/>
                </w:rPr>
                <w:t>ó</w:t>
              </w:r>
              <w:r w:rsidRPr="004C6475">
                <w:rPr>
                  <w:rFonts w:cs="Arial"/>
                </w:rPr>
                <w:t>zy (J33.0-J33.9), vzácně může být zavedení lékem potahovaného stenu indikováno při chirurgické léčbě nádorů dutiny nosní a vedlejších dutin nosních (D14.0, C30.0).</w:t>
              </w:r>
            </w:ins>
          </w:p>
          <w:p w:rsidR="00000000" w:rsidRDefault="00B946CD">
            <w:pPr>
              <w:jc w:val="both"/>
              <w:rPr>
                <w:rFonts w:cs="Arial"/>
              </w:rPr>
              <w:pPrChange w:id="159" w:author="martin chovanec" w:date="2026-01-30T11:19:00Z">
                <w:pPr>
                  <w:pStyle w:val="Odstavecseseznamem"/>
                  <w:numPr>
                    <w:numId w:val="30"/>
                  </w:numPr>
                  <w:ind w:hanging="360"/>
                  <w:jc w:val="both"/>
                </w:pPr>
              </w:pPrChange>
            </w:pPr>
          </w:p>
          <w:p w:rsidR="00AE758D" w:rsidRPr="00794366" w:rsidRDefault="00AE758D" w:rsidP="00AE758D">
            <w:pPr>
              <w:pStyle w:val="Odstavecseseznamem"/>
              <w:jc w:val="both"/>
              <w:rPr>
                <w:rFonts w:cs="Arial"/>
              </w:rPr>
            </w:pPr>
          </w:p>
        </w:tc>
      </w:tr>
      <w:tr w:rsidR="006D54FE" w:rsidRPr="009441C1" w:rsidTr="00C91F73">
        <w:trPr>
          <w:trHeight w:val="688"/>
        </w:trPr>
        <w:tc>
          <w:tcPr>
            <w:tcW w:w="2547" w:type="dxa"/>
            <w:vMerge/>
          </w:tcPr>
          <w:p w:rsidR="006D54FE" w:rsidRPr="009C23AE" w:rsidRDefault="006D54FE" w:rsidP="00E706DA">
            <w:pPr>
              <w:rPr>
                <w:rFonts w:cs="Arial"/>
                <w:b/>
              </w:rPr>
            </w:pPr>
          </w:p>
        </w:tc>
        <w:tc>
          <w:tcPr>
            <w:tcW w:w="4678" w:type="dxa"/>
          </w:tcPr>
          <w:p w:rsidR="006D54FE" w:rsidRPr="009007B7" w:rsidRDefault="006D54FE" w:rsidP="00C90F39">
            <w:pPr>
              <w:spacing w:after="160" w:line="259" w:lineRule="auto"/>
              <w:contextualSpacing/>
              <w:jc w:val="both"/>
              <w:rPr>
                <w:rFonts w:cs="Arial"/>
                <w:b/>
              </w:rPr>
            </w:pPr>
            <w:r w:rsidRPr="009007B7">
              <w:rPr>
                <w:rFonts w:cs="Arial"/>
                <w:b/>
              </w:rPr>
              <w:t>71748 VIDEOENDOSKOPICKÝ ASISTOVANÝ A VIDEOENDOSKOPICKÝ VÝKON OTORINOLARYNGOLOGII</w:t>
            </w:r>
            <w:r>
              <w:rPr>
                <w:rFonts w:cs="Arial"/>
                <w:b/>
              </w:rPr>
              <w:t xml:space="preserve"> </w:t>
            </w:r>
            <w:r w:rsidRPr="008341B9">
              <w:rPr>
                <w:rFonts w:cs="Arial"/>
              </w:rPr>
              <w:t>– nový výkon</w:t>
            </w:r>
          </w:p>
          <w:p w:rsidR="006D54FE" w:rsidRPr="009007B7" w:rsidRDefault="006D54FE" w:rsidP="00C90F39">
            <w:pPr>
              <w:spacing w:after="160" w:line="259" w:lineRule="auto"/>
              <w:contextualSpacing/>
              <w:jc w:val="both"/>
              <w:rPr>
                <w:rFonts w:cs="Arial"/>
                <w:b/>
              </w:rPr>
            </w:pPr>
          </w:p>
        </w:tc>
        <w:tc>
          <w:tcPr>
            <w:tcW w:w="6662" w:type="dxa"/>
          </w:tcPr>
          <w:p w:rsidR="006D54FE" w:rsidRPr="00A21ED0" w:rsidRDefault="006D54FE" w:rsidP="00A21ED0">
            <w:pPr>
              <w:jc w:val="both"/>
              <w:rPr>
                <w:rFonts w:cs="Arial"/>
                <w:b/>
              </w:rPr>
            </w:pPr>
            <w:r w:rsidRPr="00A21ED0">
              <w:rPr>
                <w:rFonts w:cs="Arial"/>
                <w:b/>
              </w:rPr>
              <w:t>Připomínky:</w:t>
            </w:r>
          </w:p>
          <w:p w:rsidR="008E44E1" w:rsidRDefault="008E44E1" w:rsidP="008E44E1">
            <w:pPr>
              <w:pStyle w:val="Odstavecseseznamem"/>
              <w:numPr>
                <w:ilvl w:val="0"/>
                <w:numId w:val="30"/>
              </w:numPr>
              <w:jc w:val="both"/>
              <w:rPr>
                <w:ins w:id="160" w:author="martin chovanec" w:date="2026-01-30T11:19:00Z"/>
                <w:rFonts w:cs="Arial"/>
              </w:rPr>
            </w:pPr>
            <w:r>
              <w:rPr>
                <w:rFonts w:cs="Arial"/>
              </w:rPr>
              <w:t>Jak byla péče realizována a vykazována doposud?</w:t>
            </w:r>
          </w:p>
          <w:p w:rsidR="002B7EC9" w:rsidRDefault="002B7EC9" w:rsidP="002B7EC9">
            <w:pPr>
              <w:jc w:val="both"/>
              <w:rPr>
                <w:ins w:id="161" w:author="martin chovanec" w:date="2026-01-30T11:20:00Z"/>
                <w:rFonts w:cs="Arial"/>
              </w:rPr>
            </w:pPr>
            <w:ins w:id="162" w:author="martin chovanec" w:date="2026-01-30T11:20:00Z">
              <w:r w:rsidRPr="007E0C28">
                <w:rPr>
                  <w:rFonts w:cs="Arial"/>
                </w:rPr>
                <w:t>Léčba byla prováděna bez možnosti účelného vykázání</w:t>
              </w:r>
              <w:r>
                <w:rPr>
                  <w:rFonts w:cs="Arial"/>
                </w:rPr>
                <w:t>.</w:t>
              </w:r>
            </w:ins>
            <w:ins w:id="163" w:author="martin chovanec" w:date="2026-01-31T09:36:00Z">
              <w:r w:rsidR="00971A60">
                <w:rPr>
                  <w:rFonts w:cs="Arial"/>
                </w:rPr>
                <w:t xml:space="preserve"> Vykazováno </w:t>
              </w:r>
              <w:r w:rsidR="00836340">
                <w:rPr>
                  <w:rFonts w:cs="Arial"/>
                </w:rPr>
                <w:t>jako n</w:t>
              </w:r>
            </w:ins>
            <w:ins w:id="164" w:author="martin chovanec" w:date="2026-01-31T09:40:00Z">
              <w:r w:rsidR="00E832E4">
                <w:rPr>
                  <w:rFonts w:cs="Arial"/>
                </w:rPr>
                <w:t>on-</w:t>
              </w:r>
            </w:ins>
            <w:ins w:id="165" w:author="martin chovanec" w:date="2026-01-31T09:36:00Z">
              <w:r w:rsidR="00836340">
                <w:rPr>
                  <w:rFonts w:cs="Arial"/>
                </w:rPr>
                <w:t>endosko</w:t>
              </w:r>
            </w:ins>
            <w:ins w:id="166" w:author="martin chovanec" w:date="2026-01-31T09:37:00Z">
              <w:r w:rsidR="00836340">
                <w:rPr>
                  <w:rFonts w:cs="Arial"/>
                </w:rPr>
                <w:t>pické výkony (</w:t>
              </w:r>
              <w:r w:rsidR="008411CA">
                <w:rPr>
                  <w:rFonts w:cs="Arial"/>
                </w:rPr>
                <w:t xml:space="preserve">71747, </w:t>
              </w:r>
            </w:ins>
            <w:ins w:id="167" w:author="martin chovanec" w:date="2026-01-31T09:38:00Z">
              <w:r w:rsidR="000736AE">
                <w:rPr>
                  <w:rFonts w:cs="Arial"/>
                </w:rPr>
                <w:t xml:space="preserve">71761, 71769, </w:t>
              </w:r>
              <w:r w:rsidR="00037501">
                <w:rPr>
                  <w:rFonts w:cs="Arial"/>
                </w:rPr>
                <w:t xml:space="preserve">71791, 51123, 51125, </w:t>
              </w:r>
            </w:ins>
            <w:ins w:id="168" w:author="martin chovanec" w:date="2026-01-31T09:39:00Z">
              <w:r w:rsidR="00DD49A9">
                <w:rPr>
                  <w:rFonts w:cs="Arial"/>
                </w:rPr>
                <w:t>51131)</w:t>
              </w:r>
            </w:ins>
          </w:p>
          <w:p w:rsidR="00000000" w:rsidRDefault="00B946CD">
            <w:pPr>
              <w:jc w:val="both"/>
              <w:rPr>
                <w:rFonts w:cs="Arial"/>
              </w:rPr>
              <w:pPrChange w:id="169" w:author="martin chovanec" w:date="2026-01-30T11:20:00Z">
                <w:pPr>
                  <w:pStyle w:val="Odstavecseseznamem"/>
                  <w:numPr>
                    <w:numId w:val="30"/>
                  </w:numPr>
                  <w:ind w:hanging="360"/>
                  <w:jc w:val="both"/>
                </w:pPr>
              </w:pPrChange>
            </w:pPr>
          </w:p>
          <w:p w:rsidR="008E44E1" w:rsidRDefault="008E44E1" w:rsidP="008E44E1">
            <w:pPr>
              <w:pStyle w:val="Odstavecseseznamem"/>
              <w:numPr>
                <w:ilvl w:val="0"/>
                <w:numId w:val="30"/>
              </w:numPr>
              <w:jc w:val="both"/>
              <w:rPr>
                <w:ins w:id="170" w:author="martin chovanec" w:date="2026-01-30T11:34:00Z"/>
                <w:rFonts w:cs="Arial"/>
              </w:rPr>
            </w:pPr>
            <w:r>
              <w:rPr>
                <w:rFonts w:cs="Arial"/>
              </w:rPr>
              <w:t>Indikace prosíme vymezit do odstavce popis výkonu (uvedeny v poznámce).</w:t>
            </w:r>
            <w:r w:rsidR="002D6DD2">
              <w:rPr>
                <w:rFonts w:cs="Arial"/>
              </w:rPr>
              <w:t xml:space="preserve"> Je tře</w:t>
            </w:r>
            <w:r w:rsidR="00307B0D">
              <w:rPr>
                <w:rFonts w:cs="Arial"/>
              </w:rPr>
              <w:t>b</w:t>
            </w:r>
            <w:r w:rsidR="008034EC">
              <w:rPr>
                <w:rFonts w:cs="Arial"/>
              </w:rPr>
              <w:t>a</w:t>
            </w:r>
            <w:r w:rsidR="002D6DD2">
              <w:rPr>
                <w:rFonts w:cs="Arial"/>
              </w:rPr>
              <w:t xml:space="preserve"> jej indikačně vymezit od stávajících SZV výkonů. </w:t>
            </w:r>
          </w:p>
          <w:p w:rsidR="0052272C" w:rsidRDefault="0052272C" w:rsidP="0052272C">
            <w:pPr>
              <w:jc w:val="both"/>
              <w:rPr>
                <w:ins w:id="171" w:author="martin chovanec" w:date="2026-01-30T11:35:00Z"/>
                <w:rFonts w:cs="Arial"/>
              </w:rPr>
            </w:pPr>
            <w:ins w:id="172" w:author="martin chovanec" w:date="2026-01-30T11:34:00Z">
              <w:r>
                <w:rPr>
                  <w:rFonts w:cs="Arial"/>
                </w:rPr>
                <w:t xml:space="preserve">Doplněno </w:t>
              </w:r>
              <w:r w:rsidR="00AD198C">
                <w:rPr>
                  <w:rFonts w:cs="Arial"/>
                </w:rPr>
                <w:t xml:space="preserve">dle </w:t>
              </w:r>
            </w:ins>
            <w:ins w:id="173" w:author="martin chovanec" w:date="2026-01-30T11:35:00Z">
              <w:r w:rsidR="00AD198C">
                <w:rPr>
                  <w:rFonts w:cs="Arial"/>
                </w:rPr>
                <w:t>textu uvedeného v</w:t>
              </w:r>
              <w:r w:rsidR="00DA1AC7">
                <w:rPr>
                  <w:rFonts w:cs="Arial"/>
                </w:rPr>
                <w:t> </w:t>
              </w:r>
              <w:r w:rsidR="00AD198C">
                <w:rPr>
                  <w:rFonts w:cs="Arial"/>
                </w:rPr>
                <w:t>poznámce</w:t>
              </w:r>
              <w:r w:rsidR="00DA1AC7">
                <w:rPr>
                  <w:rFonts w:cs="Arial"/>
                </w:rPr>
                <w:t xml:space="preserve">: </w:t>
              </w:r>
              <w:r w:rsidR="00DA1AC7" w:rsidRPr="00DA1AC7">
                <w:rPr>
                  <w:rFonts w:cs="Arial"/>
                </w:rPr>
                <w:t xml:space="preserve">Indikací k výkonu mohou být patologické procesy v oblasti štítné žlázy (E04.0-9, E05.0-9, D34, </w:t>
              </w:r>
              <w:r w:rsidR="00DA1AC7" w:rsidRPr="00DA1AC7">
                <w:rPr>
                  <w:rFonts w:cs="Arial"/>
                </w:rPr>
                <w:lastRenderedPageBreak/>
                <w:t xml:space="preserve">C73), </w:t>
              </w:r>
              <w:proofErr w:type="spellStart"/>
              <w:r w:rsidR="00DA1AC7" w:rsidRPr="00DA1AC7">
                <w:rPr>
                  <w:rFonts w:cs="Arial"/>
                </w:rPr>
                <w:t>příštitných</w:t>
              </w:r>
              <w:proofErr w:type="spellEnd"/>
              <w:r w:rsidR="00DA1AC7" w:rsidRPr="00DA1AC7">
                <w:rPr>
                  <w:rFonts w:cs="Arial"/>
                </w:rPr>
                <w:t xml:space="preserve"> tělísek (E21.0-5, D35.1), slinných žláz (K11.1, K11.2, D11.0 a D11.7) a krčních uzlin (R59.0, R59.1), pojivových tkání krku (D21.0, D18.0, D18.1) a branchiogenní cysty a píštěle krku (Q18.0)</w:t>
              </w:r>
            </w:ins>
            <w:ins w:id="174" w:author="martin chovanec" w:date="2026-01-31T09:17:00Z">
              <w:r w:rsidR="002D2833">
                <w:rPr>
                  <w:rFonts w:cs="Arial"/>
                </w:rPr>
                <w:t xml:space="preserve">. Výkon jako takový nepřestavuje </w:t>
              </w:r>
              <w:proofErr w:type="spellStart"/>
              <w:r w:rsidR="002D2833">
                <w:rPr>
                  <w:rFonts w:cs="Arial"/>
                </w:rPr>
                <w:t>přičítací</w:t>
              </w:r>
              <w:proofErr w:type="spellEnd"/>
              <w:r w:rsidR="002D2833">
                <w:rPr>
                  <w:rFonts w:cs="Arial"/>
                </w:rPr>
                <w:t xml:space="preserve"> přístrojový výkon</w:t>
              </w:r>
              <w:r w:rsidR="00886D2A">
                <w:rPr>
                  <w:rFonts w:cs="Arial"/>
                </w:rPr>
                <w:t>.</w:t>
              </w:r>
            </w:ins>
          </w:p>
          <w:p w:rsidR="00000000" w:rsidRDefault="00B946CD">
            <w:pPr>
              <w:jc w:val="both"/>
              <w:rPr>
                <w:rFonts w:cs="Arial"/>
              </w:rPr>
              <w:pPrChange w:id="175" w:author="martin chovanec" w:date="2026-01-30T11:34:00Z">
                <w:pPr>
                  <w:pStyle w:val="Odstavecseseznamem"/>
                  <w:numPr>
                    <w:numId w:val="30"/>
                  </w:numPr>
                  <w:ind w:hanging="360"/>
                  <w:jc w:val="both"/>
                </w:pPr>
              </w:pPrChange>
            </w:pPr>
          </w:p>
          <w:p w:rsidR="008E44E1" w:rsidRDefault="00AE4463" w:rsidP="008E44E1">
            <w:pPr>
              <w:pStyle w:val="Odstavecseseznamem"/>
              <w:numPr>
                <w:ilvl w:val="0"/>
                <w:numId w:val="30"/>
              </w:numPr>
              <w:jc w:val="both"/>
              <w:rPr>
                <w:ins w:id="176" w:author="martin chovanec" w:date="2026-01-30T11:35:00Z"/>
                <w:rFonts w:cs="Arial"/>
              </w:rPr>
            </w:pPr>
            <w:r>
              <w:rPr>
                <w:rFonts w:cs="Arial"/>
              </w:rPr>
              <w:t xml:space="preserve">Kromě frekvenčního vymezení 1x/1 den žádáme o doplnění omezení v delším časovém intervalu. </w:t>
            </w:r>
          </w:p>
          <w:p w:rsidR="00000000" w:rsidRDefault="00DA1AC7">
            <w:pPr>
              <w:jc w:val="both"/>
              <w:rPr>
                <w:ins w:id="177" w:author="martin chovanec" w:date="2026-01-30T11:36:00Z"/>
                <w:rFonts w:cs="Arial"/>
              </w:rPr>
              <w:pPrChange w:id="178" w:author="martin chovanec" w:date="2026-01-30T11:36:00Z">
                <w:pPr>
                  <w:pStyle w:val="Odstavecseseznamem"/>
                  <w:numPr>
                    <w:numId w:val="30"/>
                  </w:numPr>
                  <w:ind w:hanging="360"/>
                  <w:jc w:val="both"/>
                </w:pPr>
              </w:pPrChange>
            </w:pPr>
            <w:ins w:id="179" w:author="martin chovanec" w:date="2026-01-30T11:35:00Z">
              <w:r w:rsidRPr="005337A9">
                <w:rPr>
                  <w:rFonts w:cs="Arial"/>
                </w:rPr>
                <w:t>Doplněno: 1/1 den, 2/1 rok.</w:t>
              </w:r>
            </w:ins>
          </w:p>
          <w:p w:rsidR="005337A9" w:rsidRDefault="005337A9" w:rsidP="008E44E1">
            <w:pPr>
              <w:pStyle w:val="Odstavecseseznamem"/>
              <w:numPr>
                <w:ilvl w:val="0"/>
                <w:numId w:val="30"/>
              </w:numPr>
              <w:jc w:val="both"/>
              <w:rPr>
                <w:rFonts w:cs="Arial"/>
              </w:rPr>
            </w:pPr>
          </w:p>
          <w:p w:rsidR="006D54FE" w:rsidRPr="00F256BB" w:rsidRDefault="006D54FE" w:rsidP="002E371F">
            <w:pPr>
              <w:pStyle w:val="Odstavecseseznamem"/>
              <w:jc w:val="both"/>
              <w:rPr>
                <w:rFonts w:cs="Arial"/>
              </w:rPr>
            </w:pPr>
          </w:p>
        </w:tc>
      </w:tr>
      <w:tr w:rsidR="006D54FE" w:rsidRPr="009441C1" w:rsidTr="00C91F73">
        <w:trPr>
          <w:trHeight w:val="688"/>
        </w:trPr>
        <w:tc>
          <w:tcPr>
            <w:tcW w:w="2547" w:type="dxa"/>
            <w:vMerge/>
          </w:tcPr>
          <w:p w:rsidR="006D54FE" w:rsidRPr="009C23AE" w:rsidRDefault="006D54FE" w:rsidP="00E706DA">
            <w:pPr>
              <w:rPr>
                <w:rFonts w:cs="Arial"/>
                <w:b/>
              </w:rPr>
            </w:pPr>
          </w:p>
        </w:tc>
        <w:tc>
          <w:tcPr>
            <w:tcW w:w="4678" w:type="dxa"/>
          </w:tcPr>
          <w:p w:rsidR="006D54FE" w:rsidRPr="009007B7" w:rsidRDefault="006D54FE" w:rsidP="00C90F39">
            <w:pPr>
              <w:spacing w:after="160" w:line="259" w:lineRule="auto"/>
              <w:contextualSpacing/>
              <w:jc w:val="both"/>
              <w:rPr>
                <w:rFonts w:cs="Arial"/>
                <w:b/>
              </w:rPr>
            </w:pPr>
            <w:r w:rsidRPr="009007B7">
              <w:rPr>
                <w:rFonts w:cs="Arial"/>
                <w:b/>
              </w:rPr>
              <w:t>71750 AUTOFLORESCENČNÍ ZOBRAZENÍ V</w:t>
            </w:r>
            <w:r>
              <w:rPr>
                <w:rFonts w:cs="Arial"/>
                <w:b/>
              </w:rPr>
              <w:t> </w:t>
            </w:r>
            <w:r w:rsidRPr="009007B7">
              <w:rPr>
                <w:rFonts w:cs="Arial"/>
                <w:b/>
              </w:rPr>
              <w:t>ORL</w:t>
            </w:r>
            <w:r>
              <w:rPr>
                <w:rFonts w:cs="Arial"/>
                <w:b/>
              </w:rPr>
              <w:t xml:space="preserve"> </w:t>
            </w:r>
            <w:r w:rsidRPr="008341B9">
              <w:rPr>
                <w:rFonts w:cs="Arial"/>
              </w:rPr>
              <w:t>– nový výkon</w:t>
            </w:r>
          </w:p>
          <w:p w:rsidR="006D54FE" w:rsidRPr="009007B7" w:rsidRDefault="006D54FE" w:rsidP="00C90F39">
            <w:pPr>
              <w:spacing w:after="160" w:line="259" w:lineRule="auto"/>
              <w:contextualSpacing/>
              <w:jc w:val="both"/>
              <w:rPr>
                <w:rFonts w:cs="Arial"/>
                <w:b/>
              </w:rPr>
            </w:pPr>
          </w:p>
        </w:tc>
        <w:tc>
          <w:tcPr>
            <w:tcW w:w="6662" w:type="dxa"/>
          </w:tcPr>
          <w:p w:rsidR="006D54FE" w:rsidRPr="00A21ED0" w:rsidRDefault="006D54FE" w:rsidP="00A21ED0">
            <w:pPr>
              <w:jc w:val="both"/>
              <w:rPr>
                <w:rFonts w:cs="Arial"/>
                <w:b/>
              </w:rPr>
            </w:pPr>
            <w:r w:rsidRPr="00A21ED0">
              <w:rPr>
                <w:rFonts w:cs="Arial"/>
                <w:b/>
              </w:rPr>
              <w:t>Připomínky:</w:t>
            </w:r>
          </w:p>
          <w:p w:rsidR="002E371F" w:rsidRDefault="002E371F" w:rsidP="002E371F">
            <w:pPr>
              <w:pStyle w:val="Odstavecseseznamem"/>
              <w:numPr>
                <w:ilvl w:val="0"/>
                <w:numId w:val="30"/>
              </w:numPr>
              <w:jc w:val="both"/>
              <w:rPr>
                <w:ins w:id="180" w:author="martin chovanec" w:date="2026-01-30T11:36:00Z"/>
                <w:rFonts w:cs="Arial"/>
              </w:rPr>
            </w:pPr>
            <w:r>
              <w:rPr>
                <w:rFonts w:cs="Arial"/>
              </w:rPr>
              <w:t>Jak byla péče realizována a vykazována doposud?</w:t>
            </w:r>
          </w:p>
          <w:p w:rsidR="005337A9" w:rsidRDefault="005337A9" w:rsidP="005337A9">
            <w:pPr>
              <w:jc w:val="both"/>
              <w:rPr>
                <w:ins w:id="181" w:author="martin chovanec" w:date="2026-01-30T11:36:00Z"/>
                <w:rFonts w:cs="Arial"/>
              </w:rPr>
            </w:pPr>
            <w:ins w:id="182" w:author="martin chovanec" w:date="2026-01-30T11:36:00Z">
              <w:r w:rsidRPr="007E0C28">
                <w:rPr>
                  <w:rFonts w:cs="Arial"/>
                </w:rPr>
                <w:t>Léčba byla prováděna bez možnosti účelného vykázání</w:t>
              </w:r>
              <w:r>
                <w:rPr>
                  <w:rFonts w:cs="Arial"/>
                </w:rPr>
                <w:t>.</w:t>
              </w:r>
            </w:ins>
          </w:p>
          <w:p w:rsidR="00000000" w:rsidRDefault="00B946CD">
            <w:pPr>
              <w:jc w:val="both"/>
              <w:rPr>
                <w:rFonts w:cs="Arial"/>
              </w:rPr>
              <w:pPrChange w:id="183" w:author="martin chovanec" w:date="2026-01-30T11:36:00Z">
                <w:pPr>
                  <w:pStyle w:val="Odstavecseseznamem"/>
                  <w:numPr>
                    <w:numId w:val="30"/>
                  </w:numPr>
                  <w:ind w:hanging="360"/>
                  <w:jc w:val="both"/>
                </w:pPr>
              </w:pPrChange>
            </w:pPr>
          </w:p>
          <w:p w:rsidR="006D54FE" w:rsidRDefault="002E371F" w:rsidP="002E371F">
            <w:pPr>
              <w:pStyle w:val="Odstavecseseznamem"/>
              <w:numPr>
                <w:ilvl w:val="0"/>
                <w:numId w:val="30"/>
              </w:numPr>
              <w:jc w:val="both"/>
              <w:rPr>
                <w:ins w:id="184" w:author="martin chovanec" w:date="2026-01-30T11:47:00Z"/>
                <w:rFonts w:cs="Arial"/>
              </w:rPr>
            </w:pPr>
            <w:r>
              <w:rPr>
                <w:rFonts w:cs="Arial"/>
              </w:rPr>
              <w:t>Do popisu výkonu žádáme o vymezení indikací.</w:t>
            </w:r>
          </w:p>
          <w:p w:rsidR="00BB1DB0" w:rsidRDefault="00BB1DB0" w:rsidP="00FC4CDB">
            <w:pPr>
              <w:jc w:val="both"/>
              <w:rPr>
                <w:ins w:id="185" w:author="martin chovanec" w:date="2026-01-30T11:47:00Z"/>
                <w:rFonts w:cs="Arial"/>
              </w:rPr>
            </w:pPr>
            <w:ins w:id="186" w:author="martin chovanec" w:date="2026-01-30T11:47:00Z">
              <w:r>
                <w:rPr>
                  <w:rFonts w:cs="Arial"/>
                </w:rPr>
                <w:t>V popisu výkonu specifikovány indikace</w:t>
              </w:r>
              <w:r w:rsidR="00FC4CDB">
                <w:rPr>
                  <w:rFonts w:cs="Arial"/>
                </w:rPr>
                <w:t xml:space="preserve">: </w:t>
              </w:r>
              <w:r w:rsidR="00FC4CDB" w:rsidRPr="00FC4CDB">
                <w:rPr>
                  <w:rFonts w:cs="Arial"/>
                </w:rPr>
                <w:t xml:space="preserve">Indikací k výkonu jsou operace štítné žlázy (51125, 51127), </w:t>
              </w:r>
              <w:proofErr w:type="spellStart"/>
              <w:r w:rsidR="00FC4CDB" w:rsidRPr="00FC4CDB">
                <w:rPr>
                  <w:rFonts w:cs="Arial"/>
                </w:rPr>
                <w:t>příštitných</w:t>
              </w:r>
              <w:proofErr w:type="spellEnd"/>
              <w:r w:rsidR="00FC4CDB" w:rsidRPr="00FC4CDB">
                <w:rPr>
                  <w:rFonts w:cs="Arial"/>
                </w:rPr>
                <w:t xml:space="preserve"> tělísek (51121, 51131) a centrální krční disekce (71749) prováděné pro patologické procesy v oblasti štítné žlázy (E04.0-9, E05.0-9, D34, C73), </w:t>
              </w:r>
              <w:proofErr w:type="spellStart"/>
              <w:r w:rsidR="00FC4CDB" w:rsidRPr="00FC4CDB">
                <w:rPr>
                  <w:rFonts w:cs="Arial"/>
                </w:rPr>
                <w:t>příštitných</w:t>
              </w:r>
              <w:proofErr w:type="spellEnd"/>
              <w:r w:rsidR="00FC4CDB" w:rsidRPr="00FC4CDB">
                <w:rPr>
                  <w:rFonts w:cs="Arial"/>
                </w:rPr>
                <w:t xml:space="preserve"> tělísek (E21.0-5, D35.1) a krčních uzlin (R59.0, R59.1, C77.0) nebo primární nádorové procesy krčních orgánů a mediastina (C12, C13.0-C13.9, C14.0, C14.8, C15.0, C32.0-32.9, C33, C37, C38.1), raritně  branchiogenní cysty a píštěle krku (Q18.0)</w:t>
              </w:r>
            </w:ins>
          </w:p>
          <w:p w:rsidR="00000000" w:rsidRDefault="00B946CD">
            <w:pPr>
              <w:jc w:val="both"/>
              <w:rPr>
                <w:rFonts w:cs="Arial"/>
              </w:rPr>
              <w:pPrChange w:id="187" w:author="martin chovanec" w:date="2026-01-30T11:47:00Z">
                <w:pPr>
                  <w:pStyle w:val="Odstavecseseznamem"/>
                  <w:numPr>
                    <w:numId w:val="30"/>
                  </w:numPr>
                  <w:ind w:hanging="360"/>
                  <w:jc w:val="both"/>
                </w:pPr>
              </w:pPrChange>
            </w:pPr>
          </w:p>
          <w:p w:rsidR="009B1519" w:rsidRDefault="009B1519" w:rsidP="009B1519">
            <w:pPr>
              <w:pStyle w:val="Odstavecseseznamem"/>
              <w:numPr>
                <w:ilvl w:val="0"/>
                <w:numId w:val="30"/>
              </w:numPr>
              <w:jc w:val="both"/>
              <w:rPr>
                <w:ins w:id="188" w:author="martin chovanec" w:date="2026-01-30T11:48:00Z"/>
                <w:rFonts w:cs="Arial"/>
              </w:rPr>
            </w:pPr>
            <w:r>
              <w:rPr>
                <w:rFonts w:cs="Arial"/>
              </w:rPr>
              <w:t>Prosíme o zdůvodnění navrženého frekvenčního omezení 1</w:t>
            </w:r>
            <w:r w:rsidRPr="00794366">
              <w:rPr>
                <w:rFonts w:cs="Arial"/>
              </w:rPr>
              <w:t>/1 den, 4/1 rok</w:t>
            </w:r>
            <w:r>
              <w:rPr>
                <w:rFonts w:cs="Arial"/>
              </w:rPr>
              <w:t xml:space="preserve">. </w:t>
            </w:r>
          </w:p>
          <w:p w:rsidR="00000000" w:rsidRDefault="00B56BF7">
            <w:pPr>
              <w:jc w:val="both"/>
              <w:rPr>
                <w:ins w:id="189" w:author="martin chovanec" w:date="2026-01-30T11:50:00Z"/>
                <w:rFonts w:cs="Arial"/>
              </w:rPr>
              <w:pPrChange w:id="190" w:author="martin chovanec" w:date="2026-01-30T11:51:00Z">
                <w:pPr>
                  <w:pStyle w:val="Odstavecseseznamem"/>
                  <w:numPr>
                    <w:numId w:val="30"/>
                  </w:numPr>
                  <w:ind w:hanging="360"/>
                  <w:jc w:val="both"/>
                </w:pPr>
              </w:pPrChange>
            </w:pPr>
            <w:ins w:id="191" w:author="martin chovanec" w:date="2026-01-30T11:48:00Z">
              <w:r w:rsidRPr="00736E59">
                <w:rPr>
                  <w:rFonts w:cs="Arial"/>
                </w:rPr>
                <w:t xml:space="preserve">Navržené frekvenční omezení 4/1 rok </w:t>
              </w:r>
              <w:r w:rsidR="00B801E5" w:rsidRPr="00736E59">
                <w:rPr>
                  <w:rFonts w:cs="Arial"/>
                </w:rPr>
                <w:t>umožňuje ev</w:t>
              </w:r>
            </w:ins>
            <w:ins w:id="192" w:author="martin chovanec" w:date="2026-01-30T11:50:00Z">
              <w:r w:rsidR="002B7BE6" w:rsidRPr="00736E59">
                <w:rPr>
                  <w:rFonts w:cs="Arial"/>
                </w:rPr>
                <w:t>entuální</w:t>
              </w:r>
            </w:ins>
            <w:ins w:id="193" w:author="martin chovanec" w:date="2026-01-30T11:48:00Z">
              <w:r w:rsidR="00B801E5" w:rsidRPr="00736E59">
                <w:rPr>
                  <w:rFonts w:cs="Arial"/>
                </w:rPr>
                <w:t xml:space="preserve"> opakované vyká</w:t>
              </w:r>
            </w:ins>
            <w:ins w:id="194" w:author="martin chovanec" w:date="2026-01-30T11:49:00Z">
              <w:r w:rsidR="00B801E5" w:rsidRPr="00736E59">
                <w:rPr>
                  <w:rFonts w:cs="Arial"/>
                </w:rPr>
                <w:t xml:space="preserve">zání v případě revizních výkonů pro recidivu patologie, </w:t>
              </w:r>
              <w:proofErr w:type="spellStart"/>
              <w:r w:rsidR="00B801E5" w:rsidRPr="00736E59">
                <w:rPr>
                  <w:rFonts w:cs="Arial"/>
                </w:rPr>
                <w:t>ketré</w:t>
              </w:r>
              <w:proofErr w:type="spellEnd"/>
              <w:r w:rsidR="00B801E5" w:rsidRPr="00736E59">
                <w:rPr>
                  <w:rFonts w:cs="Arial"/>
                </w:rPr>
                <w:t xml:space="preserve"> jsou nejvíce zatíženy komplikacemi ve smyslu pooperační </w:t>
              </w:r>
              <w:proofErr w:type="spellStart"/>
              <w:r w:rsidR="00B801E5" w:rsidRPr="00736E59">
                <w:rPr>
                  <w:rFonts w:cs="Arial"/>
                </w:rPr>
                <w:t>hypoparatyreózy</w:t>
              </w:r>
              <w:proofErr w:type="spellEnd"/>
              <w:r w:rsidR="00B801E5" w:rsidRPr="00736E59">
                <w:rPr>
                  <w:rFonts w:cs="Arial"/>
                </w:rPr>
                <w:t xml:space="preserve"> a jsou tedy hlavním důvodem k</w:t>
              </w:r>
            </w:ins>
            <w:ins w:id="195" w:author="martin chovanec" w:date="2026-01-30T11:50:00Z">
              <w:r w:rsidR="00B801E5" w:rsidRPr="00736E59">
                <w:rPr>
                  <w:rFonts w:cs="Arial"/>
                </w:rPr>
                <w:t> </w:t>
              </w:r>
            </w:ins>
            <w:ins w:id="196" w:author="martin chovanec" w:date="2026-01-30T11:49:00Z">
              <w:r w:rsidR="00B801E5" w:rsidRPr="00736E59">
                <w:rPr>
                  <w:rFonts w:cs="Arial"/>
                </w:rPr>
                <w:t>využití</w:t>
              </w:r>
            </w:ins>
            <w:ins w:id="197" w:author="martin chovanec" w:date="2026-01-30T11:50:00Z">
              <w:r w:rsidR="00B801E5" w:rsidRPr="00736E59">
                <w:rPr>
                  <w:rFonts w:cs="Arial"/>
                </w:rPr>
                <w:t xml:space="preserve"> </w:t>
              </w:r>
              <w:proofErr w:type="spellStart"/>
              <w:r w:rsidR="00B801E5" w:rsidRPr="00736E59">
                <w:rPr>
                  <w:rFonts w:cs="Arial"/>
                </w:rPr>
                <w:t>autoflorescenčního</w:t>
              </w:r>
              <w:proofErr w:type="spellEnd"/>
              <w:r w:rsidR="00B801E5" w:rsidRPr="00736E59">
                <w:rPr>
                  <w:rFonts w:cs="Arial"/>
                </w:rPr>
                <w:t xml:space="preserve"> zobrazení</w:t>
              </w:r>
            </w:ins>
            <w:ins w:id="198" w:author="martin chovanec" w:date="2026-01-30T11:49:00Z">
              <w:r w:rsidR="00B801E5" w:rsidRPr="00736E59">
                <w:rPr>
                  <w:rFonts w:cs="Arial"/>
                </w:rPr>
                <w:t>.</w:t>
              </w:r>
            </w:ins>
          </w:p>
          <w:p w:rsidR="002B7BE6" w:rsidRDefault="002B7BE6" w:rsidP="009B1519">
            <w:pPr>
              <w:pStyle w:val="Odstavecseseznamem"/>
              <w:numPr>
                <w:ilvl w:val="0"/>
                <w:numId w:val="30"/>
              </w:numPr>
              <w:jc w:val="both"/>
              <w:rPr>
                <w:rFonts w:cs="Arial"/>
              </w:rPr>
            </w:pPr>
          </w:p>
          <w:p w:rsidR="002E371F" w:rsidRPr="002E371F" w:rsidRDefault="002E371F" w:rsidP="00D658FA">
            <w:pPr>
              <w:pStyle w:val="Odstavecseseznamem"/>
              <w:jc w:val="both"/>
              <w:rPr>
                <w:rFonts w:cs="Arial"/>
              </w:rPr>
            </w:pPr>
          </w:p>
        </w:tc>
      </w:tr>
      <w:tr w:rsidR="006D54FE" w:rsidRPr="009441C1" w:rsidTr="00C91F73">
        <w:trPr>
          <w:trHeight w:val="688"/>
        </w:trPr>
        <w:tc>
          <w:tcPr>
            <w:tcW w:w="2547" w:type="dxa"/>
            <w:vMerge/>
          </w:tcPr>
          <w:p w:rsidR="006D54FE" w:rsidRPr="009C23AE" w:rsidRDefault="006D54FE" w:rsidP="00E706DA">
            <w:pPr>
              <w:rPr>
                <w:rFonts w:cs="Arial"/>
                <w:b/>
              </w:rPr>
            </w:pPr>
          </w:p>
        </w:tc>
        <w:tc>
          <w:tcPr>
            <w:tcW w:w="4678" w:type="dxa"/>
          </w:tcPr>
          <w:p w:rsidR="006D54FE" w:rsidRPr="009007B7" w:rsidRDefault="006D54FE" w:rsidP="00C90F39">
            <w:pPr>
              <w:spacing w:after="160" w:line="259" w:lineRule="auto"/>
              <w:contextualSpacing/>
              <w:jc w:val="both"/>
              <w:rPr>
                <w:rFonts w:cs="Arial"/>
                <w:b/>
              </w:rPr>
            </w:pPr>
            <w:r w:rsidRPr="009007B7">
              <w:rPr>
                <w:rFonts w:cs="Arial"/>
                <w:b/>
              </w:rPr>
              <w:t>71778 DIAGNOSTICKÁ SIALOENDOSKOPIE</w:t>
            </w:r>
            <w:r>
              <w:rPr>
                <w:rFonts w:cs="Arial"/>
                <w:b/>
              </w:rPr>
              <w:t xml:space="preserve"> </w:t>
            </w:r>
            <w:r w:rsidRPr="008341B9">
              <w:rPr>
                <w:rFonts w:cs="Arial"/>
              </w:rPr>
              <w:t>– nový výkon</w:t>
            </w:r>
          </w:p>
          <w:p w:rsidR="006D54FE" w:rsidRPr="009007B7" w:rsidRDefault="006D54FE" w:rsidP="00C90F39">
            <w:pPr>
              <w:spacing w:after="160" w:line="259" w:lineRule="auto"/>
              <w:contextualSpacing/>
              <w:jc w:val="both"/>
              <w:rPr>
                <w:rFonts w:cs="Arial"/>
                <w:b/>
              </w:rPr>
            </w:pPr>
          </w:p>
        </w:tc>
        <w:tc>
          <w:tcPr>
            <w:tcW w:w="6662" w:type="dxa"/>
          </w:tcPr>
          <w:p w:rsidR="006D54FE" w:rsidRPr="00A21ED0" w:rsidRDefault="006D54FE" w:rsidP="00A21ED0">
            <w:pPr>
              <w:jc w:val="both"/>
              <w:rPr>
                <w:rFonts w:cs="Arial"/>
                <w:b/>
              </w:rPr>
            </w:pPr>
            <w:r w:rsidRPr="00A21ED0">
              <w:rPr>
                <w:rFonts w:cs="Arial"/>
                <w:b/>
              </w:rPr>
              <w:t>Připomínky:</w:t>
            </w:r>
          </w:p>
          <w:p w:rsidR="009B1519" w:rsidRDefault="009B1519" w:rsidP="009B1519">
            <w:pPr>
              <w:pStyle w:val="Odstavecseseznamem"/>
              <w:numPr>
                <w:ilvl w:val="0"/>
                <w:numId w:val="30"/>
              </w:numPr>
              <w:jc w:val="both"/>
              <w:rPr>
                <w:ins w:id="199" w:author="martin chovanec" w:date="2026-01-30T11:52:00Z"/>
                <w:rFonts w:cs="Arial"/>
              </w:rPr>
            </w:pPr>
            <w:r>
              <w:rPr>
                <w:rFonts w:cs="Arial"/>
              </w:rPr>
              <w:t>Jak byla péče realizována a vykazována doposud?</w:t>
            </w:r>
          </w:p>
          <w:p w:rsidR="00497B59" w:rsidRDefault="00497B59" w:rsidP="00497B59">
            <w:pPr>
              <w:jc w:val="both"/>
              <w:rPr>
                <w:ins w:id="200" w:author="martin chovanec" w:date="2026-01-30T11:52:00Z"/>
                <w:rFonts w:cs="Arial"/>
              </w:rPr>
            </w:pPr>
            <w:ins w:id="201" w:author="martin chovanec" w:date="2026-01-30T11:52:00Z">
              <w:r w:rsidRPr="007E0C28">
                <w:rPr>
                  <w:rFonts w:cs="Arial"/>
                </w:rPr>
                <w:t>Léčba byla prováděna bez možnosti účelného vykázání</w:t>
              </w:r>
              <w:r>
                <w:rPr>
                  <w:rFonts w:cs="Arial"/>
                </w:rPr>
                <w:t>.</w:t>
              </w:r>
            </w:ins>
          </w:p>
          <w:p w:rsidR="00000000" w:rsidRDefault="00B946CD">
            <w:pPr>
              <w:jc w:val="both"/>
              <w:rPr>
                <w:rFonts w:cs="Arial"/>
              </w:rPr>
              <w:pPrChange w:id="202" w:author="martin chovanec" w:date="2026-01-30T11:52:00Z">
                <w:pPr>
                  <w:pStyle w:val="Odstavecseseznamem"/>
                  <w:numPr>
                    <w:numId w:val="30"/>
                  </w:numPr>
                  <w:ind w:hanging="360"/>
                  <w:jc w:val="both"/>
                </w:pPr>
              </w:pPrChange>
            </w:pPr>
          </w:p>
          <w:p w:rsidR="006D54FE" w:rsidRDefault="009B1519" w:rsidP="009B1519">
            <w:pPr>
              <w:pStyle w:val="Odstavecseseznamem"/>
              <w:numPr>
                <w:ilvl w:val="0"/>
                <w:numId w:val="30"/>
              </w:numPr>
              <w:jc w:val="both"/>
              <w:rPr>
                <w:ins w:id="203" w:author="martin chovanec" w:date="2026-01-30T11:52:00Z"/>
                <w:rFonts w:cs="Arial"/>
              </w:rPr>
            </w:pPr>
            <w:r>
              <w:rPr>
                <w:rFonts w:cs="Arial"/>
              </w:rPr>
              <w:t>Prosíme o zdůvodnění navrženého frekvenčního omezení</w:t>
            </w:r>
            <w:r w:rsidRPr="009B1519">
              <w:rPr>
                <w:rFonts w:cs="Arial"/>
              </w:rPr>
              <w:t xml:space="preserve"> 2/den, 4/měsíc, 8/rok</w:t>
            </w:r>
            <w:r w:rsidR="00D17152">
              <w:rPr>
                <w:rFonts w:cs="Arial"/>
              </w:rPr>
              <w:t>.</w:t>
            </w:r>
          </w:p>
          <w:p w:rsidR="00497B59" w:rsidRDefault="00660DA5" w:rsidP="00F433A1">
            <w:pPr>
              <w:jc w:val="both"/>
              <w:rPr>
                <w:ins w:id="204" w:author="martin chovanec" w:date="2026-01-30T11:56:00Z"/>
                <w:rFonts w:cs="Arial"/>
              </w:rPr>
            </w:pPr>
            <w:ins w:id="205" w:author="martin chovanec" w:date="2026-01-30T11:52:00Z">
              <w:r w:rsidRPr="009338C0">
                <w:rPr>
                  <w:rFonts w:cs="Arial"/>
                </w:rPr>
                <w:t>Frekvenční omezení 2/den, 4/</w:t>
              </w:r>
              <w:r w:rsidR="00497B59">
                <w:rPr>
                  <w:rFonts w:cs="Arial"/>
                </w:rPr>
                <w:t>měsíc, 8/rok</w:t>
              </w:r>
              <w:r w:rsidRPr="009338C0">
                <w:rPr>
                  <w:rFonts w:cs="Arial"/>
                </w:rPr>
                <w:t xml:space="preserve"> umožňuje vykázat simultánní </w:t>
              </w:r>
            </w:ins>
            <w:ins w:id="206" w:author="martin chovanec" w:date="2026-01-30T11:53:00Z">
              <w:r w:rsidR="00497B59">
                <w:rPr>
                  <w:rFonts w:cs="Arial"/>
                </w:rPr>
                <w:t xml:space="preserve">diagnostickou </w:t>
              </w:r>
              <w:proofErr w:type="spellStart"/>
              <w:r w:rsidR="00497B59">
                <w:rPr>
                  <w:rFonts w:cs="Arial"/>
                </w:rPr>
                <w:t>sialoendoskopii</w:t>
              </w:r>
              <w:proofErr w:type="spellEnd"/>
              <w:r w:rsidR="00497B59">
                <w:rPr>
                  <w:rFonts w:cs="Arial"/>
                </w:rPr>
                <w:t xml:space="preserve"> vývodů více než jedné slinné žlázy</w:t>
              </w:r>
            </w:ins>
            <w:ins w:id="207" w:author="martin chovanec" w:date="2026-01-30T12:01:00Z">
              <w:r w:rsidR="00E173D1">
                <w:rPr>
                  <w:rFonts w:cs="Arial"/>
                </w:rPr>
                <w:t xml:space="preserve"> a současně pokrýt vzácné případy vyžadující provedení výkonu opakovaně v průběhu jednoho měsíce a roku</w:t>
              </w:r>
            </w:ins>
            <w:ins w:id="208" w:author="martin chovanec" w:date="2026-01-30T11:53:00Z">
              <w:r w:rsidR="00844BBE">
                <w:rPr>
                  <w:rFonts w:cs="Arial"/>
                </w:rPr>
                <w:t xml:space="preserve">. </w:t>
              </w:r>
            </w:ins>
            <w:ins w:id="209" w:author="martin chovanec" w:date="2026-01-30T11:58:00Z">
              <w:r w:rsidR="009A118B">
                <w:rPr>
                  <w:rFonts w:cs="Arial"/>
                </w:rPr>
                <w:t xml:space="preserve">Standardem je </w:t>
              </w:r>
              <w:proofErr w:type="spellStart"/>
              <w:r w:rsidR="009A118B">
                <w:rPr>
                  <w:rFonts w:cs="Arial"/>
                </w:rPr>
                <w:t>sialoendoskopie</w:t>
              </w:r>
              <w:proofErr w:type="spellEnd"/>
              <w:r w:rsidR="009A118B">
                <w:rPr>
                  <w:rFonts w:cs="Arial"/>
                </w:rPr>
                <w:t xml:space="preserve"> jednoho vývodu slinné ž</w:t>
              </w:r>
            </w:ins>
            <w:ins w:id="210" w:author="martin chovanec" w:date="2026-01-30T11:59:00Z">
              <w:r w:rsidR="009A118B">
                <w:rPr>
                  <w:rFonts w:cs="Arial"/>
                </w:rPr>
                <w:t xml:space="preserve">lázy. V běžné praxi se diagnostická </w:t>
              </w:r>
              <w:proofErr w:type="spellStart"/>
              <w:r w:rsidR="009A118B">
                <w:rPr>
                  <w:rFonts w:cs="Arial"/>
                </w:rPr>
                <w:t>sialoendoskopie</w:t>
              </w:r>
              <w:proofErr w:type="spellEnd"/>
              <w:r w:rsidR="009A118B">
                <w:rPr>
                  <w:rFonts w:cs="Arial"/>
                </w:rPr>
                <w:t xml:space="preserve"> více vývodů slinných žláz provádí u 3-5% pacientů a v centrech s kumulací nejzávažnějších případů u maximálně 10-15% pacientů. </w:t>
              </w:r>
              <w:r w:rsidR="007E2312">
                <w:rPr>
                  <w:rFonts w:cs="Arial"/>
                </w:rPr>
                <w:t xml:space="preserve">Jde především o případy mnohočetné </w:t>
              </w:r>
              <w:proofErr w:type="spellStart"/>
              <w:r w:rsidR="007E2312">
                <w:rPr>
                  <w:rFonts w:cs="Arial"/>
                </w:rPr>
                <w:t>sialolitiázy</w:t>
              </w:r>
              <w:proofErr w:type="spellEnd"/>
              <w:r w:rsidR="007E2312">
                <w:rPr>
                  <w:rFonts w:cs="Arial"/>
                </w:rPr>
                <w:t xml:space="preserve"> a raritně o stenózy vývodů</w:t>
              </w:r>
              <w:r w:rsidR="00F433A1">
                <w:rPr>
                  <w:rFonts w:cs="Arial"/>
                </w:rPr>
                <w:t xml:space="preserve"> jiné etiologie. </w:t>
              </w:r>
            </w:ins>
            <w:ins w:id="211" w:author="martin chovanec" w:date="2026-01-30T12:00:00Z">
              <w:r w:rsidR="00F433A1">
                <w:rPr>
                  <w:rFonts w:cs="Arial"/>
                </w:rPr>
                <w:t xml:space="preserve">Nejpřesnější informace se týkají </w:t>
              </w:r>
              <w:proofErr w:type="spellStart"/>
              <w:r w:rsidR="00F433A1">
                <w:rPr>
                  <w:rFonts w:cs="Arial"/>
                </w:rPr>
                <w:t>sialolitiázy</w:t>
              </w:r>
              <w:proofErr w:type="spellEnd"/>
              <w:r w:rsidR="00F433A1">
                <w:rPr>
                  <w:rFonts w:cs="Arial"/>
                </w:rPr>
                <w:t xml:space="preserve">. </w:t>
              </w:r>
            </w:ins>
            <w:proofErr w:type="spellStart"/>
            <w:ins w:id="212" w:author="martin chovanec" w:date="2026-01-30T11:53:00Z">
              <w:r w:rsidR="00844BBE">
                <w:rPr>
                  <w:rFonts w:cs="Arial"/>
                </w:rPr>
                <w:t>Sialolitiáza</w:t>
              </w:r>
              <w:proofErr w:type="spellEnd"/>
              <w:r w:rsidR="00844BBE">
                <w:rPr>
                  <w:rFonts w:cs="Arial"/>
                </w:rPr>
                <w:t xml:space="preserve"> postihující vývod</w:t>
              </w:r>
            </w:ins>
            <w:ins w:id="213" w:author="martin chovanec" w:date="2026-01-30T11:54:00Z">
              <w:r w:rsidR="00844BBE">
                <w:rPr>
                  <w:rFonts w:cs="Arial"/>
                </w:rPr>
                <w:t>y více než jedné slinné žlázy je obecně vzácná</w:t>
              </w:r>
              <w:r w:rsidR="00265F85">
                <w:rPr>
                  <w:rFonts w:cs="Arial"/>
                </w:rPr>
                <w:t xml:space="preserve">. Setkáváme se s ní </w:t>
              </w:r>
            </w:ins>
            <w:ins w:id="214" w:author="martin chovanec" w:date="2026-01-30T11:56:00Z">
              <w:r w:rsidR="008C2BBB">
                <w:rPr>
                  <w:rFonts w:cs="Arial"/>
                </w:rPr>
                <w:t xml:space="preserve">přibližně </w:t>
              </w:r>
            </w:ins>
            <w:ins w:id="215" w:author="martin chovanec" w:date="2026-01-30T11:54:00Z">
              <w:r w:rsidR="00265F85">
                <w:rPr>
                  <w:rFonts w:cs="Arial"/>
                </w:rPr>
                <w:t xml:space="preserve">u </w:t>
              </w:r>
              <w:proofErr w:type="gramStart"/>
              <w:r w:rsidR="00265F85">
                <w:rPr>
                  <w:rFonts w:cs="Arial"/>
                </w:rPr>
                <w:t>5%</w:t>
              </w:r>
              <w:proofErr w:type="gramEnd"/>
              <w:r w:rsidR="00265F85">
                <w:rPr>
                  <w:rFonts w:cs="Arial"/>
                </w:rPr>
                <w:t xml:space="preserve"> pacientů s touto diagnózou. </w:t>
              </w:r>
            </w:ins>
            <w:ins w:id="216" w:author="martin chovanec" w:date="2026-01-30T12:00:00Z">
              <w:r w:rsidR="00A97EE8">
                <w:rPr>
                  <w:rFonts w:cs="Arial"/>
                </w:rPr>
                <w:t>I tak není</w:t>
              </w:r>
            </w:ins>
            <w:ins w:id="217" w:author="martin chovanec" w:date="2026-01-30T11:55:00Z">
              <w:r w:rsidR="0061064F">
                <w:rPr>
                  <w:rFonts w:cs="Arial"/>
                </w:rPr>
                <w:t xml:space="preserve"> vždy účelné provést simultánní vyšetření všech vývodů</w:t>
              </w:r>
            </w:ins>
            <w:ins w:id="218" w:author="martin chovanec" w:date="2026-01-30T12:02:00Z">
              <w:r w:rsidR="00BE48A2">
                <w:rPr>
                  <w:rFonts w:cs="Arial"/>
                </w:rPr>
                <w:t xml:space="preserve"> v jedné době</w:t>
              </w:r>
            </w:ins>
            <w:ins w:id="219" w:author="martin chovanec" w:date="2026-01-30T11:55:00Z">
              <w:r w:rsidR="0061064F">
                <w:rPr>
                  <w:rFonts w:cs="Arial"/>
                </w:rPr>
                <w:t>.</w:t>
              </w:r>
            </w:ins>
            <w:ins w:id="220" w:author="martin chovanec" w:date="2026-01-30T11:53:00Z">
              <w:r w:rsidR="00844BBE">
                <w:rPr>
                  <w:rFonts w:cs="Arial"/>
                </w:rPr>
                <w:t xml:space="preserve"> </w:t>
              </w:r>
            </w:ins>
          </w:p>
          <w:p w:rsidR="00000000" w:rsidRDefault="00B946CD">
            <w:pPr>
              <w:pStyle w:val="Odstavecseseznamem"/>
              <w:jc w:val="both"/>
              <w:rPr>
                <w:rFonts w:cs="Arial"/>
              </w:rPr>
              <w:pPrChange w:id="221" w:author="martin chovanec" w:date="2026-01-30T11:52:00Z">
                <w:pPr>
                  <w:pStyle w:val="Odstavecseseznamem"/>
                  <w:numPr>
                    <w:numId w:val="30"/>
                  </w:numPr>
                  <w:ind w:hanging="360"/>
                  <w:jc w:val="both"/>
                </w:pPr>
              </w:pPrChange>
            </w:pPr>
          </w:p>
          <w:p w:rsidR="00D17152" w:rsidRPr="002E371F" w:rsidRDefault="00D17152" w:rsidP="00D17152">
            <w:pPr>
              <w:pStyle w:val="Odstavecseseznamem"/>
              <w:jc w:val="both"/>
              <w:rPr>
                <w:rFonts w:cs="Arial"/>
              </w:rPr>
            </w:pPr>
          </w:p>
        </w:tc>
      </w:tr>
      <w:tr w:rsidR="006D54FE" w:rsidRPr="009441C1" w:rsidTr="00C91F73">
        <w:trPr>
          <w:trHeight w:val="688"/>
        </w:trPr>
        <w:tc>
          <w:tcPr>
            <w:tcW w:w="2547" w:type="dxa"/>
            <w:vMerge/>
          </w:tcPr>
          <w:p w:rsidR="006D54FE" w:rsidRPr="009C23AE" w:rsidRDefault="006D54FE" w:rsidP="00E706DA">
            <w:pPr>
              <w:rPr>
                <w:rFonts w:cs="Arial"/>
                <w:b/>
              </w:rPr>
            </w:pPr>
          </w:p>
        </w:tc>
        <w:tc>
          <w:tcPr>
            <w:tcW w:w="4678" w:type="dxa"/>
          </w:tcPr>
          <w:p w:rsidR="006D54FE" w:rsidRDefault="006D54FE" w:rsidP="00C90F39">
            <w:pPr>
              <w:spacing w:after="160" w:line="259" w:lineRule="auto"/>
              <w:contextualSpacing/>
              <w:jc w:val="both"/>
              <w:rPr>
                <w:rFonts w:cs="Arial"/>
              </w:rPr>
            </w:pPr>
            <w:r w:rsidRPr="009007B7">
              <w:rPr>
                <w:rFonts w:cs="Arial"/>
                <w:b/>
              </w:rPr>
              <w:t>71776 TERAPEUTICKÁ SIALOENDOSKOPIE</w:t>
            </w:r>
            <w:r>
              <w:rPr>
                <w:rFonts w:cs="Arial"/>
                <w:b/>
              </w:rPr>
              <w:t xml:space="preserve"> </w:t>
            </w:r>
            <w:r w:rsidRPr="008341B9">
              <w:rPr>
                <w:rFonts w:cs="Arial"/>
              </w:rPr>
              <w:t>– nový výkon</w:t>
            </w:r>
          </w:p>
          <w:p w:rsidR="006D54FE" w:rsidRPr="009007B7" w:rsidRDefault="006D54FE" w:rsidP="00C90F39">
            <w:pPr>
              <w:spacing w:after="160" w:line="259" w:lineRule="auto"/>
              <w:contextualSpacing/>
              <w:jc w:val="both"/>
              <w:rPr>
                <w:rFonts w:cs="Arial"/>
                <w:b/>
              </w:rPr>
            </w:pPr>
          </w:p>
        </w:tc>
        <w:tc>
          <w:tcPr>
            <w:tcW w:w="6662" w:type="dxa"/>
          </w:tcPr>
          <w:p w:rsidR="006D54FE" w:rsidRPr="00A21ED0" w:rsidRDefault="006D54FE" w:rsidP="00A21ED0">
            <w:pPr>
              <w:jc w:val="both"/>
              <w:rPr>
                <w:rFonts w:cs="Arial"/>
                <w:b/>
              </w:rPr>
            </w:pPr>
            <w:r w:rsidRPr="00A21ED0">
              <w:rPr>
                <w:rFonts w:cs="Arial"/>
                <w:b/>
              </w:rPr>
              <w:t>Připomínky:</w:t>
            </w:r>
          </w:p>
          <w:p w:rsidR="00D17152" w:rsidRDefault="00D17152" w:rsidP="00D17152">
            <w:pPr>
              <w:pStyle w:val="Odstavecseseznamem"/>
              <w:numPr>
                <w:ilvl w:val="0"/>
                <w:numId w:val="30"/>
              </w:numPr>
              <w:jc w:val="both"/>
              <w:rPr>
                <w:ins w:id="222" w:author="martin chovanec" w:date="2026-01-30T12:02:00Z"/>
                <w:rFonts w:cs="Arial"/>
              </w:rPr>
            </w:pPr>
            <w:r>
              <w:rPr>
                <w:rFonts w:cs="Arial"/>
              </w:rPr>
              <w:t>Jak byla péče realizována a vykazována doposud?</w:t>
            </w:r>
          </w:p>
          <w:p w:rsidR="00BE48A2" w:rsidRDefault="00BE48A2" w:rsidP="00BE48A2">
            <w:pPr>
              <w:jc w:val="both"/>
              <w:rPr>
                <w:ins w:id="223" w:author="martin chovanec" w:date="2026-01-30T12:02:00Z"/>
                <w:rFonts w:cs="Arial"/>
              </w:rPr>
            </w:pPr>
            <w:ins w:id="224" w:author="martin chovanec" w:date="2026-01-30T12:02:00Z">
              <w:r w:rsidRPr="007E0C28">
                <w:rPr>
                  <w:rFonts w:cs="Arial"/>
                </w:rPr>
                <w:t>Léčba byla prováděna bez možnosti účelného vykázání</w:t>
              </w:r>
              <w:r>
                <w:rPr>
                  <w:rFonts w:cs="Arial"/>
                </w:rPr>
                <w:t>.</w:t>
              </w:r>
            </w:ins>
          </w:p>
          <w:p w:rsidR="00000000" w:rsidRDefault="00B946CD">
            <w:pPr>
              <w:jc w:val="both"/>
              <w:rPr>
                <w:rFonts w:cs="Arial"/>
              </w:rPr>
              <w:pPrChange w:id="225" w:author="martin chovanec" w:date="2026-01-30T12:02:00Z">
                <w:pPr>
                  <w:pStyle w:val="Odstavecseseznamem"/>
                  <w:numPr>
                    <w:numId w:val="30"/>
                  </w:numPr>
                  <w:ind w:hanging="360"/>
                  <w:jc w:val="both"/>
                </w:pPr>
              </w:pPrChange>
            </w:pPr>
          </w:p>
          <w:p w:rsidR="00D17152" w:rsidRDefault="00D17152" w:rsidP="00D17152">
            <w:pPr>
              <w:pStyle w:val="Odstavecseseznamem"/>
              <w:numPr>
                <w:ilvl w:val="0"/>
                <w:numId w:val="30"/>
              </w:numPr>
              <w:jc w:val="both"/>
              <w:rPr>
                <w:ins w:id="226" w:author="martin chovanec" w:date="2026-01-30T12:02:00Z"/>
                <w:rFonts w:cs="Arial"/>
              </w:rPr>
            </w:pPr>
            <w:r>
              <w:rPr>
                <w:rFonts w:cs="Arial"/>
              </w:rPr>
              <w:t>Prosíme o zdůvodnění navrženého frekvenčního omezení</w:t>
            </w:r>
            <w:r w:rsidRPr="009B1519">
              <w:rPr>
                <w:rFonts w:cs="Arial"/>
              </w:rPr>
              <w:t xml:space="preserve"> 2/den, 4/měsíc, 8/rok</w:t>
            </w:r>
            <w:r>
              <w:rPr>
                <w:rFonts w:cs="Arial"/>
              </w:rPr>
              <w:t>.</w:t>
            </w:r>
          </w:p>
          <w:p w:rsidR="00D74B01" w:rsidRDefault="00D74B01" w:rsidP="00D74B01">
            <w:pPr>
              <w:jc w:val="both"/>
              <w:rPr>
                <w:ins w:id="227" w:author="martin chovanec" w:date="2026-01-30T12:02:00Z"/>
                <w:rFonts w:cs="Arial"/>
              </w:rPr>
            </w:pPr>
            <w:ins w:id="228" w:author="martin chovanec" w:date="2026-01-30T12:02:00Z">
              <w:r w:rsidRPr="009338C0">
                <w:rPr>
                  <w:rFonts w:cs="Arial"/>
                </w:rPr>
                <w:t>Frekvenční omezení 2/den, 4/</w:t>
              </w:r>
              <w:r>
                <w:rPr>
                  <w:rFonts w:cs="Arial"/>
                </w:rPr>
                <w:t>měsíc, 8/rok</w:t>
              </w:r>
              <w:r w:rsidRPr="009338C0">
                <w:rPr>
                  <w:rFonts w:cs="Arial"/>
                </w:rPr>
                <w:t xml:space="preserve"> umožňuje vykázat </w:t>
              </w:r>
            </w:ins>
            <w:ins w:id="229" w:author="martin chovanec" w:date="2026-01-30T14:17:00Z">
              <w:r w:rsidR="007D447A">
                <w:rPr>
                  <w:rFonts w:cs="Arial"/>
                </w:rPr>
                <w:t xml:space="preserve">simultánní </w:t>
              </w:r>
              <w:r w:rsidR="00DC320A">
                <w:rPr>
                  <w:rFonts w:cs="Arial"/>
                </w:rPr>
                <w:t>terapeutickou</w:t>
              </w:r>
            </w:ins>
            <w:ins w:id="230" w:author="martin chovanec" w:date="2026-01-30T12:02:00Z">
              <w:r>
                <w:rPr>
                  <w:rFonts w:cs="Arial"/>
                </w:rPr>
                <w:t xml:space="preserve"> </w:t>
              </w:r>
              <w:proofErr w:type="spellStart"/>
              <w:r>
                <w:rPr>
                  <w:rFonts w:cs="Arial"/>
                </w:rPr>
                <w:t>sialoendoskopii</w:t>
              </w:r>
              <w:proofErr w:type="spellEnd"/>
              <w:r>
                <w:rPr>
                  <w:rFonts w:cs="Arial"/>
                </w:rPr>
                <w:t xml:space="preserve"> vývodů více než jedné slinné žlázy a současně pokrýt vzácné případy vyžadující provedení výkonu opakovaně v průběhu jednoho měsíce a roku. Standardem je </w:t>
              </w:r>
              <w:proofErr w:type="spellStart"/>
              <w:r>
                <w:rPr>
                  <w:rFonts w:cs="Arial"/>
                </w:rPr>
                <w:t>sialoendoskopie</w:t>
              </w:r>
              <w:proofErr w:type="spellEnd"/>
              <w:r>
                <w:rPr>
                  <w:rFonts w:cs="Arial"/>
                </w:rPr>
                <w:t xml:space="preserve"> jednoho vývodu slinné žlázy. V běžné praxi se </w:t>
              </w:r>
              <w:proofErr w:type="spellStart"/>
              <w:r>
                <w:rPr>
                  <w:rFonts w:cs="Arial"/>
                </w:rPr>
                <w:t>sialoendoskopie</w:t>
              </w:r>
              <w:proofErr w:type="spellEnd"/>
              <w:r>
                <w:rPr>
                  <w:rFonts w:cs="Arial"/>
                </w:rPr>
                <w:t xml:space="preserve"> více vývodů slinných žláz provádí u 3-5% pacientů a v </w:t>
              </w:r>
              <w:r>
                <w:rPr>
                  <w:rFonts w:cs="Arial"/>
                </w:rPr>
                <w:lastRenderedPageBreak/>
                <w:t xml:space="preserve">centrech s kumulací nejzávažnějších případů u maximálně 10-15% pacientů. Jde především o případy mnohočetné </w:t>
              </w:r>
              <w:proofErr w:type="spellStart"/>
              <w:r>
                <w:rPr>
                  <w:rFonts w:cs="Arial"/>
                </w:rPr>
                <w:t>sialolitiázy</w:t>
              </w:r>
              <w:proofErr w:type="spellEnd"/>
              <w:r>
                <w:rPr>
                  <w:rFonts w:cs="Arial"/>
                </w:rPr>
                <w:t xml:space="preserve"> a raritně o stenózy vývodů jiné etiologie. Nejpřesnější informace se týkají </w:t>
              </w:r>
              <w:proofErr w:type="spellStart"/>
              <w:r>
                <w:rPr>
                  <w:rFonts w:cs="Arial"/>
                </w:rPr>
                <w:t>sialolitiázy</w:t>
              </w:r>
              <w:proofErr w:type="spellEnd"/>
              <w:r>
                <w:rPr>
                  <w:rFonts w:cs="Arial"/>
                </w:rPr>
                <w:t xml:space="preserve">. </w:t>
              </w:r>
              <w:proofErr w:type="spellStart"/>
              <w:r>
                <w:rPr>
                  <w:rFonts w:cs="Arial"/>
                </w:rPr>
                <w:t>Sialolitiáza</w:t>
              </w:r>
              <w:proofErr w:type="spellEnd"/>
              <w:r>
                <w:rPr>
                  <w:rFonts w:cs="Arial"/>
                </w:rPr>
                <w:t xml:space="preserve"> postihující vývody více než jedné slinné žlázy je obecně vzácná. Setkáváme se s ní přibližně u </w:t>
              </w:r>
              <w:proofErr w:type="gramStart"/>
              <w:r>
                <w:rPr>
                  <w:rFonts w:cs="Arial"/>
                </w:rPr>
                <w:t>5%</w:t>
              </w:r>
              <w:proofErr w:type="gramEnd"/>
              <w:r>
                <w:rPr>
                  <w:rFonts w:cs="Arial"/>
                </w:rPr>
                <w:t xml:space="preserve"> pacientů s touto diagnózou. I tak není vždy účelné provést simultánní vyšetření všech vývodů v jedné době. </w:t>
              </w:r>
            </w:ins>
          </w:p>
          <w:p w:rsidR="00000000" w:rsidRDefault="00B946CD">
            <w:pPr>
              <w:jc w:val="both"/>
              <w:rPr>
                <w:del w:id="231" w:author="martin chovanec" w:date="2026-01-30T14:18:00Z"/>
                <w:rFonts w:cs="Arial"/>
              </w:rPr>
              <w:pPrChange w:id="232" w:author="martin chovanec" w:date="2026-01-30T14:18:00Z">
                <w:pPr>
                  <w:pStyle w:val="Odstavecseseznamem"/>
                  <w:numPr>
                    <w:numId w:val="30"/>
                  </w:numPr>
                  <w:ind w:hanging="360"/>
                  <w:jc w:val="both"/>
                </w:pPr>
              </w:pPrChange>
            </w:pPr>
          </w:p>
          <w:p w:rsidR="006973A8" w:rsidRPr="006973A8" w:rsidRDefault="006973A8" w:rsidP="00B43D37">
            <w:pPr>
              <w:jc w:val="both"/>
              <w:rPr>
                <w:rFonts w:cs="Arial"/>
              </w:rPr>
            </w:pPr>
          </w:p>
        </w:tc>
      </w:tr>
      <w:tr w:rsidR="006D54FE" w:rsidRPr="009441C1" w:rsidTr="00AA22A9">
        <w:trPr>
          <w:trHeight w:val="1567"/>
        </w:trPr>
        <w:tc>
          <w:tcPr>
            <w:tcW w:w="2547" w:type="dxa"/>
            <w:vMerge/>
          </w:tcPr>
          <w:p w:rsidR="006D54FE" w:rsidRPr="009C23AE" w:rsidRDefault="006D54FE" w:rsidP="00E706DA">
            <w:pPr>
              <w:rPr>
                <w:rFonts w:cs="Arial"/>
                <w:b/>
              </w:rPr>
            </w:pPr>
          </w:p>
        </w:tc>
        <w:tc>
          <w:tcPr>
            <w:tcW w:w="4678" w:type="dxa"/>
          </w:tcPr>
          <w:p w:rsidR="006D54FE" w:rsidRPr="009007B7" w:rsidRDefault="006D54FE" w:rsidP="00C90F39">
            <w:pPr>
              <w:spacing w:after="160" w:line="259" w:lineRule="auto"/>
              <w:contextualSpacing/>
              <w:jc w:val="both"/>
              <w:rPr>
                <w:rFonts w:cs="Arial"/>
                <w:b/>
              </w:rPr>
            </w:pPr>
            <w:r w:rsidRPr="00566B24">
              <w:rPr>
                <w:rFonts w:cs="Arial"/>
                <w:b/>
              </w:rPr>
              <w:t>71112 AUDIOMETRICKÝ SCREENING SLUCHU PŘEDŠKOLNÍHO DÍTĚTE</w:t>
            </w:r>
            <w:r>
              <w:rPr>
                <w:rFonts w:cs="Arial"/>
                <w:b/>
              </w:rPr>
              <w:t xml:space="preserve"> </w:t>
            </w:r>
            <w:r w:rsidRPr="008341B9">
              <w:rPr>
                <w:rFonts w:cs="Arial"/>
              </w:rPr>
              <w:t>– žádost o změnu</w:t>
            </w:r>
          </w:p>
        </w:tc>
        <w:tc>
          <w:tcPr>
            <w:tcW w:w="6662" w:type="dxa"/>
          </w:tcPr>
          <w:p w:rsidR="006D54FE" w:rsidRPr="00A21ED0" w:rsidRDefault="006D54FE" w:rsidP="00A21ED0">
            <w:pPr>
              <w:jc w:val="both"/>
              <w:rPr>
                <w:rFonts w:cs="Arial"/>
                <w:b/>
              </w:rPr>
            </w:pPr>
            <w:r w:rsidRPr="00A21ED0">
              <w:rPr>
                <w:rFonts w:cs="Arial"/>
                <w:b/>
              </w:rPr>
              <w:t>Připomínky:</w:t>
            </w:r>
          </w:p>
          <w:p w:rsidR="006D54FE" w:rsidRDefault="006D54FE" w:rsidP="00407B91">
            <w:pPr>
              <w:pStyle w:val="Odstavecseseznamem"/>
              <w:numPr>
                <w:ilvl w:val="0"/>
                <w:numId w:val="30"/>
              </w:numPr>
              <w:jc w:val="both"/>
              <w:rPr>
                <w:ins w:id="233" w:author="Chrobok Viktor" w:date="2026-01-27T14:00:00Z"/>
                <w:rFonts w:cs="Arial"/>
              </w:rPr>
            </w:pPr>
            <w:r>
              <w:rPr>
                <w:rFonts w:cs="Arial"/>
              </w:rPr>
              <w:t>Žádáme o podrobné zdůvodnění rozšíření věkové skupiny dětí z 5 let na 5-7 let.</w:t>
            </w:r>
            <w:ins w:id="234" w:author="Jitka Vydrová" w:date="2026-01-29T02:02:00Z">
              <w:r w:rsidR="000E0A9C">
                <w:rPr>
                  <w:rFonts w:cs="Arial"/>
                </w:rPr>
                <w:t xml:space="preserve"> Jak je v</w:t>
              </w:r>
            </w:ins>
            <w:ins w:id="235" w:author="Jitka Vydrová" w:date="2026-01-29T02:03:00Z">
              <w:r w:rsidR="000E0A9C">
                <w:rPr>
                  <w:rFonts w:cs="Arial"/>
                </w:rPr>
                <w:t> návrhu registračního listu uvedeno, věkové rozšíření souvisí s</w:t>
              </w:r>
            </w:ins>
            <w:ins w:id="236" w:author="Jitka Vydrová" w:date="2026-01-29T02:04:00Z">
              <w:r w:rsidR="000E0A9C">
                <w:rPr>
                  <w:rFonts w:cs="Arial"/>
                </w:rPr>
                <w:t xml:space="preserve"> realitou odkladů </w:t>
              </w:r>
            </w:ins>
            <w:ins w:id="237" w:author="Jitka Vydrová" w:date="2026-01-29T02:06:00Z">
              <w:r w:rsidR="000E0A9C">
                <w:rPr>
                  <w:rFonts w:cs="Arial"/>
                </w:rPr>
                <w:t xml:space="preserve">zahájení </w:t>
              </w:r>
            </w:ins>
            <w:ins w:id="238" w:author="Jitka Vydrová" w:date="2026-01-29T02:04:00Z">
              <w:r w:rsidR="000E0A9C">
                <w:rPr>
                  <w:rFonts w:cs="Arial"/>
                </w:rPr>
                <w:t xml:space="preserve">školní docházky v ČR. </w:t>
              </w:r>
            </w:ins>
            <w:ins w:id="239" w:author="Jitka Vydrová" w:date="2026-01-29T02:05:00Z">
              <w:r w:rsidR="000E0A9C">
                <w:rPr>
                  <w:rFonts w:cs="Arial"/>
                </w:rPr>
                <w:t xml:space="preserve">Výkon lze vykázat 1x za život, takže se nejedná o </w:t>
              </w:r>
            </w:ins>
            <w:ins w:id="240" w:author="Jitka Vydrová" w:date="2026-01-29T02:06:00Z">
              <w:r w:rsidR="000E0A9C">
                <w:rPr>
                  <w:rFonts w:cs="Arial"/>
                </w:rPr>
                <w:t>navýšení množství výkonů, ale o úpravu v souladu s</w:t>
              </w:r>
            </w:ins>
            <w:ins w:id="241" w:author="Jitka Vydrová" w:date="2026-01-29T02:07:00Z">
              <w:r w:rsidR="000E0A9C">
                <w:rPr>
                  <w:rFonts w:cs="Arial"/>
                </w:rPr>
                <w:t> běžnou praxí.</w:t>
              </w:r>
            </w:ins>
          </w:p>
          <w:p w:rsidR="00FF7A1F" w:rsidRDefault="00FF7A1F" w:rsidP="00407B91">
            <w:pPr>
              <w:pStyle w:val="Odstavecseseznamem"/>
              <w:numPr>
                <w:ilvl w:val="0"/>
                <w:numId w:val="30"/>
              </w:numPr>
              <w:jc w:val="both"/>
              <w:rPr>
                <w:ins w:id="242" w:author="Chrobok Viktor" w:date="2026-01-27T14:01:00Z"/>
                <w:rFonts w:cs="Arial"/>
              </w:rPr>
            </w:pPr>
            <w:ins w:id="243" w:author="Chrobok Viktor" w:date="2026-01-27T14:00:00Z">
              <w:r>
                <w:rPr>
                  <w:rFonts w:cs="Arial"/>
                </w:rPr>
                <w:t>Preventivní prohlídk</w:t>
              </w:r>
            </w:ins>
            <w:ins w:id="244" w:author="Chrobok Viktor" w:date="2026-01-27T14:01:00Z">
              <w:r>
                <w:rPr>
                  <w:rFonts w:cs="Arial"/>
                </w:rPr>
                <w:t xml:space="preserve">y u pediatrů probíhají někdy </w:t>
              </w:r>
            </w:ins>
            <w:ins w:id="245" w:author="Jitka Vydrová" w:date="2026-01-29T02:08:00Z">
              <w:r w:rsidR="000E0A9C">
                <w:rPr>
                  <w:rFonts w:cs="Arial"/>
                </w:rPr>
                <w:t>a</w:t>
              </w:r>
            </w:ins>
            <w:ins w:id="246" w:author="Jitka Vydrová" w:date="2026-01-29T02:09:00Z">
              <w:r w:rsidR="000E0A9C">
                <w:rPr>
                  <w:rFonts w:cs="Arial"/>
                </w:rPr>
                <w:t xml:space="preserve">ž </w:t>
              </w:r>
            </w:ins>
            <w:ins w:id="247" w:author="Chrobok Viktor" w:date="2026-01-27T14:01:00Z">
              <w:r>
                <w:rPr>
                  <w:rFonts w:cs="Arial"/>
                </w:rPr>
                <w:t>v 6 letech, dítě se poté dostaví na ORL vyšetření v 6 nebo 7 letech.</w:t>
              </w:r>
            </w:ins>
          </w:p>
          <w:p w:rsidR="00FF7A1F" w:rsidRDefault="00FF7A1F" w:rsidP="00407B91">
            <w:pPr>
              <w:pStyle w:val="Odstavecseseznamem"/>
              <w:numPr>
                <w:ilvl w:val="0"/>
                <w:numId w:val="30"/>
              </w:numPr>
              <w:jc w:val="both"/>
              <w:rPr>
                <w:rFonts w:cs="Arial"/>
              </w:rPr>
            </w:pPr>
            <w:ins w:id="248" w:author="Chrobok Viktor" w:date="2026-01-27T14:02:00Z">
              <w:r>
                <w:rPr>
                  <w:rFonts w:cs="Arial"/>
                </w:rPr>
                <w:t>Požadavek je doporučen Národním screeningovým centrem MZ ČR.</w:t>
              </w:r>
            </w:ins>
            <w:ins w:id="249" w:author="Chrobok Viktor" w:date="2026-01-27T14:01:00Z">
              <w:r>
                <w:rPr>
                  <w:rFonts w:cs="Arial"/>
                </w:rPr>
                <w:t xml:space="preserve"> </w:t>
              </w:r>
            </w:ins>
          </w:p>
          <w:p w:rsidR="006D54FE" w:rsidRDefault="006D54FE" w:rsidP="00413D32">
            <w:pPr>
              <w:pStyle w:val="Odstavecseseznamem"/>
              <w:numPr>
                <w:ilvl w:val="0"/>
                <w:numId w:val="30"/>
              </w:numPr>
              <w:jc w:val="both"/>
              <w:rPr>
                <w:ins w:id="250" w:author="Chrobok Viktor" w:date="2026-01-27T14:02:00Z"/>
                <w:rFonts w:cs="Arial"/>
              </w:rPr>
            </w:pPr>
            <w:r>
              <w:rPr>
                <w:rFonts w:cs="Arial"/>
              </w:rPr>
              <w:t xml:space="preserve">Jaký je důvod přidání </w:t>
            </w:r>
            <w:r w:rsidRPr="00413D32">
              <w:rPr>
                <w:rFonts w:cs="Arial"/>
              </w:rPr>
              <w:t>Příslušens</w:t>
            </w:r>
            <w:r>
              <w:rPr>
                <w:rFonts w:cs="Arial"/>
              </w:rPr>
              <w:t>tví k audiometrickému vyšetření do registračního listu? Doposud byl výkon bez tohoto příslušenství.</w:t>
            </w:r>
          </w:p>
          <w:p w:rsidR="00FF7A1F" w:rsidRDefault="00FF7A1F" w:rsidP="00413D32">
            <w:pPr>
              <w:pStyle w:val="Odstavecseseznamem"/>
              <w:numPr>
                <w:ilvl w:val="0"/>
                <w:numId w:val="30"/>
              </w:numPr>
              <w:jc w:val="both"/>
              <w:rPr>
                <w:rFonts w:cs="Arial"/>
              </w:rPr>
            </w:pPr>
            <w:ins w:id="251" w:author="Chrobok Viktor" w:date="2026-01-27T14:02:00Z">
              <w:r>
                <w:rPr>
                  <w:rFonts w:cs="Arial"/>
                </w:rPr>
                <w:t>Dle domluvy na pracovní skupině</w:t>
              </w:r>
            </w:ins>
            <w:ins w:id="252" w:author="Chrobok Viktor" w:date="2026-01-27T14:03:00Z">
              <w:r>
                <w:rPr>
                  <w:rFonts w:cs="Arial"/>
                </w:rPr>
                <w:t xml:space="preserve"> vytváříme podmínky pro shodné hodnocení všech výkonů spojených s tónovou audiometrií.</w:t>
              </w:r>
            </w:ins>
            <w:ins w:id="253" w:author="Jitka Vydrová" w:date="2026-01-29T01:56:00Z">
              <w:r w:rsidR="000E0A9C">
                <w:rPr>
                  <w:rFonts w:cs="Arial"/>
                </w:rPr>
                <w:t xml:space="preserve"> Příslušenství k audiometrii je souhrnný název </w:t>
              </w:r>
            </w:ins>
            <w:ins w:id="254" w:author="Jitka Vydrová" w:date="2026-01-29T01:57:00Z">
              <w:r w:rsidR="000E0A9C">
                <w:rPr>
                  <w:rFonts w:cs="Arial"/>
                </w:rPr>
                <w:t>pomůcek, bez který</w:t>
              </w:r>
            </w:ins>
            <w:ins w:id="255" w:author="Jitka Vydrová" w:date="2026-01-29T02:07:00Z">
              <w:r w:rsidR="000E0A9C">
                <w:rPr>
                  <w:rFonts w:cs="Arial"/>
                </w:rPr>
                <w:t>ch</w:t>
              </w:r>
            </w:ins>
            <w:ins w:id="256" w:author="Jitka Vydrová" w:date="2026-01-29T01:57:00Z">
              <w:r w:rsidR="000E0A9C">
                <w:rPr>
                  <w:rFonts w:cs="Arial"/>
                </w:rPr>
                <w:t xml:space="preserve"> nelze audiometrii provádět – patří sem audiometrická komora a j</w:t>
              </w:r>
            </w:ins>
            <w:ins w:id="257" w:author="Jitka Vydrová" w:date="2026-01-29T01:58:00Z">
              <w:r w:rsidR="000E0A9C">
                <w:rPr>
                  <w:rFonts w:cs="Arial"/>
                </w:rPr>
                <w:t>ejí kompletní vybavení – sluchátka pro</w:t>
              </w:r>
            </w:ins>
            <w:ins w:id="258" w:author="Jitka Vydrová" w:date="2026-01-29T01:59:00Z">
              <w:r w:rsidR="000E0A9C">
                <w:rPr>
                  <w:rFonts w:cs="Arial"/>
                </w:rPr>
                <w:t xml:space="preserve"> vzdušné i kostní vedení, mikrofony</w:t>
              </w:r>
            </w:ins>
            <w:ins w:id="259" w:author="Jitka Vydrová" w:date="2026-01-29T02:00:00Z">
              <w:r w:rsidR="000E0A9C">
                <w:rPr>
                  <w:rFonts w:cs="Arial"/>
                </w:rPr>
                <w:t xml:space="preserve"> pro vyšetřovaného i vyšetřujícího, kabely</w:t>
              </w:r>
            </w:ins>
            <w:ins w:id="260" w:author="Jitka Vydrová" w:date="2026-01-29T02:02:00Z">
              <w:r w:rsidR="000E0A9C">
                <w:rPr>
                  <w:rFonts w:cs="Arial"/>
                </w:rPr>
                <w:t xml:space="preserve"> a</w:t>
              </w:r>
            </w:ins>
            <w:ins w:id="261" w:author="Jitka Vydrová" w:date="2026-01-29T02:00:00Z">
              <w:r w:rsidR="000E0A9C">
                <w:rPr>
                  <w:rFonts w:cs="Arial"/>
                </w:rPr>
                <w:t xml:space="preserve"> propojení s audiometrem. Je součás</w:t>
              </w:r>
            </w:ins>
            <w:ins w:id="262" w:author="Jitka Vydrová" w:date="2026-01-29T02:01:00Z">
              <w:r w:rsidR="000E0A9C">
                <w:rPr>
                  <w:rFonts w:cs="Arial"/>
                </w:rPr>
                <w:t>tí i námi</w:t>
              </w:r>
            </w:ins>
            <w:ins w:id="263" w:author="Jitka Vydrová" w:date="2026-01-29T02:08:00Z">
              <w:r w:rsidR="000E0A9C">
                <w:rPr>
                  <w:rFonts w:cs="Arial"/>
                </w:rPr>
                <w:t xml:space="preserve"> dříve</w:t>
              </w:r>
            </w:ins>
            <w:ins w:id="264" w:author="Jitka Vydrová" w:date="2026-01-29T02:01:00Z">
              <w:r w:rsidR="000E0A9C">
                <w:rPr>
                  <w:rFonts w:cs="Arial"/>
                </w:rPr>
                <w:t xml:space="preserve"> navrhovaného registračního listu a nerozumíme, proč v sazebníku chybí.</w:t>
              </w:r>
            </w:ins>
          </w:p>
          <w:p w:rsidR="006D54FE" w:rsidRPr="00407B91" w:rsidRDefault="006D54FE" w:rsidP="00286C0A">
            <w:pPr>
              <w:pStyle w:val="Odstavecseseznamem"/>
              <w:jc w:val="both"/>
              <w:rPr>
                <w:rFonts w:cs="Arial"/>
              </w:rPr>
            </w:pPr>
          </w:p>
        </w:tc>
      </w:tr>
    </w:tbl>
    <w:p w:rsidR="007A46A1" w:rsidRPr="00A76983" w:rsidRDefault="007A46A1" w:rsidP="006D2AD4"/>
    <w:sectPr w:rsidR="007A46A1" w:rsidRPr="00A76983" w:rsidSect="003B262E">
      <w:headerReference w:type="default" r:id="rId8"/>
      <w:footerReference w:type="default" r:id="rId9"/>
      <w:pgSz w:w="16838" w:h="11906" w:orient="landscape"/>
      <w:pgMar w:top="1418" w:right="1418" w:bottom="1418"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6CD" w:rsidRDefault="00B946CD" w:rsidP="00C93ED2">
      <w:pPr>
        <w:spacing w:after="0" w:line="240" w:lineRule="auto"/>
      </w:pPr>
      <w:r>
        <w:separator/>
      </w:r>
    </w:p>
  </w:endnote>
  <w:endnote w:type="continuationSeparator" w:id="0">
    <w:p w:rsidR="00B946CD" w:rsidRDefault="00B946CD" w:rsidP="00C93E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Neue">
    <w:altName w:val="Corbel"/>
    <w:charset w:val="00"/>
    <w:family w:val="auto"/>
    <w:pitch w:val="variable"/>
    <w:sig w:usb0="00000003"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C8B" w:rsidRPr="003B2515" w:rsidRDefault="00AF0C8B">
    <w:pPr>
      <w:pStyle w:val="Zpat"/>
      <w:rPr>
        <w:sz w:val="24"/>
        <w:szCs w:val="24"/>
      </w:rPr>
    </w:pPr>
    <w:r>
      <w:tab/>
    </w:r>
    <w:r>
      <w:tab/>
    </w:r>
    <w:r>
      <w:tab/>
    </w:r>
    <w:r>
      <w:tab/>
    </w:r>
    <w:r>
      <w:tab/>
    </w:r>
    <w:r>
      <w:tab/>
    </w:r>
    <w:r>
      <w:tab/>
    </w:r>
    <w:sdt>
      <w:sdtPr>
        <w:id w:val="-1915458746"/>
        <w:docPartObj>
          <w:docPartGallery w:val="Page Numbers (Bottom of Page)"/>
          <w:docPartUnique/>
        </w:docPartObj>
      </w:sdtPr>
      <w:sdtEndPr>
        <w:rPr>
          <w:sz w:val="24"/>
          <w:szCs w:val="24"/>
        </w:rPr>
      </w:sdtEndPr>
      <w:sdtContent>
        <w:sdt>
          <w:sdtPr>
            <w:id w:val="98381352"/>
            <w:docPartObj>
              <w:docPartGallery w:val="Page Numbers (Top of Page)"/>
              <w:docPartUnique/>
            </w:docPartObj>
          </w:sdtPr>
          <w:sdtEndPr>
            <w:rPr>
              <w:sz w:val="24"/>
              <w:szCs w:val="24"/>
            </w:rPr>
          </w:sdtEndPr>
          <w:sdtContent>
            <w:r w:rsidRPr="003B2515">
              <w:rPr>
                <w:sz w:val="24"/>
                <w:szCs w:val="24"/>
              </w:rPr>
              <w:t xml:space="preserve">Stránka </w:t>
            </w:r>
            <w:r w:rsidR="00F862DC" w:rsidRPr="003B2515">
              <w:rPr>
                <w:bCs/>
                <w:sz w:val="24"/>
                <w:szCs w:val="24"/>
              </w:rPr>
              <w:fldChar w:fldCharType="begin"/>
            </w:r>
            <w:r w:rsidRPr="003B2515">
              <w:rPr>
                <w:bCs/>
                <w:sz w:val="24"/>
                <w:szCs w:val="24"/>
              </w:rPr>
              <w:instrText>PAGE</w:instrText>
            </w:r>
            <w:r w:rsidR="00F862DC" w:rsidRPr="003B2515">
              <w:rPr>
                <w:bCs/>
                <w:sz w:val="24"/>
                <w:szCs w:val="24"/>
              </w:rPr>
              <w:fldChar w:fldCharType="separate"/>
            </w:r>
            <w:r w:rsidR="00B43D37">
              <w:rPr>
                <w:bCs/>
                <w:noProof/>
                <w:sz w:val="24"/>
                <w:szCs w:val="24"/>
              </w:rPr>
              <w:t>7</w:t>
            </w:r>
            <w:r w:rsidR="00F862DC" w:rsidRPr="003B2515">
              <w:rPr>
                <w:bCs/>
                <w:sz w:val="24"/>
                <w:szCs w:val="24"/>
              </w:rPr>
              <w:fldChar w:fldCharType="end"/>
            </w:r>
            <w:r w:rsidRPr="003B2515">
              <w:rPr>
                <w:sz w:val="24"/>
                <w:szCs w:val="24"/>
              </w:rPr>
              <w:t xml:space="preserve"> z </w:t>
            </w:r>
            <w:r w:rsidR="00F862DC" w:rsidRPr="003B2515">
              <w:rPr>
                <w:bCs/>
                <w:sz w:val="24"/>
                <w:szCs w:val="24"/>
              </w:rPr>
              <w:fldChar w:fldCharType="begin"/>
            </w:r>
            <w:r w:rsidRPr="003B2515">
              <w:rPr>
                <w:bCs/>
                <w:sz w:val="24"/>
                <w:szCs w:val="24"/>
              </w:rPr>
              <w:instrText>NUMPAGES</w:instrText>
            </w:r>
            <w:r w:rsidR="00F862DC" w:rsidRPr="003B2515">
              <w:rPr>
                <w:bCs/>
                <w:sz w:val="24"/>
                <w:szCs w:val="24"/>
              </w:rPr>
              <w:fldChar w:fldCharType="separate"/>
            </w:r>
            <w:r w:rsidR="00B43D37">
              <w:rPr>
                <w:bCs/>
                <w:noProof/>
                <w:sz w:val="24"/>
                <w:szCs w:val="24"/>
              </w:rPr>
              <w:t>8</w:t>
            </w:r>
            <w:r w:rsidR="00F862DC" w:rsidRPr="003B2515">
              <w:rPr>
                <w:bCs/>
                <w:sz w:val="24"/>
                <w:szCs w:val="24"/>
              </w:rPr>
              <w:fldChar w:fldCharType="end"/>
            </w:r>
          </w:sdtContent>
        </w:sdt>
      </w:sdtContent>
    </w:sdt>
  </w:p>
  <w:p w:rsidR="00AF0C8B" w:rsidRDefault="00AF0C8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6CD" w:rsidRDefault="00B946CD" w:rsidP="00C93ED2">
      <w:pPr>
        <w:spacing w:after="0" w:line="240" w:lineRule="auto"/>
      </w:pPr>
      <w:r>
        <w:separator/>
      </w:r>
    </w:p>
  </w:footnote>
  <w:footnote w:type="continuationSeparator" w:id="0">
    <w:p w:rsidR="00B946CD" w:rsidRDefault="00B946CD" w:rsidP="00C93E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C8B" w:rsidRPr="00706D22" w:rsidRDefault="00AF0C8B">
    <w:pPr>
      <w:pStyle w:val="Zhlav"/>
      <w:rPr>
        <w:b/>
        <w:sz w:val="24"/>
        <w:szCs w:val="24"/>
      </w:rPr>
    </w:pPr>
    <w:r w:rsidRPr="00706D22">
      <w:rPr>
        <w:b/>
        <w:sz w:val="24"/>
        <w:szCs w:val="24"/>
      </w:rPr>
      <w:t xml:space="preserve">Připomínky </w:t>
    </w:r>
    <w:r>
      <w:rPr>
        <w:b/>
        <w:sz w:val="24"/>
        <w:szCs w:val="24"/>
      </w:rPr>
      <w:t>SZP ČR k návrhu výkonů do SZV – září-říjen 2025 (PS 4. prosince 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40784"/>
    <w:multiLevelType w:val="hybridMultilevel"/>
    <w:tmpl w:val="19FE92D0"/>
    <w:lvl w:ilvl="0" w:tplc="94F2A55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42D5081"/>
    <w:multiLevelType w:val="hybridMultilevel"/>
    <w:tmpl w:val="82846462"/>
    <w:lvl w:ilvl="0" w:tplc="35509654">
      <w:start w:val="916"/>
      <w:numFmt w:val="bullet"/>
      <w:lvlText w:val=""/>
      <w:lvlJc w:val="left"/>
      <w:pPr>
        <w:ind w:left="1080" w:hanging="360"/>
      </w:pPr>
      <w:rPr>
        <w:rFonts w:ascii="Wingdings" w:eastAsiaTheme="minorHAnsi" w:hAnsi="Wingdings"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A702E7B"/>
    <w:multiLevelType w:val="hybridMultilevel"/>
    <w:tmpl w:val="D8FE422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0AEF1271"/>
    <w:multiLevelType w:val="hybridMultilevel"/>
    <w:tmpl w:val="4D7011A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725916"/>
    <w:multiLevelType w:val="hybridMultilevel"/>
    <w:tmpl w:val="27C2BA3E"/>
    <w:lvl w:ilvl="0" w:tplc="6FA0E0A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DEF421F"/>
    <w:multiLevelType w:val="hybridMultilevel"/>
    <w:tmpl w:val="710C6190"/>
    <w:lvl w:ilvl="0" w:tplc="34F2B18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E5B74D9"/>
    <w:multiLevelType w:val="hybridMultilevel"/>
    <w:tmpl w:val="02BE74FC"/>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ED06C66"/>
    <w:multiLevelType w:val="hybridMultilevel"/>
    <w:tmpl w:val="B9709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06D49BD"/>
    <w:multiLevelType w:val="hybridMultilevel"/>
    <w:tmpl w:val="59CA2062"/>
    <w:lvl w:ilvl="0" w:tplc="B9B0042A">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1FD4423"/>
    <w:multiLevelType w:val="hybridMultilevel"/>
    <w:tmpl w:val="C0506940"/>
    <w:lvl w:ilvl="0" w:tplc="2154E7D0">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FEE1FF9"/>
    <w:multiLevelType w:val="hybridMultilevel"/>
    <w:tmpl w:val="AE14AB88"/>
    <w:lvl w:ilvl="0" w:tplc="9454DE3E">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11B3B64"/>
    <w:multiLevelType w:val="hybridMultilevel"/>
    <w:tmpl w:val="61208728"/>
    <w:lvl w:ilvl="0" w:tplc="34F2B18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38C6ED2"/>
    <w:multiLevelType w:val="hybridMultilevel"/>
    <w:tmpl w:val="18606586"/>
    <w:lvl w:ilvl="0" w:tplc="3D3C97E0">
      <w:start w:val="10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6E20BA"/>
    <w:multiLevelType w:val="hybridMultilevel"/>
    <w:tmpl w:val="20444D5E"/>
    <w:lvl w:ilvl="0" w:tplc="B9B0042A">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5A31BBD"/>
    <w:multiLevelType w:val="hybridMultilevel"/>
    <w:tmpl w:val="806404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nsid w:val="26DAD320"/>
    <w:multiLevelType w:val="hybridMultilevel"/>
    <w:tmpl w:val="5CCBFEA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87D00F6"/>
    <w:multiLevelType w:val="hybridMultilevel"/>
    <w:tmpl w:val="B8C2A220"/>
    <w:lvl w:ilvl="0" w:tplc="9454DE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01B26BC"/>
    <w:multiLevelType w:val="hybridMultilevel"/>
    <w:tmpl w:val="B3E6234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nsid w:val="330B75B3"/>
    <w:multiLevelType w:val="hybridMultilevel"/>
    <w:tmpl w:val="12A25798"/>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33C7224A"/>
    <w:multiLevelType w:val="hybridMultilevel"/>
    <w:tmpl w:val="6A2CA4CE"/>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627BEE5"/>
    <w:multiLevelType w:val="hybridMultilevel"/>
    <w:tmpl w:val="3ED919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7A31E49"/>
    <w:multiLevelType w:val="hybridMultilevel"/>
    <w:tmpl w:val="9C340684"/>
    <w:lvl w:ilvl="0" w:tplc="AE28D2CC">
      <w:start w:val="1"/>
      <w:numFmt w:val="bullet"/>
      <w:lvlText w:val=""/>
      <w:lvlJc w:val="left"/>
      <w:pPr>
        <w:ind w:left="720" w:hanging="360"/>
      </w:pPr>
      <w:rPr>
        <w:rFonts w:ascii="Symbol" w:hAnsi="Symbo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3AC725BB"/>
    <w:multiLevelType w:val="hybridMultilevel"/>
    <w:tmpl w:val="74B0F41A"/>
    <w:lvl w:ilvl="0" w:tplc="2278A3DA">
      <w:start w:val="917"/>
      <w:numFmt w:val="bullet"/>
      <w:lvlText w:val=""/>
      <w:lvlJc w:val="left"/>
      <w:pPr>
        <w:ind w:left="720" w:hanging="360"/>
      </w:pPr>
      <w:rPr>
        <w:rFonts w:ascii="Wingdings" w:eastAsiaTheme="minorHAns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BDD467F"/>
    <w:multiLevelType w:val="hybridMultilevel"/>
    <w:tmpl w:val="8C0AEE10"/>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FBB2F7D"/>
    <w:multiLevelType w:val="hybridMultilevel"/>
    <w:tmpl w:val="33D28640"/>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4D987F6F"/>
    <w:multiLevelType w:val="hybridMultilevel"/>
    <w:tmpl w:val="4D18F33E"/>
    <w:lvl w:ilvl="0" w:tplc="3D3C97E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0017E05"/>
    <w:multiLevelType w:val="hybridMultilevel"/>
    <w:tmpl w:val="A8DC94BA"/>
    <w:lvl w:ilvl="0" w:tplc="33466DE6">
      <w:start w:val="63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1A85113"/>
    <w:multiLevelType w:val="hybridMultilevel"/>
    <w:tmpl w:val="2D64D542"/>
    <w:lvl w:ilvl="0" w:tplc="34F2B18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D629908"/>
    <w:multiLevelType w:val="hybridMultilevel"/>
    <w:tmpl w:val="6B437A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62E65261"/>
    <w:multiLevelType w:val="hybridMultilevel"/>
    <w:tmpl w:val="E9969E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62D1B2B"/>
    <w:multiLevelType w:val="hybridMultilevel"/>
    <w:tmpl w:val="5258844A"/>
    <w:lvl w:ilvl="0" w:tplc="74E4B46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A046ECE"/>
    <w:multiLevelType w:val="hybridMultilevel"/>
    <w:tmpl w:val="45121B4A"/>
    <w:lvl w:ilvl="0" w:tplc="9B14DD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CD3E151"/>
    <w:multiLevelType w:val="hybridMultilevel"/>
    <w:tmpl w:val="DFD137A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12D2AB0"/>
    <w:multiLevelType w:val="hybridMultilevel"/>
    <w:tmpl w:val="A648C294"/>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8D547F1"/>
    <w:multiLevelType w:val="hybridMultilevel"/>
    <w:tmpl w:val="844E38C4"/>
    <w:lvl w:ilvl="0" w:tplc="8564BE48">
      <w:numFmt w:val="bullet"/>
      <w:lvlText w:val="•"/>
      <w:lvlJc w:val="left"/>
      <w:pPr>
        <w:ind w:left="1065" w:hanging="705"/>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C4D5ECB"/>
    <w:multiLevelType w:val="hybridMultilevel"/>
    <w:tmpl w:val="A694F676"/>
    <w:lvl w:ilvl="0" w:tplc="E5E6574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EA2640F"/>
    <w:multiLevelType w:val="hybridMultilevel"/>
    <w:tmpl w:val="13B6A554"/>
    <w:lvl w:ilvl="0" w:tplc="B93A66E6">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29"/>
  </w:num>
  <w:num w:numId="2">
    <w:abstractNumId w:val="9"/>
  </w:num>
  <w:num w:numId="3">
    <w:abstractNumId w:val="16"/>
  </w:num>
  <w:num w:numId="4">
    <w:abstractNumId w:val="18"/>
  </w:num>
  <w:num w:numId="5">
    <w:abstractNumId w:val="25"/>
  </w:num>
  <w:num w:numId="6">
    <w:abstractNumId w:val="12"/>
  </w:num>
  <w:num w:numId="7">
    <w:abstractNumId w:val="26"/>
  </w:num>
  <w:num w:numId="8">
    <w:abstractNumId w:val="0"/>
  </w:num>
  <w:num w:numId="9">
    <w:abstractNumId w:val="30"/>
  </w:num>
  <w:num w:numId="10">
    <w:abstractNumId w:val="36"/>
  </w:num>
  <w:num w:numId="11">
    <w:abstractNumId w:val="10"/>
  </w:num>
  <w:num w:numId="12">
    <w:abstractNumId w:val="23"/>
  </w:num>
  <w:num w:numId="13">
    <w:abstractNumId w:val="35"/>
  </w:num>
  <w:num w:numId="14">
    <w:abstractNumId w:val="34"/>
  </w:num>
  <w:num w:numId="15">
    <w:abstractNumId w:val="6"/>
  </w:num>
  <w:num w:numId="16">
    <w:abstractNumId w:val="4"/>
  </w:num>
  <w:num w:numId="17">
    <w:abstractNumId w:val="20"/>
  </w:num>
  <w:num w:numId="18">
    <w:abstractNumId w:val="28"/>
  </w:num>
  <w:num w:numId="19">
    <w:abstractNumId w:val="15"/>
  </w:num>
  <w:num w:numId="20">
    <w:abstractNumId w:val="32"/>
  </w:num>
  <w:num w:numId="21">
    <w:abstractNumId w:val="19"/>
  </w:num>
  <w:num w:numId="22">
    <w:abstractNumId w:val="14"/>
  </w:num>
  <w:num w:numId="23">
    <w:abstractNumId w:val="7"/>
  </w:num>
  <w:num w:numId="24">
    <w:abstractNumId w:val="24"/>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
  </w:num>
  <w:num w:numId="28">
    <w:abstractNumId w:val="31"/>
  </w:num>
  <w:num w:numId="29">
    <w:abstractNumId w:val="24"/>
  </w:num>
  <w:num w:numId="30">
    <w:abstractNumId w:val="5"/>
  </w:num>
  <w:num w:numId="31">
    <w:abstractNumId w:val="2"/>
  </w:num>
  <w:num w:numId="32">
    <w:abstractNumId w:val="17"/>
  </w:num>
  <w:num w:numId="33">
    <w:abstractNumId w:val="22"/>
  </w:num>
  <w:num w:numId="34">
    <w:abstractNumId w:val="27"/>
  </w:num>
  <w:num w:numId="35">
    <w:abstractNumId w:val="33"/>
  </w:num>
  <w:num w:numId="36">
    <w:abstractNumId w:val="11"/>
  </w:num>
  <w:num w:numId="37">
    <w:abstractNumId w:val="13"/>
  </w:num>
  <w:num w:numId="38">
    <w:abstractNumId w:val="8"/>
  </w:num>
  <w:num w:numId="39">
    <w:abstractNumId w:val="2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tka Vydrová">
    <w15:presenceInfo w15:providerId="Windows Live" w15:userId="f397e66a2fcfebdd"/>
  </w15:person>
  <w15:person w15:author="martin chovanec">
    <w15:presenceInfo w15:providerId="Windows Live" w15:userId="ae591ffcf9ef9896"/>
  </w15:person>
  <w15:person w15:author="Chrobok Viktor">
    <w15:presenceInfo w15:providerId="AD" w15:userId="S::chrobvik@fnhk.cz::e33c33ea-fc4c-4314-a44a-9ba4cc8539a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B139A2"/>
    <w:rsid w:val="000003BE"/>
    <w:rsid w:val="0000078A"/>
    <w:rsid w:val="00000BC3"/>
    <w:rsid w:val="00000C72"/>
    <w:rsid w:val="00000F36"/>
    <w:rsid w:val="00001013"/>
    <w:rsid w:val="00001399"/>
    <w:rsid w:val="00001825"/>
    <w:rsid w:val="00001C92"/>
    <w:rsid w:val="00002091"/>
    <w:rsid w:val="0000254B"/>
    <w:rsid w:val="000026F4"/>
    <w:rsid w:val="00002FE5"/>
    <w:rsid w:val="00003601"/>
    <w:rsid w:val="000036C7"/>
    <w:rsid w:val="000037AF"/>
    <w:rsid w:val="000037F4"/>
    <w:rsid w:val="0000380F"/>
    <w:rsid w:val="000039E1"/>
    <w:rsid w:val="00003F6F"/>
    <w:rsid w:val="000043D1"/>
    <w:rsid w:val="000044EF"/>
    <w:rsid w:val="00004832"/>
    <w:rsid w:val="00004837"/>
    <w:rsid w:val="00004B18"/>
    <w:rsid w:val="00005395"/>
    <w:rsid w:val="0000541D"/>
    <w:rsid w:val="00005B3B"/>
    <w:rsid w:val="00005C69"/>
    <w:rsid w:val="00005ED8"/>
    <w:rsid w:val="00006061"/>
    <w:rsid w:val="00006072"/>
    <w:rsid w:val="00006244"/>
    <w:rsid w:val="000063FC"/>
    <w:rsid w:val="00006579"/>
    <w:rsid w:val="000065AA"/>
    <w:rsid w:val="000066AC"/>
    <w:rsid w:val="000066D7"/>
    <w:rsid w:val="00006D77"/>
    <w:rsid w:val="0000707D"/>
    <w:rsid w:val="00007129"/>
    <w:rsid w:val="000072A1"/>
    <w:rsid w:val="000072CC"/>
    <w:rsid w:val="00007689"/>
    <w:rsid w:val="00007ABF"/>
    <w:rsid w:val="00007BDB"/>
    <w:rsid w:val="00007D90"/>
    <w:rsid w:val="00010053"/>
    <w:rsid w:val="0001019F"/>
    <w:rsid w:val="0001036E"/>
    <w:rsid w:val="000107F5"/>
    <w:rsid w:val="00010BD9"/>
    <w:rsid w:val="00010C86"/>
    <w:rsid w:val="00010CFC"/>
    <w:rsid w:val="000110A5"/>
    <w:rsid w:val="000112A5"/>
    <w:rsid w:val="000112C0"/>
    <w:rsid w:val="0001142E"/>
    <w:rsid w:val="000116AB"/>
    <w:rsid w:val="00011C54"/>
    <w:rsid w:val="00011FBD"/>
    <w:rsid w:val="0001296C"/>
    <w:rsid w:val="0001311F"/>
    <w:rsid w:val="000131F6"/>
    <w:rsid w:val="0001343E"/>
    <w:rsid w:val="0001357A"/>
    <w:rsid w:val="0001358E"/>
    <w:rsid w:val="0001403C"/>
    <w:rsid w:val="0001414F"/>
    <w:rsid w:val="000145A3"/>
    <w:rsid w:val="0001462B"/>
    <w:rsid w:val="00014655"/>
    <w:rsid w:val="0001469B"/>
    <w:rsid w:val="0001476C"/>
    <w:rsid w:val="00014B99"/>
    <w:rsid w:val="00015081"/>
    <w:rsid w:val="000151E8"/>
    <w:rsid w:val="000151F1"/>
    <w:rsid w:val="00015291"/>
    <w:rsid w:val="000157E1"/>
    <w:rsid w:val="0001591E"/>
    <w:rsid w:val="00015B36"/>
    <w:rsid w:val="00015B6C"/>
    <w:rsid w:val="00015CC4"/>
    <w:rsid w:val="0001629F"/>
    <w:rsid w:val="0001637F"/>
    <w:rsid w:val="000164E9"/>
    <w:rsid w:val="00016577"/>
    <w:rsid w:val="0001661B"/>
    <w:rsid w:val="00016E38"/>
    <w:rsid w:val="0001719B"/>
    <w:rsid w:val="000171A7"/>
    <w:rsid w:val="00017853"/>
    <w:rsid w:val="00017AEA"/>
    <w:rsid w:val="00017F1E"/>
    <w:rsid w:val="000203F8"/>
    <w:rsid w:val="0002097E"/>
    <w:rsid w:val="00020AED"/>
    <w:rsid w:val="00020ED1"/>
    <w:rsid w:val="00021BEF"/>
    <w:rsid w:val="00021D8F"/>
    <w:rsid w:val="00023028"/>
    <w:rsid w:val="000238C0"/>
    <w:rsid w:val="00023AAF"/>
    <w:rsid w:val="000240FD"/>
    <w:rsid w:val="00024D4D"/>
    <w:rsid w:val="00024ED3"/>
    <w:rsid w:val="00025071"/>
    <w:rsid w:val="0002563B"/>
    <w:rsid w:val="000256A0"/>
    <w:rsid w:val="00025715"/>
    <w:rsid w:val="00025779"/>
    <w:rsid w:val="00025824"/>
    <w:rsid w:val="000258E2"/>
    <w:rsid w:val="00025D9B"/>
    <w:rsid w:val="00025DD6"/>
    <w:rsid w:val="00025FC5"/>
    <w:rsid w:val="0002630E"/>
    <w:rsid w:val="0002641C"/>
    <w:rsid w:val="00026579"/>
    <w:rsid w:val="000266DA"/>
    <w:rsid w:val="00026BD3"/>
    <w:rsid w:val="00026E89"/>
    <w:rsid w:val="00026E8A"/>
    <w:rsid w:val="000271F2"/>
    <w:rsid w:val="00027331"/>
    <w:rsid w:val="000273AF"/>
    <w:rsid w:val="00027437"/>
    <w:rsid w:val="00027545"/>
    <w:rsid w:val="000277C5"/>
    <w:rsid w:val="000278F6"/>
    <w:rsid w:val="00027A5D"/>
    <w:rsid w:val="00027CDB"/>
    <w:rsid w:val="00027EC0"/>
    <w:rsid w:val="00030434"/>
    <w:rsid w:val="000309FA"/>
    <w:rsid w:val="00030DA0"/>
    <w:rsid w:val="00030F48"/>
    <w:rsid w:val="00030FFA"/>
    <w:rsid w:val="0003118F"/>
    <w:rsid w:val="000315D2"/>
    <w:rsid w:val="000315F4"/>
    <w:rsid w:val="00031794"/>
    <w:rsid w:val="00031867"/>
    <w:rsid w:val="00031924"/>
    <w:rsid w:val="0003192E"/>
    <w:rsid w:val="00031996"/>
    <w:rsid w:val="000319DA"/>
    <w:rsid w:val="00031A83"/>
    <w:rsid w:val="00031E80"/>
    <w:rsid w:val="00031F5A"/>
    <w:rsid w:val="0003258C"/>
    <w:rsid w:val="00032878"/>
    <w:rsid w:val="00032A46"/>
    <w:rsid w:val="00032B21"/>
    <w:rsid w:val="00032D09"/>
    <w:rsid w:val="00033085"/>
    <w:rsid w:val="00033263"/>
    <w:rsid w:val="0003344A"/>
    <w:rsid w:val="00033573"/>
    <w:rsid w:val="000335DF"/>
    <w:rsid w:val="000336FF"/>
    <w:rsid w:val="00033881"/>
    <w:rsid w:val="00033969"/>
    <w:rsid w:val="00033BF1"/>
    <w:rsid w:val="00033E79"/>
    <w:rsid w:val="00033EA9"/>
    <w:rsid w:val="0003416E"/>
    <w:rsid w:val="00034289"/>
    <w:rsid w:val="00034474"/>
    <w:rsid w:val="000345A0"/>
    <w:rsid w:val="000347CE"/>
    <w:rsid w:val="00034919"/>
    <w:rsid w:val="00034BD0"/>
    <w:rsid w:val="00034C0A"/>
    <w:rsid w:val="0003521F"/>
    <w:rsid w:val="0003523C"/>
    <w:rsid w:val="0003543E"/>
    <w:rsid w:val="000357AA"/>
    <w:rsid w:val="00035827"/>
    <w:rsid w:val="00036021"/>
    <w:rsid w:val="0003607E"/>
    <w:rsid w:val="00036336"/>
    <w:rsid w:val="0003638B"/>
    <w:rsid w:val="00036418"/>
    <w:rsid w:val="000366D7"/>
    <w:rsid w:val="0003670E"/>
    <w:rsid w:val="0003715E"/>
    <w:rsid w:val="000371E6"/>
    <w:rsid w:val="00037213"/>
    <w:rsid w:val="00037501"/>
    <w:rsid w:val="00037529"/>
    <w:rsid w:val="000379FB"/>
    <w:rsid w:val="00037A43"/>
    <w:rsid w:val="00040181"/>
    <w:rsid w:val="0004094D"/>
    <w:rsid w:val="00040DBF"/>
    <w:rsid w:val="00040FCC"/>
    <w:rsid w:val="00041144"/>
    <w:rsid w:val="00041412"/>
    <w:rsid w:val="000414F5"/>
    <w:rsid w:val="0004171C"/>
    <w:rsid w:val="0004174C"/>
    <w:rsid w:val="00041C79"/>
    <w:rsid w:val="00041EDF"/>
    <w:rsid w:val="00041EED"/>
    <w:rsid w:val="000421ED"/>
    <w:rsid w:val="000423AA"/>
    <w:rsid w:val="000423D5"/>
    <w:rsid w:val="00042611"/>
    <w:rsid w:val="0004289B"/>
    <w:rsid w:val="00042A1F"/>
    <w:rsid w:val="00042BCC"/>
    <w:rsid w:val="00042CDA"/>
    <w:rsid w:val="00042EB9"/>
    <w:rsid w:val="00043051"/>
    <w:rsid w:val="00043314"/>
    <w:rsid w:val="00043442"/>
    <w:rsid w:val="00043C31"/>
    <w:rsid w:val="00043EA7"/>
    <w:rsid w:val="00043FFF"/>
    <w:rsid w:val="0004404F"/>
    <w:rsid w:val="000440B3"/>
    <w:rsid w:val="0004423F"/>
    <w:rsid w:val="000449F4"/>
    <w:rsid w:val="00044D42"/>
    <w:rsid w:val="0004589B"/>
    <w:rsid w:val="000458FF"/>
    <w:rsid w:val="00045E1D"/>
    <w:rsid w:val="0004632D"/>
    <w:rsid w:val="000467C8"/>
    <w:rsid w:val="00046B1A"/>
    <w:rsid w:val="00046BC0"/>
    <w:rsid w:val="00046E27"/>
    <w:rsid w:val="00047086"/>
    <w:rsid w:val="000470C4"/>
    <w:rsid w:val="000472D4"/>
    <w:rsid w:val="000473B7"/>
    <w:rsid w:val="000476F9"/>
    <w:rsid w:val="00047813"/>
    <w:rsid w:val="000500C3"/>
    <w:rsid w:val="00050120"/>
    <w:rsid w:val="000502CC"/>
    <w:rsid w:val="000504CA"/>
    <w:rsid w:val="00050719"/>
    <w:rsid w:val="00050AAC"/>
    <w:rsid w:val="00050F5B"/>
    <w:rsid w:val="00051148"/>
    <w:rsid w:val="0005114D"/>
    <w:rsid w:val="000513F0"/>
    <w:rsid w:val="00051559"/>
    <w:rsid w:val="00051B02"/>
    <w:rsid w:val="00051DA8"/>
    <w:rsid w:val="00051E29"/>
    <w:rsid w:val="00051E7A"/>
    <w:rsid w:val="00052731"/>
    <w:rsid w:val="00052A55"/>
    <w:rsid w:val="00052CEE"/>
    <w:rsid w:val="00053A68"/>
    <w:rsid w:val="00053AF5"/>
    <w:rsid w:val="00053B22"/>
    <w:rsid w:val="00053D4A"/>
    <w:rsid w:val="0005401E"/>
    <w:rsid w:val="00054347"/>
    <w:rsid w:val="0005437A"/>
    <w:rsid w:val="0005445F"/>
    <w:rsid w:val="0005465D"/>
    <w:rsid w:val="000546DE"/>
    <w:rsid w:val="00054A3F"/>
    <w:rsid w:val="00054B56"/>
    <w:rsid w:val="00054D95"/>
    <w:rsid w:val="00054FBC"/>
    <w:rsid w:val="00055064"/>
    <w:rsid w:val="00055B27"/>
    <w:rsid w:val="00055C5D"/>
    <w:rsid w:val="00055CD3"/>
    <w:rsid w:val="00055ECC"/>
    <w:rsid w:val="00055F35"/>
    <w:rsid w:val="000561B1"/>
    <w:rsid w:val="000561FF"/>
    <w:rsid w:val="000565C1"/>
    <w:rsid w:val="000566A7"/>
    <w:rsid w:val="000568B3"/>
    <w:rsid w:val="000568CF"/>
    <w:rsid w:val="00056C73"/>
    <w:rsid w:val="000571FB"/>
    <w:rsid w:val="0005722C"/>
    <w:rsid w:val="0005793C"/>
    <w:rsid w:val="00057B37"/>
    <w:rsid w:val="00057C04"/>
    <w:rsid w:val="000602C2"/>
    <w:rsid w:val="00060412"/>
    <w:rsid w:val="000604FC"/>
    <w:rsid w:val="00060AE3"/>
    <w:rsid w:val="00060D8C"/>
    <w:rsid w:val="00060D95"/>
    <w:rsid w:val="00060E7E"/>
    <w:rsid w:val="000614C9"/>
    <w:rsid w:val="000618F5"/>
    <w:rsid w:val="000619BD"/>
    <w:rsid w:val="00061D75"/>
    <w:rsid w:val="00061EE0"/>
    <w:rsid w:val="00061FEF"/>
    <w:rsid w:val="0006215D"/>
    <w:rsid w:val="0006221A"/>
    <w:rsid w:val="00062456"/>
    <w:rsid w:val="000628A2"/>
    <w:rsid w:val="00062A79"/>
    <w:rsid w:val="00062BAD"/>
    <w:rsid w:val="00063104"/>
    <w:rsid w:val="000631BF"/>
    <w:rsid w:val="000633BC"/>
    <w:rsid w:val="000633CE"/>
    <w:rsid w:val="0006341E"/>
    <w:rsid w:val="000634B2"/>
    <w:rsid w:val="0006355D"/>
    <w:rsid w:val="00063663"/>
    <w:rsid w:val="00063756"/>
    <w:rsid w:val="00063786"/>
    <w:rsid w:val="00063956"/>
    <w:rsid w:val="00063CC6"/>
    <w:rsid w:val="00063EDB"/>
    <w:rsid w:val="00063F54"/>
    <w:rsid w:val="00063F73"/>
    <w:rsid w:val="0006404F"/>
    <w:rsid w:val="0006414A"/>
    <w:rsid w:val="000646C7"/>
    <w:rsid w:val="000646FC"/>
    <w:rsid w:val="000647D0"/>
    <w:rsid w:val="00064A48"/>
    <w:rsid w:val="00064A9C"/>
    <w:rsid w:val="00064AA3"/>
    <w:rsid w:val="00064CAE"/>
    <w:rsid w:val="00065267"/>
    <w:rsid w:val="00065720"/>
    <w:rsid w:val="0006586B"/>
    <w:rsid w:val="00066162"/>
    <w:rsid w:val="00066412"/>
    <w:rsid w:val="0006667C"/>
    <w:rsid w:val="000666D5"/>
    <w:rsid w:val="000668A0"/>
    <w:rsid w:val="0006695E"/>
    <w:rsid w:val="00066C56"/>
    <w:rsid w:val="00066CAD"/>
    <w:rsid w:val="00066CF0"/>
    <w:rsid w:val="0006704A"/>
    <w:rsid w:val="000672CE"/>
    <w:rsid w:val="000676A7"/>
    <w:rsid w:val="000676B0"/>
    <w:rsid w:val="00067928"/>
    <w:rsid w:val="00067C3B"/>
    <w:rsid w:val="00070023"/>
    <w:rsid w:val="000700FF"/>
    <w:rsid w:val="00070394"/>
    <w:rsid w:val="000703E0"/>
    <w:rsid w:val="000705B1"/>
    <w:rsid w:val="000706A2"/>
    <w:rsid w:val="000706C2"/>
    <w:rsid w:val="0007081E"/>
    <w:rsid w:val="00070982"/>
    <w:rsid w:val="00070D13"/>
    <w:rsid w:val="00070D2A"/>
    <w:rsid w:val="00070E1A"/>
    <w:rsid w:val="00070F2A"/>
    <w:rsid w:val="0007142E"/>
    <w:rsid w:val="0007169F"/>
    <w:rsid w:val="00071721"/>
    <w:rsid w:val="00071863"/>
    <w:rsid w:val="00071A61"/>
    <w:rsid w:val="00071AE0"/>
    <w:rsid w:val="00071DB6"/>
    <w:rsid w:val="00071EB4"/>
    <w:rsid w:val="00071ED9"/>
    <w:rsid w:val="00071F74"/>
    <w:rsid w:val="000722E9"/>
    <w:rsid w:val="0007230E"/>
    <w:rsid w:val="00072497"/>
    <w:rsid w:val="0007250C"/>
    <w:rsid w:val="000725FA"/>
    <w:rsid w:val="0007264F"/>
    <w:rsid w:val="000726B4"/>
    <w:rsid w:val="0007286A"/>
    <w:rsid w:val="0007340D"/>
    <w:rsid w:val="0007345D"/>
    <w:rsid w:val="0007351C"/>
    <w:rsid w:val="000736AE"/>
    <w:rsid w:val="00073864"/>
    <w:rsid w:val="00073B26"/>
    <w:rsid w:val="00073BA3"/>
    <w:rsid w:val="00073BCC"/>
    <w:rsid w:val="00073C63"/>
    <w:rsid w:val="00073D4B"/>
    <w:rsid w:val="00073EF4"/>
    <w:rsid w:val="00074033"/>
    <w:rsid w:val="0007413D"/>
    <w:rsid w:val="00074153"/>
    <w:rsid w:val="00074283"/>
    <w:rsid w:val="00074844"/>
    <w:rsid w:val="0007486D"/>
    <w:rsid w:val="00074A72"/>
    <w:rsid w:val="00074B8F"/>
    <w:rsid w:val="00074CFB"/>
    <w:rsid w:val="00074E93"/>
    <w:rsid w:val="0007525D"/>
    <w:rsid w:val="000752DF"/>
    <w:rsid w:val="00075369"/>
    <w:rsid w:val="000753F5"/>
    <w:rsid w:val="00075413"/>
    <w:rsid w:val="000757B6"/>
    <w:rsid w:val="000757FC"/>
    <w:rsid w:val="0007581C"/>
    <w:rsid w:val="000759A1"/>
    <w:rsid w:val="000759F3"/>
    <w:rsid w:val="000759FC"/>
    <w:rsid w:val="00075BBB"/>
    <w:rsid w:val="00075CF9"/>
    <w:rsid w:val="00075D55"/>
    <w:rsid w:val="00075D83"/>
    <w:rsid w:val="00076BEF"/>
    <w:rsid w:val="00076E62"/>
    <w:rsid w:val="000770E0"/>
    <w:rsid w:val="000773BC"/>
    <w:rsid w:val="00077466"/>
    <w:rsid w:val="000779A8"/>
    <w:rsid w:val="00077A6B"/>
    <w:rsid w:val="00077B41"/>
    <w:rsid w:val="00077C95"/>
    <w:rsid w:val="00077C9A"/>
    <w:rsid w:val="00077D4F"/>
    <w:rsid w:val="00077DE1"/>
    <w:rsid w:val="00077E1F"/>
    <w:rsid w:val="00077E4D"/>
    <w:rsid w:val="00077F6B"/>
    <w:rsid w:val="000805B0"/>
    <w:rsid w:val="0008070A"/>
    <w:rsid w:val="00080A8C"/>
    <w:rsid w:val="00080BF4"/>
    <w:rsid w:val="00081054"/>
    <w:rsid w:val="000815BC"/>
    <w:rsid w:val="000815F4"/>
    <w:rsid w:val="00081671"/>
    <w:rsid w:val="00081E60"/>
    <w:rsid w:val="0008292A"/>
    <w:rsid w:val="00082AE0"/>
    <w:rsid w:val="00082BEB"/>
    <w:rsid w:val="00082EFB"/>
    <w:rsid w:val="00083077"/>
    <w:rsid w:val="000831BC"/>
    <w:rsid w:val="000832C9"/>
    <w:rsid w:val="000834D4"/>
    <w:rsid w:val="000837E2"/>
    <w:rsid w:val="00083B0C"/>
    <w:rsid w:val="00083C59"/>
    <w:rsid w:val="00083C7F"/>
    <w:rsid w:val="00083D44"/>
    <w:rsid w:val="00083E58"/>
    <w:rsid w:val="000841B9"/>
    <w:rsid w:val="00084804"/>
    <w:rsid w:val="00084832"/>
    <w:rsid w:val="000848FA"/>
    <w:rsid w:val="00084A64"/>
    <w:rsid w:val="00084F4B"/>
    <w:rsid w:val="00084F9E"/>
    <w:rsid w:val="000851F7"/>
    <w:rsid w:val="000855F3"/>
    <w:rsid w:val="00085AED"/>
    <w:rsid w:val="00085B44"/>
    <w:rsid w:val="0008617C"/>
    <w:rsid w:val="000866CC"/>
    <w:rsid w:val="00086E8D"/>
    <w:rsid w:val="00086EBB"/>
    <w:rsid w:val="000873B0"/>
    <w:rsid w:val="00087777"/>
    <w:rsid w:val="00087873"/>
    <w:rsid w:val="000878CB"/>
    <w:rsid w:val="00087A3E"/>
    <w:rsid w:val="00087F10"/>
    <w:rsid w:val="00090029"/>
    <w:rsid w:val="000900B1"/>
    <w:rsid w:val="000900BB"/>
    <w:rsid w:val="000901D7"/>
    <w:rsid w:val="000902C2"/>
    <w:rsid w:val="000904AB"/>
    <w:rsid w:val="0009057B"/>
    <w:rsid w:val="00090737"/>
    <w:rsid w:val="000907FD"/>
    <w:rsid w:val="00090925"/>
    <w:rsid w:val="00090A68"/>
    <w:rsid w:val="00090AA1"/>
    <w:rsid w:val="00090CA4"/>
    <w:rsid w:val="00090D6C"/>
    <w:rsid w:val="00090D7D"/>
    <w:rsid w:val="00090F78"/>
    <w:rsid w:val="00090F7A"/>
    <w:rsid w:val="00091279"/>
    <w:rsid w:val="00091560"/>
    <w:rsid w:val="00091649"/>
    <w:rsid w:val="00091979"/>
    <w:rsid w:val="00091B82"/>
    <w:rsid w:val="00092079"/>
    <w:rsid w:val="00092222"/>
    <w:rsid w:val="000928F4"/>
    <w:rsid w:val="00092999"/>
    <w:rsid w:val="00092CBA"/>
    <w:rsid w:val="00093285"/>
    <w:rsid w:val="0009337F"/>
    <w:rsid w:val="000934FE"/>
    <w:rsid w:val="00093B71"/>
    <w:rsid w:val="00093FBF"/>
    <w:rsid w:val="00093FF2"/>
    <w:rsid w:val="000940FF"/>
    <w:rsid w:val="00094164"/>
    <w:rsid w:val="000944B5"/>
    <w:rsid w:val="00094C4E"/>
    <w:rsid w:val="00094D2C"/>
    <w:rsid w:val="00095075"/>
    <w:rsid w:val="000950EF"/>
    <w:rsid w:val="000951AC"/>
    <w:rsid w:val="00095477"/>
    <w:rsid w:val="000958BC"/>
    <w:rsid w:val="00095BE9"/>
    <w:rsid w:val="00095DD4"/>
    <w:rsid w:val="000961A9"/>
    <w:rsid w:val="000962DB"/>
    <w:rsid w:val="00096B34"/>
    <w:rsid w:val="00096E9C"/>
    <w:rsid w:val="00096FD3"/>
    <w:rsid w:val="0009704C"/>
    <w:rsid w:val="00097165"/>
    <w:rsid w:val="00097320"/>
    <w:rsid w:val="00097448"/>
    <w:rsid w:val="000977DF"/>
    <w:rsid w:val="0009798E"/>
    <w:rsid w:val="00097A93"/>
    <w:rsid w:val="00097C82"/>
    <w:rsid w:val="00097C94"/>
    <w:rsid w:val="000A02AA"/>
    <w:rsid w:val="000A0657"/>
    <w:rsid w:val="000A0817"/>
    <w:rsid w:val="000A08FF"/>
    <w:rsid w:val="000A09D4"/>
    <w:rsid w:val="000A0A01"/>
    <w:rsid w:val="000A0AD0"/>
    <w:rsid w:val="000A0D2D"/>
    <w:rsid w:val="000A0EF7"/>
    <w:rsid w:val="000A1043"/>
    <w:rsid w:val="000A1273"/>
    <w:rsid w:val="000A1C33"/>
    <w:rsid w:val="000A1D46"/>
    <w:rsid w:val="000A1D5E"/>
    <w:rsid w:val="000A1DBF"/>
    <w:rsid w:val="000A21C5"/>
    <w:rsid w:val="000A21CD"/>
    <w:rsid w:val="000A22FA"/>
    <w:rsid w:val="000A2355"/>
    <w:rsid w:val="000A238C"/>
    <w:rsid w:val="000A25F6"/>
    <w:rsid w:val="000A268D"/>
    <w:rsid w:val="000A26F9"/>
    <w:rsid w:val="000A27A3"/>
    <w:rsid w:val="000A280B"/>
    <w:rsid w:val="000A2936"/>
    <w:rsid w:val="000A2981"/>
    <w:rsid w:val="000A2C2F"/>
    <w:rsid w:val="000A386C"/>
    <w:rsid w:val="000A3928"/>
    <w:rsid w:val="000A3BE1"/>
    <w:rsid w:val="000A3F1B"/>
    <w:rsid w:val="000A4078"/>
    <w:rsid w:val="000A415F"/>
    <w:rsid w:val="000A439B"/>
    <w:rsid w:val="000A46E2"/>
    <w:rsid w:val="000A49C9"/>
    <w:rsid w:val="000A4B77"/>
    <w:rsid w:val="000A4C64"/>
    <w:rsid w:val="000A4E3A"/>
    <w:rsid w:val="000A4F4F"/>
    <w:rsid w:val="000A5169"/>
    <w:rsid w:val="000A5180"/>
    <w:rsid w:val="000A51FA"/>
    <w:rsid w:val="000A53B7"/>
    <w:rsid w:val="000A5602"/>
    <w:rsid w:val="000A57EE"/>
    <w:rsid w:val="000A5850"/>
    <w:rsid w:val="000A5910"/>
    <w:rsid w:val="000A5ABD"/>
    <w:rsid w:val="000A6002"/>
    <w:rsid w:val="000A63D3"/>
    <w:rsid w:val="000A6860"/>
    <w:rsid w:val="000A6A8B"/>
    <w:rsid w:val="000A6D58"/>
    <w:rsid w:val="000A6EB0"/>
    <w:rsid w:val="000A6FF8"/>
    <w:rsid w:val="000A7319"/>
    <w:rsid w:val="000A746B"/>
    <w:rsid w:val="000A75A5"/>
    <w:rsid w:val="000A765A"/>
    <w:rsid w:val="000A77FA"/>
    <w:rsid w:val="000A7959"/>
    <w:rsid w:val="000A79DE"/>
    <w:rsid w:val="000A7C31"/>
    <w:rsid w:val="000A7E9B"/>
    <w:rsid w:val="000B0181"/>
    <w:rsid w:val="000B0360"/>
    <w:rsid w:val="000B0493"/>
    <w:rsid w:val="000B07A6"/>
    <w:rsid w:val="000B07CC"/>
    <w:rsid w:val="000B0C4F"/>
    <w:rsid w:val="000B0D37"/>
    <w:rsid w:val="000B104B"/>
    <w:rsid w:val="000B1396"/>
    <w:rsid w:val="000B19E5"/>
    <w:rsid w:val="000B1C55"/>
    <w:rsid w:val="000B1FF7"/>
    <w:rsid w:val="000B2069"/>
    <w:rsid w:val="000B2088"/>
    <w:rsid w:val="000B21A0"/>
    <w:rsid w:val="000B2259"/>
    <w:rsid w:val="000B231D"/>
    <w:rsid w:val="000B2501"/>
    <w:rsid w:val="000B2530"/>
    <w:rsid w:val="000B2786"/>
    <w:rsid w:val="000B28D9"/>
    <w:rsid w:val="000B2ECC"/>
    <w:rsid w:val="000B30BF"/>
    <w:rsid w:val="000B312A"/>
    <w:rsid w:val="000B317E"/>
    <w:rsid w:val="000B3254"/>
    <w:rsid w:val="000B32FE"/>
    <w:rsid w:val="000B337A"/>
    <w:rsid w:val="000B358A"/>
    <w:rsid w:val="000B3708"/>
    <w:rsid w:val="000B3777"/>
    <w:rsid w:val="000B378A"/>
    <w:rsid w:val="000B3B0C"/>
    <w:rsid w:val="000B3C91"/>
    <w:rsid w:val="000B4176"/>
    <w:rsid w:val="000B4532"/>
    <w:rsid w:val="000B4572"/>
    <w:rsid w:val="000B4749"/>
    <w:rsid w:val="000B47BB"/>
    <w:rsid w:val="000B48EE"/>
    <w:rsid w:val="000B4A1B"/>
    <w:rsid w:val="000B4BCA"/>
    <w:rsid w:val="000B4E7A"/>
    <w:rsid w:val="000B4FEC"/>
    <w:rsid w:val="000B514B"/>
    <w:rsid w:val="000B516C"/>
    <w:rsid w:val="000B5737"/>
    <w:rsid w:val="000B588B"/>
    <w:rsid w:val="000B5B48"/>
    <w:rsid w:val="000B5CCE"/>
    <w:rsid w:val="000B6148"/>
    <w:rsid w:val="000B660E"/>
    <w:rsid w:val="000B6735"/>
    <w:rsid w:val="000B6B5E"/>
    <w:rsid w:val="000B6C48"/>
    <w:rsid w:val="000B6E1F"/>
    <w:rsid w:val="000B7103"/>
    <w:rsid w:val="000B71BF"/>
    <w:rsid w:val="000B74FC"/>
    <w:rsid w:val="000B7A11"/>
    <w:rsid w:val="000B7DCA"/>
    <w:rsid w:val="000C03AB"/>
    <w:rsid w:val="000C0544"/>
    <w:rsid w:val="000C0591"/>
    <w:rsid w:val="000C09B7"/>
    <w:rsid w:val="000C0B61"/>
    <w:rsid w:val="000C15D8"/>
    <w:rsid w:val="000C192C"/>
    <w:rsid w:val="000C19F8"/>
    <w:rsid w:val="000C1AEB"/>
    <w:rsid w:val="000C1EA6"/>
    <w:rsid w:val="000C1F8B"/>
    <w:rsid w:val="000C23FD"/>
    <w:rsid w:val="000C24AB"/>
    <w:rsid w:val="000C26EA"/>
    <w:rsid w:val="000C2942"/>
    <w:rsid w:val="000C2AE8"/>
    <w:rsid w:val="000C2AFD"/>
    <w:rsid w:val="000C2D58"/>
    <w:rsid w:val="000C2EEE"/>
    <w:rsid w:val="000C32B7"/>
    <w:rsid w:val="000C3550"/>
    <w:rsid w:val="000C385E"/>
    <w:rsid w:val="000C3925"/>
    <w:rsid w:val="000C39E3"/>
    <w:rsid w:val="000C3B4B"/>
    <w:rsid w:val="000C3DB1"/>
    <w:rsid w:val="000C4036"/>
    <w:rsid w:val="000C409C"/>
    <w:rsid w:val="000C4121"/>
    <w:rsid w:val="000C4695"/>
    <w:rsid w:val="000C4BD4"/>
    <w:rsid w:val="000C4CC9"/>
    <w:rsid w:val="000C4FEC"/>
    <w:rsid w:val="000C5148"/>
    <w:rsid w:val="000C528E"/>
    <w:rsid w:val="000C5761"/>
    <w:rsid w:val="000C5B7E"/>
    <w:rsid w:val="000C5D85"/>
    <w:rsid w:val="000C5DA8"/>
    <w:rsid w:val="000C6206"/>
    <w:rsid w:val="000C63BD"/>
    <w:rsid w:val="000C6601"/>
    <w:rsid w:val="000C6999"/>
    <w:rsid w:val="000C6D4A"/>
    <w:rsid w:val="000C6DBF"/>
    <w:rsid w:val="000C7066"/>
    <w:rsid w:val="000C70A1"/>
    <w:rsid w:val="000C74C3"/>
    <w:rsid w:val="000C75B6"/>
    <w:rsid w:val="000C78D7"/>
    <w:rsid w:val="000C7A01"/>
    <w:rsid w:val="000C7A84"/>
    <w:rsid w:val="000C7E18"/>
    <w:rsid w:val="000D013B"/>
    <w:rsid w:val="000D028E"/>
    <w:rsid w:val="000D0531"/>
    <w:rsid w:val="000D099D"/>
    <w:rsid w:val="000D0A3B"/>
    <w:rsid w:val="000D0B8F"/>
    <w:rsid w:val="000D0D1C"/>
    <w:rsid w:val="000D0E08"/>
    <w:rsid w:val="000D10C1"/>
    <w:rsid w:val="000D13EE"/>
    <w:rsid w:val="000D18F5"/>
    <w:rsid w:val="000D19E5"/>
    <w:rsid w:val="000D1A09"/>
    <w:rsid w:val="000D1E40"/>
    <w:rsid w:val="000D1E9D"/>
    <w:rsid w:val="000D223A"/>
    <w:rsid w:val="000D2286"/>
    <w:rsid w:val="000D24BE"/>
    <w:rsid w:val="000D2512"/>
    <w:rsid w:val="000D2848"/>
    <w:rsid w:val="000D2904"/>
    <w:rsid w:val="000D2A34"/>
    <w:rsid w:val="000D2C26"/>
    <w:rsid w:val="000D2E2E"/>
    <w:rsid w:val="000D2E54"/>
    <w:rsid w:val="000D2FFE"/>
    <w:rsid w:val="000D3A3B"/>
    <w:rsid w:val="000D3A5D"/>
    <w:rsid w:val="000D3AB8"/>
    <w:rsid w:val="000D41AF"/>
    <w:rsid w:val="000D4448"/>
    <w:rsid w:val="000D44AD"/>
    <w:rsid w:val="000D4A02"/>
    <w:rsid w:val="000D4AC6"/>
    <w:rsid w:val="000D4B0C"/>
    <w:rsid w:val="000D5064"/>
    <w:rsid w:val="000D5418"/>
    <w:rsid w:val="000D5607"/>
    <w:rsid w:val="000D56CF"/>
    <w:rsid w:val="000D585B"/>
    <w:rsid w:val="000D5909"/>
    <w:rsid w:val="000D608A"/>
    <w:rsid w:val="000D68AF"/>
    <w:rsid w:val="000D6B8D"/>
    <w:rsid w:val="000D6D3E"/>
    <w:rsid w:val="000D6D5A"/>
    <w:rsid w:val="000D6E1E"/>
    <w:rsid w:val="000D72BA"/>
    <w:rsid w:val="000D7481"/>
    <w:rsid w:val="000D7539"/>
    <w:rsid w:val="000D7CB0"/>
    <w:rsid w:val="000D7EC2"/>
    <w:rsid w:val="000D7F91"/>
    <w:rsid w:val="000E01D9"/>
    <w:rsid w:val="000E05B5"/>
    <w:rsid w:val="000E0A9C"/>
    <w:rsid w:val="000E0DFD"/>
    <w:rsid w:val="000E1383"/>
    <w:rsid w:val="000E13F2"/>
    <w:rsid w:val="000E185D"/>
    <w:rsid w:val="000E18A8"/>
    <w:rsid w:val="000E19E9"/>
    <w:rsid w:val="000E1C2B"/>
    <w:rsid w:val="000E1ECD"/>
    <w:rsid w:val="000E1F26"/>
    <w:rsid w:val="000E2152"/>
    <w:rsid w:val="000E218B"/>
    <w:rsid w:val="000E2292"/>
    <w:rsid w:val="000E23F7"/>
    <w:rsid w:val="000E2564"/>
    <w:rsid w:val="000E26D6"/>
    <w:rsid w:val="000E2D6E"/>
    <w:rsid w:val="000E2D90"/>
    <w:rsid w:val="000E2F96"/>
    <w:rsid w:val="000E3626"/>
    <w:rsid w:val="000E36E8"/>
    <w:rsid w:val="000E398C"/>
    <w:rsid w:val="000E399C"/>
    <w:rsid w:val="000E3C3F"/>
    <w:rsid w:val="000E3C9C"/>
    <w:rsid w:val="000E3D47"/>
    <w:rsid w:val="000E4435"/>
    <w:rsid w:val="000E44A6"/>
    <w:rsid w:val="000E45B6"/>
    <w:rsid w:val="000E45C6"/>
    <w:rsid w:val="000E46DF"/>
    <w:rsid w:val="000E4856"/>
    <w:rsid w:val="000E4D09"/>
    <w:rsid w:val="000E4EA5"/>
    <w:rsid w:val="000E4F74"/>
    <w:rsid w:val="000E4FE9"/>
    <w:rsid w:val="000E5043"/>
    <w:rsid w:val="000E505C"/>
    <w:rsid w:val="000E588F"/>
    <w:rsid w:val="000E5EDB"/>
    <w:rsid w:val="000E5F7C"/>
    <w:rsid w:val="000E5FFB"/>
    <w:rsid w:val="000E612D"/>
    <w:rsid w:val="000E61EE"/>
    <w:rsid w:val="000E65F5"/>
    <w:rsid w:val="000E6C23"/>
    <w:rsid w:val="000E6D7D"/>
    <w:rsid w:val="000E6DD3"/>
    <w:rsid w:val="000E6F20"/>
    <w:rsid w:val="000E70C8"/>
    <w:rsid w:val="000E74EB"/>
    <w:rsid w:val="000E75E1"/>
    <w:rsid w:val="000E7B2B"/>
    <w:rsid w:val="000E7C9B"/>
    <w:rsid w:val="000E7D68"/>
    <w:rsid w:val="000E7FFA"/>
    <w:rsid w:val="000F00A9"/>
    <w:rsid w:val="000F035F"/>
    <w:rsid w:val="000F036E"/>
    <w:rsid w:val="000F03CB"/>
    <w:rsid w:val="000F0489"/>
    <w:rsid w:val="000F0577"/>
    <w:rsid w:val="000F05AC"/>
    <w:rsid w:val="000F06A7"/>
    <w:rsid w:val="000F0B1F"/>
    <w:rsid w:val="000F0D35"/>
    <w:rsid w:val="000F0E33"/>
    <w:rsid w:val="000F1218"/>
    <w:rsid w:val="000F1294"/>
    <w:rsid w:val="000F14F7"/>
    <w:rsid w:val="000F1557"/>
    <w:rsid w:val="000F170E"/>
    <w:rsid w:val="000F1911"/>
    <w:rsid w:val="000F1945"/>
    <w:rsid w:val="000F1D9F"/>
    <w:rsid w:val="000F20D0"/>
    <w:rsid w:val="000F2170"/>
    <w:rsid w:val="000F2336"/>
    <w:rsid w:val="000F23D1"/>
    <w:rsid w:val="000F241F"/>
    <w:rsid w:val="000F2455"/>
    <w:rsid w:val="000F2473"/>
    <w:rsid w:val="000F25EA"/>
    <w:rsid w:val="000F261E"/>
    <w:rsid w:val="000F26B0"/>
    <w:rsid w:val="000F275D"/>
    <w:rsid w:val="000F2787"/>
    <w:rsid w:val="000F29EB"/>
    <w:rsid w:val="000F2B1D"/>
    <w:rsid w:val="000F2DF2"/>
    <w:rsid w:val="000F2DF3"/>
    <w:rsid w:val="000F2EAF"/>
    <w:rsid w:val="000F3017"/>
    <w:rsid w:val="000F3A68"/>
    <w:rsid w:val="000F3B74"/>
    <w:rsid w:val="000F3C79"/>
    <w:rsid w:val="000F400B"/>
    <w:rsid w:val="000F4064"/>
    <w:rsid w:val="000F407B"/>
    <w:rsid w:val="000F43C2"/>
    <w:rsid w:val="000F442C"/>
    <w:rsid w:val="000F44F2"/>
    <w:rsid w:val="000F4707"/>
    <w:rsid w:val="000F48DC"/>
    <w:rsid w:val="000F491B"/>
    <w:rsid w:val="000F49DA"/>
    <w:rsid w:val="000F4D35"/>
    <w:rsid w:val="000F4F3B"/>
    <w:rsid w:val="000F5052"/>
    <w:rsid w:val="000F51F1"/>
    <w:rsid w:val="000F54C8"/>
    <w:rsid w:val="000F561F"/>
    <w:rsid w:val="000F648B"/>
    <w:rsid w:val="000F65AF"/>
    <w:rsid w:val="000F6688"/>
    <w:rsid w:val="000F6A16"/>
    <w:rsid w:val="000F6C51"/>
    <w:rsid w:val="000F6CC1"/>
    <w:rsid w:val="000F740F"/>
    <w:rsid w:val="000F7CB3"/>
    <w:rsid w:val="000F7F3E"/>
    <w:rsid w:val="000F7FAF"/>
    <w:rsid w:val="001004EE"/>
    <w:rsid w:val="00100CE9"/>
    <w:rsid w:val="00100FE5"/>
    <w:rsid w:val="001010AD"/>
    <w:rsid w:val="001013F2"/>
    <w:rsid w:val="0010161A"/>
    <w:rsid w:val="001019F9"/>
    <w:rsid w:val="00101F4B"/>
    <w:rsid w:val="00101FA1"/>
    <w:rsid w:val="00101FAE"/>
    <w:rsid w:val="0010202B"/>
    <w:rsid w:val="00102075"/>
    <w:rsid w:val="0010232C"/>
    <w:rsid w:val="001023CA"/>
    <w:rsid w:val="00102624"/>
    <w:rsid w:val="001027C0"/>
    <w:rsid w:val="001028FD"/>
    <w:rsid w:val="00102BE9"/>
    <w:rsid w:val="00103042"/>
    <w:rsid w:val="001030E7"/>
    <w:rsid w:val="001031DB"/>
    <w:rsid w:val="00103559"/>
    <w:rsid w:val="001038B9"/>
    <w:rsid w:val="00103921"/>
    <w:rsid w:val="00103A52"/>
    <w:rsid w:val="00103AD9"/>
    <w:rsid w:val="00103C5C"/>
    <w:rsid w:val="00103CDC"/>
    <w:rsid w:val="0010413D"/>
    <w:rsid w:val="0010430B"/>
    <w:rsid w:val="001043E0"/>
    <w:rsid w:val="001043EF"/>
    <w:rsid w:val="0010459A"/>
    <w:rsid w:val="00104838"/>
    <w:rsid w:val="00104EE1"/>
    <w:rsid w:val="001051FE"/>
    <w:rsid w:val="00105274"/>
    <w:rsid w:val="00105340"/>
    <w:rsid w:val="0010534D"/>
    <w:rsid w:val="0010554C"/>
    <w:rsid w:val="00105580"/>
    <w:rsid w:val="0010582E"/>
    <w:rsid w:val="00105DF8"/>
    <w:rsid w:val="00105F13"/>
    <w:rsid w:val="001060AA"/>
    <w:rsid w:val="001061A0"/>
    <w:rsid w:val="001061E4"/>
    <w:rsid w:val="0010631A"/>
    <w:rsid w:val="00106623"/>
    <w:rsid w:val="00106A1D"/>
    <w:rsid w:val="00106D39"/>
    <w:rsid w:val="00106DC2"/>
    <w:rsid w:val="00107299"/>
    <w:rsid w:val="00107384"/>
    <w:rsid w:val="00107397"/>
    <w:rsid w:val="00107403"/>
    <w:rsid w:val="0010747B"/>
    <w:rsid w:val="001074C5"/>
    <w:rsid w:val="00107AAA"/>
    <w:rsid w:val="00107AE2"/>
    <w:rsid w:val="00107BC4"/>
    <w:rsid w:val="00107D0E"/>
    <w:rsid w:val="00107D4D"/>
    <w:rsid w:val="0011011F"/>
    <w:rsid w:val="001102F1"/>
    <w:rsid w:val="0011032F"/>
    <w:rsid w:val="0011087F"/>
    <w:rsid w:val="00110B7E"/>
    <w:rsid w:val="00110CD8"/>
    <w:rsid w:val="001116E6"/>
    <w:rsid w:val="001121BF"/>
    <w:rsid w:val="00112414"/>
    <w:rsid w:val="0011260C"/>
    <w:rsid w:val="001126E2"/>
    <w:rsid w:val="0011293D"/>
    <w:rsid w:val="001129A8"/>
    <w:rsid w:val="00112B83"/>
    <w:rsid w:val="00112FD7"/>
    <w:rsid w:val="00113024"/>
    <w:rsid w:val="001131EC"/>
    <w:rsid w:val="00113413"/>
    <w:rsid w:val="00113C39"/>
    <w:rsid w:val="00113DC3"/>
    <w:rsid w:val="0011421B"/>
    <w:rsid w:val="0011435B"/>
    <w:rsid w:val="00114B30"/>
    <w:rsid w:val="00114C1B"/>
    <w:rsid w:val="001150E9"/>
    <w:rsid w:val="0011523F"/>
    <w:rsid w:val="001153D2"/>
    <w:rsid w:val="001159A3"/>
    <w:rsid w:val="00115B1F"/>
    <w:rsid w:val="00115D60"/>
    <w:rsid w:val="00116131"/>
    <w:rsid w:val="00116412"/>
    <w:rsid w:val="0011660E"/>
    <w:rsid w:val="00116939"/>
    <w:rsid w:val="00116C99"/>
    <w:rsid w:val="00116D00"/>
    <w:rsid w:val="00116EC9"/>
    <w:rsid w:val="00117198"/>
    <w:rsid w:val="001174CD"/>
    <w:rsid w:val="00117890"/>
    <w:rsid w:val="001179EC"/>
    <w:rsid w:val="00117F06"/>
    <w:rsid w:val="001203AA"/>
    <w:rsid w:val="00120759"/>
    <w:rsid w:val="0012095C"/>
    <w:rsid w:val="00120D28"/>
    <w:rsid w:val="00120EA1"/>
    <w:rsid w:val="00120F0C"/>
    <w:rsid w:val="0012108C"/>
    <w:rsid w:val="00121319"/>
    <w:rsid w:val="0012150B"/>
    <w:rsid w:val="00121626"/>
    <w:rsid w:val="00121723"/>
    <w:rsid w:val="00121735"/>
    <w:rsid w:val="00121743"/>
    <w:rsid w:val="00121B6B"/>
    <w:rsid w:val="00121C87"/>
    <w:rsid w:val="00121CF9"/>
    <w:rsid w:val="00121D13"/>
    <w:rsid w:val="00122315"/>
    <w:rsid w:val="0012273D"/>
    <w:rsid w:val="00122C7E"/>
    <w:rsid w:val="00122F80"/>
    <w:rsid w:val="0012315C"/>
    <w:rsid w:val="001234C8"/>
    <w:rsid w:val="0012352F"/>
    <w:rsid w:val="00123863"/>
    <w:rsid w:val="00123954"/>
    <w:rsid w:val="001239D8"/>
    <w:rsid w:val="00123D73"/>
    <w:rsid w:val="0012416D"/>
    <w:rsid w:val="0012457F"/>
    <w:rsid w:val="001246AE"/>
    <w:rsid w:val="001246F3"/>
    <w:rsid w:val="001248C1"/>
    <w:rsid w:val="00124E50"/>
    <w:rsid w:val="00124FE9"/>
    <w:rsid w:val="00125008"/>
    <w:rsid w:val="00125116"/>
    <w:rsid w:val="001252BF"/>
    <w:rsid w:val="00125393"/>
    <w:rsid w:val="0012547C"/>
    <w:rsid w:val="001257FE"/>
    <w:rsid w:val="00126453"/>
    <w:rsid w:val="00126713"/>
    <w:rsid w:val="00126751"/>
    <w:rsid w:val="0012708E"/>
    <w:rsid w:val="001272C8"/>
    <w:rsid w:val="001276EC"/>
    <w:rsid w:val="0012792F"/>
    <w:rsid w:val="00127B8A"/>
    <w:rsid w:val="00127E06"/>
    <w:rsid w:val="001304BA"/>
    <w:rsid w:val="00130752"/>
    <w:rsid w:val="0013082C"/>
    <w:rsid w:val="00130F3F"/>
    <w:rsid w:val="00130FD5"/>
    <w:rsid w:val="00131667"/>
    <w:rsid w:val="00131A0E"/>
    <w:rsid w:val="00131C0A"/>
    <w:rsid w:val="00131C19"/>
    <w:rsid w:val="00131D32"/>
    <w:rsid w:val="001320AE"/>
    <w:rsid w:val="00132109"/>
    <w:rsid w:val="0013274C"/>
    <w:rsid w:val="00132780"/>
    <w:rsid w:val="00132E82"/>
    <w:rsid w:val="0013309D"/>
    <w:rsid w:val="00133177"/>
    <w:rsid w:val="001331AF"/>
    <w:rsid w:val="001332F5"/>
    <w:rsid w:val="00133384"/>
    <w:rsid w:val="0013382F"/>
    <w:rsid w:val="00133A6F"/>
    <w:rsid w:val="001340A4"/>
    <w:rsid w:val="001342A1"/>
    <w:rsid w:val="001342EE"/>
    <w:rsid w:val="001346CB"/>
    <w:rsid w:val="001347B5"/>
    <w:rsid w:val="001347BE"/>
    <w:rsid w:val="00134D48"/>
    <w:rsid w:val="00134DF0"/>
    <w:rsid w:val="00134E49"/>
    <w:rsid w:val="00134EA7"/>
    <w:rsid w:val="0013528A"/>
    <w:rsid w:val="00135390"/>
    <w:rsid w:val="001353C9"/>
    <w:rsid w:val="0013560B"/>
    <w:rsid w:val="00135BDC"/>
    <w:rsid w:val="00136141"/>
    <w:rsid w:val="00136268"/>
    <w:rsid w:val="00136269"/>
    <w:rsid w:val="001365BD"/>
    <w:rsid w:val="00136C6C"/>
    <w:rsid w:val="00136DA6"/>
    <w:rsid w:val="00136F1F"/>
    <w:rsid w:val="00137161"/>
    <w:rsid w:val="00137197"/>
    <w:rsid w:val="001372FE"/>
    <w:rsid w:val="001376CB"/>
    <w:rsid w:val="00137C5B"/>
    <w:rsid w:val="00137CBC"/>
    <w:rsid w:val="00140171"/>
    <w:rsid w:val="001402D1"/>
    <w:rsid w:val="00140673"/>
    <w:rsid w:val="00140847"/>
    <w:rsid w:val="00140CBB"/>
    <w:rsid w:val="00140F55"/>
    <w:rsid w:val="00141D42"/>
    <w:rsid w:val="00141E27"/>
    <w:rsid w:val="00141FAF"/>
    <w:rsid w:val="00142119"/>
    <w:rsid w:val="00142225"/>
    <w:rsid w:val="00142711"/>
    <w:rsid w:val="00142913"/>
    <w:rsid w:val="00142AD0"/>
    <w:rsid w:val="00142CE2"/>
    <w:rsid w:val="00143120"/>
    <w:rsid w:val="001433E2"/>
    <w:rsid w:val="001435F3"/>
    <w:rsid w:val="001439BB"/>
    <w:rsid w:val="00143A06"/>
    <w:rsid w:val="001440A3"/>
    <w:rsid w:val="00144328"/>
    <w:rsid w:val="00144539"/>
    <w:rsid w:val="001448E1"/>
    <w:rsid w:val="00144A5D"/>
    <w:rsid w:val="00144D90"/>
    <w:rsid w:val="0014550F"/>
    <w:rsid w:val="00145947"/>
    <w:rsid w:val="00145A66"/>
    <w:rsid w:val="00145CC3"/>
    <w:rsid w:val="00145DA1"/>
    <w:rsid w:val="0014641E"/>
    <w:rsid w:val="0014696C"/>
    <w:rsid w:val="00146BA3"/>
    <w:rsid w:val="00146C88"/>
    <w:rsid w:val="00146E84"/>
    <w:rsid w:val="0014705A"/>
    <w:rsid w:val="00147115"/>
    <w:rsid w:val="0014733D"/>
    <w:rsid w:val="001474A0"/>
    <w:rsid w:val="0014756D"/>
    <w:rsid w:val="0014773A"/>
    <w:rsid w:val="00147969"/>
    <w:rsid w:val="00147DF3"/>
    <w:rsid w:val="0015016C"/>
    <w:rsid w:val="00150278"/>
    <w:rsid w:val="00150336"/>
    <w:rsid w:val="0015036C"/>
    <w:rsid w:val="001504C2"/>
    <w:rsid w:val="00150734"/>
    <w:rsid w:val="00150745"/>
    <w:rsid w:val="0015096A"/>
    <w:rsid w:val="00150A97"/>
    <w:rsid w:val="00150D49"/>
    <w:rsid w:val="00150EBB"/>
    <w:rsid w:val="00150F9F"/>
    <w:rsid w:val="00151147"/>
    <w:rsid w:val="001512AA"/>
    <w:rsid w:val="0015147F"/>
    <w:rsid w:val="001519AB"/>
    <w:rsid w:val="00151B5E"/>
    <w:rsid w:val="00152129"/>
    <w:rsid w:val="0015227C"/>
    <w:rsid w:val="00152422"/>
    <w:rsid w:val="00152B31"/>
    <w:rsid w:val="0015328C"/>
    <w:rsid w:val="001538EE"/>
    <w:rsid w:val="00153B04"/>
    <w:rsid w:val="00153B2A"/>
    <w:rsid w:val="00153C1A"/>
    <w:rsid w:val="00153C2E"/>
    <w:rsid w:val="00153CC0"/>
    <w:rsid w:val="00153F4E"/>
    <w:rsid w:val="00153FD2"/>
    <w:rsid w:val="0015428F"/>
    <w:rsid w:val="001546FD"/>
    <w:rsid w:val="00154860"/>
    <w:rsid w:val="001548D2"/>
    <w:rsid w:val="00154F92"/>
    <w:rsid w:val="0015549F"/>
    <w:rsid w:val="001557B1"/>
    <w:rsid w:val="001557BD"/>
    <w:rsid w:val="00155EF6"/>
    <w:rsid w:val="00155F41"/>
    <w:rsid w:val="00156066"/>
    <w:rsid w:val="0015623D"/>
    <w:rsid w:val="001566CD"/>
    <w:rsid w:val="00156869"/>
    <w:rsid w:val="00156A4E"/>
    <w:rsid w:val="00156C88"/>
    <w:rsid w:val="00156D51"/>
    <w:rsid w:val="00156E82"/>
    <w:rsid w:val="00157110"/>
    <w:rsid w:val="0015789C"/>
    <w:rsid w:val="00157F42"/>
    <w:rsid w:val="0016009A"/>
    <w:rsid w:val="00160199"/>
    <w:rsid w:val="00160210"/>
    <w:rsid w:val="001603EF"/>
    <w:rsid w:val="00160480"/>
    <w:rsid w:val="0016065A"/>
    <w:rsid w:val="00160790"/>
    <w:rsid w:val="00160A58"/>
    <w:rsid w:val="001613AC"/>
    <w:rsid w:val="00161498"/>
    <w:rsid w:val="001614F2"/>
    <w:rsid w:val="0016180B"/>
    <w:rsid w:val="00161AD1"/>
    <w:rsid w:val="00161C2D"/>
    <w:rsid w:val="00161C8A"/>
    <w:rsid w:val="00161F3D"/>
    <w:rsid w:val="001622D2"/>
    <w:rsid w:val="00162607"/>
    <w:rsid w:val="00162680"/>
    <w:rsid w:val="00162766"/>
    <w:rsid w:val="0016289F"/>
    <w:rsid w:val="00162B42"/>
    <w:rsid w:val="0016306E"/>
    <w:rsid w:val="00163183"/>
    <w:rsid w:val="00163265"/>
    <w:rsid w:val="001632DE"/>
    <w:rsid w:val="00163605"/>
    <w:rsid w:val="00163737"/>
    <w:rsid w:val="00163AD8"/>
    <w:rsid w:val="00163BEC"/>
    <w:rsid w:val="00163D45"/>
    <w:rsid w:val="00163F5F"/>
    <w:rsid w:val="001640E2"/>
    <w:rsid w:val="00164892"/>
    <w:rsid w:val="00164B3F"/>
    <w:rsid w:val="00164F70"/>
    <w:rsid w:val="00164F97"/>
    <w:rsid w:val="00165010"/>
    <w:rsid w:val="00165050"/>
    <w:rsid w:val="0016534F"/>
    <w:rsid w:val="001654A3"/>
    <w:rsid w:val="001655AD"/>
    <w:rsid w:val="0016575D"/>
    <w:rsid w:val="00165908"/>
    <w:rsid w:val="00165C0B"/>
    <w:rsid w:val="00165C59"/>
    <w:rsid w:val="00165F7A"/>
    <w:rsid w:val="00166096"/>
    <w:rsid w:val="0016622E"/>
    <w:rsid w:val="0016624E"/>
    <w:rsid w:val="00166278"/>
    <w:rsid w:val="001662C9"/>
    <w:rsid w:val="00166955"/>
    <w:rsid w:val="00166A3F"/>
    <w:rsid w:val="001672E3"/>
    <w:rsid w:val="00167901"/>
    <w:rsid w:val="001679C0"/>
    <w:rsid w:val="00167DF6"/>
    <w:rsid w:val="00167F53"/>
    <w:rsid w:val="00170087"/>
    <w:rsid w:val="0017030B"/>
    <w:rsid w:val="001705D0"/>
    <w:rsid w:val="00170C82"/>
    <w:rsid w:val="00170CE1"/>
    <w:rsid w:val="001710B4"/>
    <w:rsid w:val="00171142"/>
    <w:rsid w:val="00171EB3"/>
    <w:rsid w:val="00171F1D"/>
    <w:rsid w:val="001722CD"/>
    <w:rsid w:val="001723A1"/>
    <w:rsid w:val="0017245A"/>
    <w:rsid w:val="00172460"/>
    <w:rsid w:val="00172A43"/>
    <w:rsid w:val="00172C0F"/>
    <w:rsid w:val="001731AD"/>
    <w:rsid w:val="001732EE"/>
    <w:rsid w:val="00173313"/>
    <w:rsid w:val="0017337C"/>
    <w:rsid w:val="001733C9"/>
    <w:rsid w:val="00173641"/>
    <w:rsid w:val="00173653"/>
    <w:rsid w:val="00173E0A"/>
    <w:rsid w:val="00174069"/>
    <w:rsid w:val="00174120"/>
    <w:rsid w:val="0017426A"/>
    <w:rsid w:val="00174391"/>
    <w:rsid w:val="001743F6"/>
    <w:rsid w:val="0017443E"/>
    <w:rsid w:val="0017452F"/>
    <w:rsid w:val="001745C4"/>
    <w:rsid w:val="001745F5"/>
    <w:rsid w:val="00174B56"/>
    <w:rsid w:val="00174C4D"/>
    <w:rsid w:val="00174D11"/>
    <w:rsid w:val="00174DBD"/>
    <w:rsid w:val="00174F27"/>
    <w:rsid w:val="00175299"/>
    <w:rsid w:val="00175366"/>
    <w:rsid w:val="001755D3"/>
    <w:rsid w:val="00175760"/>
    <w:rsid w:val="00175884"/>
    <w:rsid w:val="00175920"/>
    <w:rsid w:val="00175980"/>
    <w:rsid w:val="00175DB9"/>
    <w:rsid w:val="00175E13"/>
    <w:rsid w:val="001762F0"/>
    <w:rsid w:val="0017632A"/>
    <w:rsid w:val="0017662E"/>
    <w:rsid w:val="0017687A"/>
    <w:rsid w:val="00176C31"/>
    <w:rsid w:val="0017738C"/>
    <w:rsid w:val="00177722"/>
    <w:rsid w:val="00177AEC"/>
    <w:rsid w:val="00177C68"/>
    <w:rsid w:val="00177D46"/>
    <w:rsid w:val="00177DE6"/>
    <w:rsid w:val="00180361"/>
    <w:rsid w:val="0018041F"/>
    <w:rsid w:val="0018042E"/>
    <w:rsid w:val="00181287"/>
    <w:rsid w:val="001814FC"/>
    <w:rsid w:val="0018156D"/>
    <w:rsid w:val="00181846"/>
    <w:rsid w:val="00181A50"/>
    <w:rsid w:val="0018202B"/>
    <w:rsid w:val="001820CD"/>
    <w:rsid w:val="0018257E"/>
    <w:rsid w:val="001828A5"/>
    <w:rsid w:val="00182B85"/>
    <w:rsid w:val="00182BA5"/>
    <w:rsid w:val="00183124"/>
    <w:rsid w:val="001831B0"/>
    <w:rsid w:val="00183284"/>
    <w:rsid w:val="00183291"/>
    <w:rsid w:val="001837B4"/>
    <w:rsid w:val="001839A1"/>
    <w:rsid w:val="001839F1"/>
    <w:rsid w:val="00183B83"/>
    <w:rsid w:val="00183D64"/>
    <w:rsid w:val="00183E4D"/>
    <w:rsid w:val="00184014"/>
    <w:rsid w:val="001842B8"/>
    <w:rsid w:val="0018494B"/>
    <w:rsid w:val="00184991"/>
    <w:rsid w:val="00184AC5"/>
    <w:rsid w:val="00184B3D"/>
    <w:rsid w:val="00184B63"/>
    <w:rsid w:val="00184C2D"/>
    <w:rsid w:val="00185193"/>
    <w:rsid w:val="0018558A"/>
    <w:rsid w:val="001855A8"/>
    <w:rsid w:val="00185818"/>
    <w:rsid w:val="00185A7F"/>
    <w:rsid w:val="00185B22"/>
    <w:rsid w:val="00185B82"/>
    <w:rsid w:val="00185C28"/>
    <w:rsid w:val="00185CF0"/>
    <w:rsid w:val="00185EDB"/>
    <w:rsid w:val="00186179"/>
    <w:rsid w:val="00186232"/>
    <w:rsid w:val="00186243"/>
    <w:rsid w:val="001863CA"/>
    <w:rsid w:val="00186471"/>
    <w:rsid w:val="00186933"/>
    <w:rsid w:val="00186A23"/>
    <w:rsid w:val="00186A47"/>
    <w:rsid w:val="00186E8A"/>
    <w:rsid w:val="001873A7"/>
    <w:rsid w:val="0018792C"/>
    <w:rsid w:val="00187B65"/>
    <w:rsid w:val="0019005C"/>
    <w:rsid w:val="0019014D"/>
    <w:rsid w:val="0019018D"/>
    <w:rsid w:val="00190928"/>
    <w:rsid w:val="00190A54"/>
    <w:rsid w:val="00190A6E"/>
    <w:rsid w:val="00190AE7"/>
    <w:rsid w:val="00190B3B"/>
    <w:rsid w:val="00191A19"/>
    <w:rsid w:val="00192206"/>
    <w:rsid w:val="00192535"/>
    <w:rsid w:val="001925BA"/>
    <w:rsid w:val="001926A8"/>
    <w:rsid w:val="0019297D"/>
    <w:rsid w:val="00192A5D"/>
    <w:rsid w:val="00192B49"/>
    <w:rsid w:val="00192D76"/>
    <w:rsid w:val="00192DD1"/>
    <w:rsid w:val="001930D3"/>
    <w:rsid w:val="001931F2"/>
    <w:rsid w:val="001932E5"/>
    <w:rsid w:val="00193696"/>
    <w:rsid w:val="0019374F"/>
    <w:rsid w:val="0019377C"/>
    <w:rsid w:val="0019379E"/>
    <w:rsid w:val="00193F7F"/>
    <w:rsid w:val="001943EC"/>
    <w:rsid w:val="00194424"/>
    <w:rsid w:val="00194585"/>
    <w:rsid w:val="0019467D"/>
    <w:rsid w:val="0019479B"/>
    <w:rsid w:val="00194C34"/>
    <w:rsid w:val="00194D72"/>
    <w:rsid w:val="00194F92"/>
    <w:rsid w:val="001950A9"/>
    <w:rsid w:val="00195102"/>
    <w:rsid w:val="0019572F"/>
    <w:rsid w:val="00195B5C"/>
    <w:rsid w:val="00195B9C"/>
    <w:rsid w:val="001968AE"/>
    <w:rsid w:val="0019690A"/>
    <w:rsid w:val="00196C9E"/>
    <w:rsid w:val="00196FE8"/>
    <w:rsid w:val="0019701F"/>
    <w:rsid w:val="0019728E"/>
    <w:rsid w:val="0019731D"/>
    <w:rsid w:val="001974B8"/>
    <w:rsid w:val="00197513"/>
    <w:rsid w:val="001975E2"/>
    <w:rsid w:val="001977CC"/>
    <w:rsid w:val="00197996"/>
    <w:rsid w:val="001979AD"/>
    <w:rsid w:val="001A0042"/>
    <w:rsid w:val="001A02C4"/>
    <w:rsid w:val="001A11B1"/>
    <w:rsid w:val="001A125C"/>
    <w:rsid w:val="001A126E"/>
    <w:rsid w:val="001A166A"/>
    <w:rsid w:val="001A1999"/>
    <w:rsid w:val="001A1B54"/>
    <w:rsid w:val="001A1B87"/>
    <w:rsid w:val="001A1D7B"/>
    <w:rsid w:val="001A1DA0"/>
    <w:rsid w:val="001A1E8C"/>
    <w:rsid w:val="001A1EA4"/>
    <w:rsid w:val="001A1F67"/>
    <w:rsid w:val="001A2022"/>
    <w:rsid w:val="001A20D6"/>
    <w:rsid w:val="001A267B"/>
    <w:rsid w:val="001A303C"/>
    <w:rsid w:val="001A31C4"/>
    <w:rsid w:val="001A33C1"/>
    <w:rsid w:val="001A3549"/>
    <w:rsid w:val="001A35A2"/>
    <w:rsid w:val="001A376A"/>
    <w:rsid w:val="001A39A0"/>
    <w:rsid w:val="001A3D00"/>
    <w:rsid w:val="001A40E8"/>
    <w:rsid w:val="001A43A5"/>
    <w:rsid w:val="001A49D7"/>
    <w:rsid w:val="001A4C84"/>
    <w:rsid w:val="001A4DB8"/>
    <w:rsid w:val="001A4E2B"/>
    <w:rsid w:val="001A4EB3"/>
    <w:rsid w:val="001A4FA1"/>
    <w:rsid w:val="001A5183"/>
    <w:rsid w:val="001A5274"/>
    <w:rsid w:val="001A52D7"/>
    <w:rsid w:val="001A5743"/>
    <w:rsid w:val="001A58E9"/>
    <w:rsid w:val="001A59F6"/>
    <w:rsid w:val="001A5A75"/>
    <w:rsid w:val="001A5AD0"/>
    <w:rsid w:val="001A5C81"/>
    <w:rsid w:val="001A5DA2"/>
    <w:rsid w:val="001A5FC6"/>
    <w:rsid w:val="001A621F"/>
    <w:rsid w:val="001A684C"/>
    <w:rsid w:val="001A6F8D"/>
    <w:rsid w:val="001A703F"/>
    <w:rsid w:val="001A7343"/>
    <w:rsid w:val="001A76E1"/>
    <w:rsid w:val="001A7928"/>
    <w:rsid w:val="001A7C28"/>
    <w:rsid w:val="001A7D74"/>
    <w:rsid w:val="001A7DD7"/>
    <w:rsid w:val="001B0047"/>
    <w:rsid w:val="001B01B0"/>
    <w:rsid w:val="001B01FE"/>
    <w:rsid w:val="001B03C8"/>
    <w:rsid w:val="001B0813"/>
    <w:rsid w:val="001B0848"/>
    <w:rsid w:val="001B08A7"/>
    <w:rsid w:val="001B0A25"/>
    <w:rsid w:val="001B12D8"/>
    <w:rsid w:val="001B16E3"/>
    <w:rsid w:val="001B1936"/>
    <w:rsid w:val="001B1AFA"/>
    <w:rsid w:val="001B1C77"/>
    <w:rsid w:val="001B1DE2"/>
    <w:rsid w:val="001B23B1"/>
    <w:rsid w:val="001B259B"/>
    <w:rsid w:val="001B263B"/>
    <w:rsid w:val="001B26A7"/>
    <w:rsid w:val="001B2841"/>
    <w:rsid w:val="001B2ABD"/>
    <w:rsid w:val="001B2EB6"/>
    <w:rsid w:val="001B3344"/>
    <w:rsid w:val="001B3FCD"/>
    <w:rsid w:val="001B437F"/>
    <w:rsid w:val="001B4DF0"/>
    <w:rsid w:val="001B4E52"/>
    <w:rsid w:val="001B4FAE"/>
    <w:rsid w:val="001B5136"/>
    <w:rsid w:val="001B5772"/>
    <w:rsid w:val="001B5A1D"/>
    <w:rsid w:val="001B5E9D"/>
    <w:rsid w:val="001B61E9"/>
    <w:rsid w:val="001B676F"/>
    <w:rsid w:val="001B67CF"/>
    <w:rsid w:val="001B6CE1"/>
    <w:rsid w:val="001B6D92"/>
    <w:rsid w:val="001B6EB7"/>
    <w:rsid w:val="001B6FA1"/>
    <w:rsid w:val="001B72EB"/>
    <w:rsid w:val="001B79EC"/>
    <w:rsid w:val="001B7D60"/>
    <w:rsid w:val="001C013A"/>
    <w:rsid w:val="001C03B0"/>
    <w:rsid w:val="001C04BB"/>
    <w:rsid w:val="001C04D9"/>
    <w:rsid w:val="001C0DE5"/>
    <w:rsid w:val="001C0EFB"/>
    <w:rsid w:val="001C135C"/>
    <w:rsid w:val="001C154D"/>
    <w:rsid w:val="001C1856"/>
    <w:rsid w:val="001C1926"/>
    <w:rsid w:val="001C1C0C"/>
    <w:rsid w:val="001C1EA0"/>
    <w:rsid w:val="001C20B3"/>
    <w:rsid w:val="001C299B"/>
    <w:rsid w:val="001C2FB2"/>
    <w:rsid w:val="001C3470"/>
    <w:rsid w:val="001C370C"/>
    <w:rsid w:val="001C37D5"/>
    <w:rsid w:val="001C38AA"/>
    <w:rsid w:val="001C38EA"/>
    <w:rsid w:val="001C3C84"/>
    <w:rsid w:val="001C3FEE"/>
    <w:rsid w:val="001C4429"/>
    <w:rsid w:val="001C44B4"/>
    <w:rsid w:val="001C468F"/>
    <w:rsid w:val="001C471B"/>
    <w:rsid w:val="001C47E2"/>
    <w:rsid w:val="001C4D72"/>
    <w:rsid w:val="001C4EBE"/>
    <w:rsid w:val="001C5089"/>
    <w:rsid w:val="001C50FD"/>
    <w:rsid w:val="001C51B6"/>
    <w:rsid w:val="001C5826"/>
    <w:rsid w:val="001C5A95"/>
    <w:rsid w:val="001C5D52"/>
    <w:rsid w:val="001C60E6"/>
    <w:rsid w:val="001C61C7"/>
    <w:rsid w:val="001C61D0"/>
    <w:rsid w:val="001C6240"/>
    <w:rsid w:val="001C6785"/>
    <w:rsid w:val="001C67AD"/>
    <w:rsid w:val="001C6A3F"/>
    <w:rsid w:val="001C6B7C"/>
    <w:rsid w:val="001C6DD0"/>
    <w:rsid w:val="001C6F02"/>
    <w:rsid w:val="001C70B1"/>
    <w:rsid w:val="001C713C"/>
    <w:rsid w:val="001C7B43"/>
    <w:rsid w:val="001C7C26"/>
    <w:rsid w:val="001C7D6D"/>
    <w:rsid w:val="001C7F5E"/>
    <w:rsid w:val="001C7F8C"/>
    <w:rsid w:val="001C7FC4"/>
    <w:rsid w:val="001D0215"/>
    <w:rsid w:val="001D022A"/>
    <w:rsid w:val="001D0505"/>
    <w:rsid w:val="001D0729"/>
    <w:rsid w:val="001D0732"/>
    <w:rsid w:val="001D0C0C"/>
    <w:rsid w:val="001D1B2D"/>
    <w:rsid w:val="001D1DF2"/>
    <w:rsid w:val="001D1F18"/>
    <w:rsid w:val="001D20F1"/>
    <w:rsid w:val="001D2150"/>
    <w:rsid w:val="001D21F6"/>
    <w:rsid w:val="001D24E7"/>
    <w:rsid w:val="001D25CC"/>
    <w:rsid w:val="001D2812"/>
    <w:rsid w:val="001D2C5B"/>
    <w:rsid w:val="001D38DC"/>
    <w:rsid w:val="001D3952"/>
    <w:rsid w:val="001D3965"/>
    <w:rsid w:val="001D3AEE"/>
    <w:rsid w:val="001D3C74"/>
    <w:rsid w:val="001D3D20"/>
    <w:rsid w:val="001D3EC6"/>
    <w:rsid w:val="001D40D0"/>
    <w:rsid w:val="001D414D"/>
    <w:rsid w:val="001D419F"/>
    <w:rsid w:val="001D425F"/>
    <w:rsid w:val="001D5533"/>
    <w:rsid w:val="001D5A17"/>
    <w:rsid w:val="001D5E6A"/>
    <w:rsid w:val="001D630B"/>
    <w:rsid w:val="001D6499"/>
    <w:rsid w:val="001D6585"/>
    <w:rsid w:val="001D682B"/>
    <w:rsid w:val="001D6AB8"/>
    <w:rsid w:val="001D6C5D"/>
    <w:rsid w:val="001D6DEE"/>
    <w:rsid w:val="001D6F7A"/>
    <w:rsid w:val="001D70CB"/>
    <w:rsid w:val="001D7514"/>
    <w:rsid w:val="001D7818"/>
    <w:rsid w:val="001D782E"/>
    <w:rsid w:val="001D7A61"/>
    <w:rsid w:val="001D7AFA"/>
    <w:rsid w:val="001D7FE4"/>
    <w:rsid w:val="001E0049"/>
    <w:rsid w:val="001E00D1"/>
    <w:rsid w:val="001E03C4"/>
    <w:rsid w:val="001E041D"/>
    <w:rsid w:val="001E04B6"/>
    <w:rsid w:val="001E0596"/>
    <w:rsid w:val="001E077B"/>
    <w:rsid w:val="001E0850"/>
    <w:rsid w:val="001E088C"/>
    <w:rsid w:val="001E0CCF"/>
    <w:rsid w:val="001E0D04"/>
    <w:rsid w:val="001E0DC4"/>
    <w:rsid w:val="001E0DE6"/>
    <w:rsid w:val="001E1061"/>
    <w:rsid w:val="001E10C1"/>
    <w:rsid w:val="001E10FA"/>
    <w:rsid w:val="001E12EF"/>
    <w:rsid w:val="001E135F"/>
    <w:rsid w:val="001E136B"/>
    <w:rsid w:val="001E1657"/>
    <w:rsid w:val="001E1693"/>
    <w:rsid w:val="001E1A2E"/>
    <w:rsid w:val="001E1B78"/>
    <w:rsid w:val="001E1BD0"/>
    <w:rsid w:val="001E1C54"/>
    <w:rsid w:val="001E1CFB"/>
    <w:rsid w:val="001E1D07"/>
    <w:rsid w:val="001E1D46"/>
    <w:rsid w:val="001E1EA8"/>
    <w:rsid w:val="001E1EB0"/>
    <w:rsid w:val="001E22D6"/>
    <w:rsid w:val="001E23EA"/>
    <w:rsid w:val="001E25BD"/>
    <w:rsid w:val="001E3645"/>
    <w:rsid w:val="001E36FC"/>
    <w:rsid w:val="001E3A77"/>
    <w:rsid w:val="001E3AEE"/>
    <w:rsid w:val="001E3BAF"/>
    <w:rsid w:val="001E3C2C"/>
    <w:rsid w:val="001E3C5A"/>
    <w:rsid w:val="001E3E28"/>
    <w:rsid w:val="001E3EC9"/>
    <w:rsid w:val="001E40D3"/>
    <w:rsid w:val="001E40FA"/>
    <w:rsid w:val="001E4A97"/>
    <w:rsid w:val="001E4ABB"/>
    <w:rsid w:val="001E4BA0"/>
    <w:rsid w:val="001E4C21"/>
    <w:rsid w:val="001E4C46"/>
    <w:rsid w:val="001E4C8E"/>
    <w:rsid w:val="001E4D55"/>
    <w:rsid w:val="001E4E5F"/>
    <w:rsid w:val="001E4EF5"/>
    <w:rsid w:val="001E515F"/>
    <w:rsid w:val="001E5589"/>
    <w:rsid w:val="001E577F"/>
    <w:rsid w:val="001E5C5C"/>
    <w:rsid w:val="001E6206"/>
    <w:rsid w:val="001E62A4"/>
    <w:rsid w:val="001E62B9"/>
    <w:rsid w:val="001E64A3"/>
    <w:rsid w:val="001E6744"/>
    <w:rsid w:val="001E67E0"/>
    <w:rsid w:val="001E6898"/>
    <w:rsid w:val="001E6A06"/>
    <w:rsid w:val="001E6DAC"/>
    <w:rsid w:val="001E73A5"/>
    <w:rsid w:val="001E73C1"/>
    <w:rsid w:val="001E7783"/>
    <w:rsid w:val="001E7EAF"/>
    <w:rsid w:val="001E7FD9"/>
    <w:rsid w:val="001F012E"/>
    <w:rsid w:val="001F01F2"/>
    <w:rsid w:val="001F031B"/>
    <w:rsid w:val="001F061D"/>
    <w:rsid w:val="001F07FC"/>
    <w:rsid w:val="001F081B"/>
    <w:rsid w:val="001F0983"/>
    <w:rsid w:val="001F0CB4"/>
    <w:rsid w:val="001F14C5"/>
    <w:rsid w:val="001F14ED"/>
    <w:rsid w:val="001F1814"/>
    <w:rsid w:val="001F1870"/>
    <w:rsid w:val="001F1BC7"/>
    <w:rsid w:val="001F2A9E"/>
    <w:rsid w:val="001F2AAC"/>
    <w:rsid w:val="001F2CFA"/>
    <w:rsid w:val="001F2D2F"/>
    <w:rsid w:val="001F2F1A"/>
    <w:rsid w:val="001F3752"/>
    <w:rsid w:val="001F3A52"/>
    <w:rsid w:val="001F3A8F"/>
    <w:rsid w:val="001F3AD8"/>
    <w:rsid w:val="001F3BB0"/>
    <w:rsid w:val="001F3CFE"/>
    <w:rsid w:val="001F3F14"/>
    <w:rsid w:val="001F3F9B"/>
    <w:rsid w:val="001F4049"/>
    <w:rsid w:val="001F40CC"/>
    <w:rsid w:val="001F4168"/>
    <w:rsid w:val="001F4241"/>
    <w:rsid w:val="001F441E"/>
    <w:rsid w:val="001F482A"/>
    <w:rsid w:val="001F49A5"/>
    <w:rsid w:val="001F4CA8"/>
    <w:rsid w:val="001F4D17"/>
    <w:rsid w:val="001F4D8B"/>
    <w:rsid w:val="001F5267"/>
    <w:rsid w:val="001F5498"/>
    <w:rsid w:val="001F57D2"/>
    <w:rsid w:val="001F59E1"/>
    <w:rsid w:val="001F5D27"/>
    <w:rsid w:val="001F5DD4"/>
    <w:rsid w:val="001F5E10"/>
    <w:rsid w:val="001F66C4"/>
    <w:rsid w:val="001F6DB3"/>
    <w:rsid w:val="001F7043"/>
    <w:rsid w:val="001F73F5"/>
    <w:rsid w:val="001F7696"/>
    <w:rsid w:val="001F7ADA"/>
    <w:rsid w:val="001F7B46"/>
    <w:rsid w:val="001F7C3A"/>
    <w:rsid w:val="001F7F4E"/>
    <w:rsid w:val="002007C7"/>
    <w:rsid w:val="002008E0"/>
    <w:rsid w:val="002008E3"/>
    <w:rsid w:val="002008E6"/>
    <w:rsid w:val="00200B95"/>
    <w:rsid w:val="00200F77"/>
    <w:rsid w:val="00201408"/>
    <w:rsid w:val="0020146E"/>
    <w:rsid w:val="00201476"/>
    <w:rsid w:val="0020158C"/>
    <w:rsid w:val="002018E8"/>
    <w:rsid w:val="00201930"/>
    <w:rsid w:val="00201BF5"/>
    <w:rsid w:val="002020D4"/>
    <w:rsid w:val="00202125"/>
    <w:rsid w:val="002023C6"/>
    <w:rsid w:val="00202674"/>
    <w:rsid w:val="00202B75"/>
    <w:rsid w:val="002030A9"/>
    <w:rsid w:val="002030D7"/>
    <w:rsid w:val="002032E2"/>
    <w:rsid w:val="00203452"/>
    <w:rsid w:val="00203940"/>
    <w:rsid w:val="00203AAD"/>
    <w:rsid w:val="00203EE7"/>
    <w:rsid w:val="0020404D"/>
    <w:rsid w:val="00204113"/>
    <w:rsid w:val="0020412C"/>
    <w:rsid w:val="00204697"/>
    <w:rsid w:val="0020472D"/>
    <w:rsid w:val="00204776"/>
    <w:rsid w:val="00204ADF"/>
    <w:rsid w:val="00204B52"/>
    <w:rsid w:val="00204CE1"/>
    <w:rsid w:val="0020516E"/>
    <w:rsid w:val="002053BF"/>
    <w:rsid w:val="002056AE"/>
    <w:rsid w:val="0020587E"/>
    <w:rsid w:val="00205939"/>
    <w:rsid w:val="00205A32"/>
    <w:rsid w:val="00205DB4"/>
    <w:rsid w:val="0020605D"/>
    <w:rsid w:val="002063D5"/>
    <w:rsid w:val="002064E7"/>
    <w:rsid w:val="00206CB4"/>
    <w:rsid w:val="00206DE9"/>
    <w:rsid w:val="002074D3"/>
    <w:rsid w:val="00207693"/>
    <w:rsid w:val="002076C5"/>
    <w:rsid w:val="0020779B"/>
    <w:rsid w:val="0020779F"/>
    <w:rsid w:val="002079B6"/>
    <w:rsid w:val="00207A14"/>
    <w:rsid w:val="00207B19"/>
    <w:rsid w:val="00207B73"/>
    <w:rsid w:val="00207FCA"/>
    <w:rsid w:val="00210377"/>
    <w:rsid w:val="00210812"/>
    <w:rsid w:val="0021084F"/>
    <w:rsid w:val="00210B71"/>
    <w:rsid w:val="00211137"/>
    <w:rsid w:val="0021115C"/>
    <w:rsid w:val="00211DFA"/>
    <w:rsid w:val="00211E95"/>
    <w:rsid w:val="00211F89"/>
    <w:rsid w:val="00212315"/>
    <w:rsid w:val="0021287E"/>
    <w:rsid w:val="00212A6C"/>
    <w:rsid w:val="00212B67"/>
    <w:rsid w:val="00212C0C"/>
    <w:rsid w:val="00212D37"/>
    <w:rsid w:val="00212E34"/>
    <w:rsid w:val="00213310"/>
    <w:rsid w:val="002133F4"/>
    <w:rsid w:val="002137E0"/>
    <w:rsid w:val="0021398F"/>
    <w:rsid w:val="00213A14"/>
    <w:rsid w:val="00213C3B"/>
    <w:rsid w:val="00213E76"/>
    <w:rsid w:val="002145EA"/>
    <w:rsid w:val="00214900"/>
    <w:rsid w:val="00214A39"/>
    <w:rsid w:val="00214DE7"/>
    <w:rsid w:val="00214DEB"/>
    <w:rsid w:val="0021544C"/>
    <w:rsid w:val="0021545A"/>
    <w:rsid w:val="00215820"/>
    <w:rsid w:val="00215B3C"/>
    <w:rsid w:val="00215CA7"/>
    <w:rsid w:val="00215D3E"/>
    <w:rsid w:val="002165A7"/>
    <w:rsid w:val="002165D9"/>
    <w:rsid w:val="00216A91"/>
    <w:rsid w:val="00216B0D"/>
    <w:rsid w:val="002170EF"/>
    <w:rsid w:val="0021789D"/>
    <w:rsid w:val="00217AF4"/>
    <w:rsid w:val="00217B46"/>
    <w:rsid w:val="00217C50"/>
    <w:rsid w:val="00217EDA"/>
    <w:rsid w:val="00217EE8"/>
    <w:rsid w:val="00217F1B"/>
    <w:rsid w:val="00217F97"/>
    <w:rsid w:val="002201D7"/>
    <w:rsid w:val="00220617"/>
    <w:rsid w:val="0022079E"/>
    <w:rsid w:val="00220988"/>
    <w:rsid w:val="00220A41"/>
    <w:rsid w:val="00220BD5"/>
    <w:rsid w:val="00220C46"/>
    <w:rsid w:val="00220D0D"/>
    <w:rsid w:val="0022112C"/>
    <w:rsid w:val="00221272"/>
    <w:rsid w:val="00221505"/>
    <w:rsid w:val="0022187A"/>
    <w:rsid w:val="002218FE"/>
    <w:rsid w:val="00221C85"/>
    <w:rsid w:val="002221F6"/>
    <w:rsid w:val="002227D2"/>
    <w:rsid w:val="00222B4F"/>
    <w:rsid w:val="00222F70"/>
    <w:rsid w:val="00223051"/>
    <w:rsid w:val="00223084"/>
    <w:rsid w:val="0022373F"/>
    <w:rsid w:val="00223746"/>
    <w:rsid w:val="00223A22"/>
    <w:rsid w:val="00223B5C"/>
    <w:rsid w:val="00223D33"/>
    <w:rsid w:val="00223D4B"/>
    <w:rsid w:val="00223E97"/>
    <w:rsid w:val="00223F8D"/>
    <w:rsid w:val="00223FE7"/>
    <w:rsid w:val="002240B8"/>
    <w:rsid w:val="00224B04"/>
    <w:rsid w:val="00225160"/>
    <w:rsid w:val="00225237"/>
    <w:rsid w:val="00225380"/>
    <w:rsid w:val="002255A6"/>
    <w:rsid w:val="00225616"/>
    <w:rsid w:val="002258C4"/>
    <w:rsid w:val="00225934"/>
    <w:rsid w:val="002259D1"/>
    <w:rsid w:val="00225C91"/>
    <w:rsid w:val="002260B6"/>
    <w:rsid w:val="00226252"/>
    <w:rsid w:val="0022647A"/>
    <w:rsid w:val="002264C0"/>
    <w:rsid w:val="0022650F"/>
    <w:rsid w:val="00226748"/>
    <w:rsid w:val="002267FB"/>
    <w:rsid w:val="0022695F"/>
    <w:rsid w:val="0022696E"/>
    <w:rsid w:val="00226B52"/>
    <w:rsid w:val="00226FF5"/>
    <w:rsid w:val="002270ED"/>
    <w:rsid w:val="002271F2"/>
    <w:rsid w:val="00227200"/>
    <w:rsid w:val="002272E5"/>
    <w:rsid w:val="00227587"/>
    <w:rsid w:val="0022762B"/>
    <w:rsid w:val="00227665"/>
    <w:rsid w:val="00227A0E"/>
    <w:rsid w:val="00227B77"/>
    <w:rsid w:val="00227E16"/>
    <w:rsid w:val="00230677"/>
    <w:rsid w:val="00230951"/>
    <w:rsid w:val="00230A07"/>
    <w:rsid w:val="00230CD2"/>
    <w:rsid w:val="00230DF9"/>
    <w:rsid w:val="00230EB5"/>
    <w:rsid w:val="002310AA"/>
    <w:rsid w:val="0023140B"/>
    <w:rsid w:val="0023161F"/>
    <w:rsid w:val="00231EEC"/>
    <w:rsid w:val="00231F67"/>
    <w:rsid w:val="00231F97"/>
    <w:rsid w:val="002322AB"/>
    <w:rsid w:val="0023231B"/>
    <w:rsid w:val="002325DD"/>
    <w:rsid w:val="0023261F"/>
    <w:rsid w:val="00232D41"/>
    <w:rsid w:val="00232E5C"/>
    <w:rsid w:val="00233114"/>
    <w:rsid w:val="00233322"/>
    <w:rsid w:val="002337BA"/>
    <w:rsid w:val="00233958"/>
    <w:rsid w:val="00234182"/>
    <w:rsid w:val="0023459E"/>
    <w:rsid w:val="002345B6"/>
    <w:rsid w:val="002345CE"/>
    <w:rsid w:val="0023492C"/>
    <w:rsid w:val="002349D0"/>
    <w:rsid w:val="00234BB5"/>
    <w:rsid w:val="00234CAF"/>
    <w:rsid w:val="00234DAD"/>
    <w:rsid w:val="00234E49"/>
    <w:rsid w:val="00234E98"/>
    <w:rsid w:val="0023521A"/>
    <w:rsid w:val="002356AF"/>
    <w:rsid w:val="00235773"/>
    <w:rsid w:val="00235853"/>
    <w:rsid w:val="002358B8"/>
    <w:rsid w:val="00235AB2"/>
    <w:rsid w:val="00235BE4"/>
    <w:rsid w:val="00235E2D"/>
    <w:rsid w:val="00236D51"/>
    <w:rsid w:val="00237554"/>
    <w:rsid w:val="00237B1E"/>
    <w:rsid w:val="00237D01"/>
    <w:rsid w:val="00237EDE"/>
    <w:rsid w:val="00240013"/>
    <w:rsid w:val="00240030"/>
    <w:rsid w:val="00240453"/>
    <w:rsid w:val="00240AC9"/>
    <w:rsid w:val="00240D7A"/>
    <w:rsid w:val="00240F49"/>
    <w:rsid w:val="002410BB"/>
    <w:rsid w:val="00241109"/>
    <w:rsid w:val="00241312"/>
    <w:rsid w:val="0024137B"/>
    <w:rsid w:val="00241733"/>
    <w:rsid w:val="00241923"/>
    <w:rsid w:val="00241949"/>
    <w:rsid w:val="00241969"/>
    <w:rsid w:val="00241E12"/>
    <w:rsid w:val="00241E17"/>
    <w:rsid w:val="00241FAA"/>
    <w:rsid w:val="00242203"/>
    <w:rsid w:val="00242277"/>
    <w:rsid w:val="0024227F"/>
    <w:rsid w:val="00242323"/>
    <w:rsid w:val="00242A88"/>
    <w:rsid w:val="00242BCD"/>
    <w:rsid w:val="00242EFE"/>
    <w:rsid w:val="002433A4"/>
    <w:rsid w:val="002436B7"/>
    <w:rsid w:val="0024374C"/>
    <w:rsid w:val="00243F85"/>
    <w:rsid w:val="00244855"/>
    <w:rsid w:val="00244BB9"/>
    <w:rsid w:val="00244CA7"/>
    <w:rsid w:val="00244CC9"/>
    <w:rsid w:val="002453B3"/>
    <w:rsid w:val="002454F2"/>
    <w:rsid w:val="0024557C"/>
    <w:rsid w:val="002459C3"/>
    <w:rsid w:val="00245FAF"/>
    <w:rsid w:val="00246089"/>
    <w:rsid w:val="00246434"/>
    <w:rsid w:val="002468AE"/>
    <w:rsid w:val="00246985"/>
    <w:rsid w:val="00246A24"/>
    <w:rsid w:val="00246BEE"/>
    <w:rsid w:val="00246BFA"/>
    <w:rsid w:val="00246C0A"/>
    <w:rsid w:val="00246C28"/>
    <w:rsid w:val="00246C5D"/>
    <w:rsid w:val="00246DCA"/>
    <w:rsid w:val="0024703B"/>
    <w:rsid w:val="00247198"/>
    <w:rsid w:val="00247394"/>
    <w:rsid w:val="002476F0"/>
    <w:rsid w:val="00247725"/>
    <w:rsid w:val="00247745"/>
    <w:rsid w:val="00247935"/>
    <w:rsid w:val="002500D8"/>
    <w:rsid w:val="00250A1B"/>
    <w:rsid w:val="00250AE1"/>
    <w:rsid w:val="00250BA5"/>
    <w:rsid w:val="00250D87"/>
    <w:rsid w:val="00250EFE"/>
    <w:rsid w:val="00250F67"/>
    <w:rsid w:val="00250FA3"/>
    <w:rsid w:val="002510F1"/>
    <w:rsid w:val="00251258"/>
    <w:rsid w:val="00251261"/>
    <w:rsid w:val="002516A0"/>
    <w:rsid w:val="002517E4"/>
    <w:rsid w:val="00251AC6"/>
    <w:rsid w:val="002520A1"/>
    <w:rsid w:val="002524B9"/>
    <w:rsid w:val="002525CB"/>
    <w:rsid w:val="00252842"/>
    <w:rsid w:val="00252B65"/>
    <w:rsid w:val="00252BA8"/>
    <w:rsid w:val="00252BC1"/>
    <w:rsid w:val="00252F6C"/>
    <w:rsid w:val="002530E0"/>
    <w:rsid w:val="002531BC"/>
    <w:rsid w:val="0025347B"/>
    <w:rsid w:val="002534C5"/>
    <w:rsid w:val="0025359B"/>
    <w:rsid w:val="002536B4"/>
    <w:rsid w:val="00253B94"/>
    <w:rsid w:val="00253C7C"/>
    <w:rsid w:val="00253EAA"/>
    <w:rsid w:val="00253EB6"/>
    <w:rsid w:val="00254016"/>
    <w:rsid w:val="002542D9"/>
    <w:rsid w:val="00254419"/>
    <w:rsid w:val="00254703"/>
    <w:rsid w:val="0025482D"/>
    <w:rsid w:val="00254906"/>
    <w:rsid w:val="00254B90"/>
    <w:rsid w:val="00254D9D"/>
    <w:rsid w:val="00254E48"/>
    <w:rsid w:val="00254F18"/>
    <w:rsid w:val="00255733"/>
    <w:rsid w:val="00255B37"/>
    <w:rsid w:val="00255E3D"/>
    <w:rsid w:val="00255E79"/>
    <w:rsid w:val="00255E95"/>
    <w:rsid w:val="0025602B"/>
    <w:rsid w:val="002560B1"/>
    <w:rsid w:val="00256195"/>
    <w:rsid w:val="002569B8"/>
    <w:rsid w:val="00256DB3"/>
    <w:rsid w:val="00256F98"/>
    <w:rsid w:val="00257567"/>
    <w:rsid w:val="002577A1"/>
    <w:rsid w:val="00257A4A"/>
    <w:rsid w:val="00257CDE"/>
    <w:rsid w:val="00257DCB"/>
    <w:rsid w:val="00257F3D"/>
    <w:rsid w:val="00260019"/>
    <w:rsid w:val="00260121"/>
    <w:rsid w:val="002602CF"/>
    <w:rsid w:val="0026035A"/>
    <w:rsid w:val="00260502"/>
    <w:rsid w:val="00260A66"/>
    <w:rsid w:val="002613AC"/>
    <w:rsid w:val="002613D3"/>
    <w:rsid w:val="002613E5"/>
    <w:rsid w:val="002614BE"/>
    <w:rsid w:val="0026189C"/>
    <w:rsid w:val="002624FD"/>
    <w:rsid w:val="002627B2"/>
    <w:rsid w:val="0026297E"/>
    <w:rsid w:val="00262BE1"/>
    <w:rsid w:val="00262CC3"/>
    <w:rsid w:val="00262CC7"/>
    <w:rsid w:val="00262D44"/>
    <w:rsid w:val="00262D78"/>
    <w:rsid w:val="00262DB3"/>
    <w:rsid w:val="00263072"/>
    <w:rsid w:val="0026324F"/>
    <w:rsid w:val="002634A8"/>
    <w:rsid w:val="002635B6"/>
    <w:rsid w:val="002635BC"/>
    <w:rsid w:val="00263616"/>
    <w:rsid w:val="00263C26"/>
    <w:rsid w:val="00263DCA"/>
    <w:rsid w:val="00263EC8"/>
    <w:rsid w:val="00263F8F"/>
    <w:rsid w:val="00264323"/>
    <w:rsid w:val="00264C86"/>
    <w:rsid w:val="002654E8"/>
    <w:rsid w:val="002656ED"/>
    <w:rsid w:val="0026577D"/>
    <w:rsid w:val="00265E16"/>
    <w:rsid w:val="00265F85"/>
    <w:rsid w:val="00266211"/>
    <w:rsid w:val="00266B1A"/>
    <w:rsid w:val="00266D15"/>
    <w:rsid w:val="00266D41"/>
    <w:rsid w:val="00266DD7"/>
    <w:rsid w:val="00267F10"/>
    <w:rsid w:val="0027015C"/>
    <w:rsid w:val="0027023B"/>
    <w:rsid w:val="00270481"/>
    <w:rsid w:val="002704AB"/>
    <w:rsid w:val="002707C1"/>
    <w:rsid w:val="00270C2F"/>
    <w:rsid w:val="00271199"/>
    <w:rsid w:val="00271309"/>
    <w:rsid w:val="00271532"/>
    <w:rsid w:val="00271555"/>
    <w:rsid w:val="00271872"/>
    <w:rsid w:val="00271F1A"/>
    <w:rsid w:val="002728DA"/>
    <w:rsid w:val="00272FBE"/>
    <w:rsid w:val="00272FCB"/>
    <w:rsid w:val="00273260"/>
    <w:rsid w:val="002738C6"/>
    <w:rsid w:val="00273A36"/>
    <w:rsid w:val="00273BA7"/>
    <w:rsid w:val="00273BDB"/>
    <w:rsid w:val="00273C71"/>
    <w:rsid w:val="00273D8A"/>
    <w:rsid w:val="00273D8C"/>
    <w:rsid w:val="00274673"/>
    <w:rsid w:val="002746AC"/>
    <w:rsid w:val="002753A9"/>
    <w:rsid w:val="00275636"/>
    <w:rsid w:val="002758B0"/>
    <w:rsid w:val="00275AE4"/>
    <w:rsid w:val="00275F1C"/>
    <w:rsid w:val="002760C5"/>
    <w:rsid w:val="00276186"/>
    <w:rsid w:val="0027625C"/>
    <w:rsid w:val="0027663F"/>
    <w:rsid w:val="00276793"/>
    <w:rsid w:val="00276CE4"/>
    <w:rsid w:val="00276D3A"/>
    <w:rsid w:val="002778B7"/>
    <w:rsid w:val="002778F8"/>
    <w:rsid w:val="00277A22"/>
    <w:rsid w:val="00277B6E"/>
    <w:rsid w:val="00277C7E"/>
    <w:rsid w:val="002800DF"/>
    <w:rsid w:val="002804A8"/>
    <w:rsid w:val="00280848"/>
    <w:rsid w:val="00280AB9"/>
    <w:rsid w:val="00280BFE"/>
    <w:rsid w:val="00280DE9"/>
    <w:rsid w:val="00281D4D"/>
    <w:rsid w:val="00281F5C"/>
    <w:rsid w:val="0028205A"/>
    <w:rsid w:val="00282198"/>
    <w:rsid w:val="00282827"/>
    <w:rsid w:val="00282D57"/>
    <w:rsid w:val="00282ED9"/>
    <w:rsid w:val="00282F7E"/>
    <w:rsid w:val="00282FF3"/>
    <w:rsid w:val="00283332"/>
    <w:rsid w:val="00283684"/>
    <w:rsid w:val="002836D2"/>
    <w:rsid w:val="002837D6"/>
    <w:rsid w:val="00283812"/>
    <w:rsid w:val="00283B46"/>
    <w:rsid w:val="00283F52"/>
    <w:rsid w:val="00283FAF"/>
    <w:rsid w:val="00284291"/>
    <w:rsid w:val="002843E1"/>
    <w:rsid w:val="00284665"/>
    <w:rsid w:val="00284938"/>
    <w:rsid w:val="002849F2"/>
    <w:rsid w:val="00284D04"/>
    <w:rsid w:val="00284F25"/>
    <w:rsid w:val="00285366"/>
    <w:rsid w:val="00285C27"/>
    <w:rsid w:val="00285D94"/>
    <w:rsid w:val="00285F20"/>
    <w:rsid w:val="0028629A"/>
    <w:rsid w:val="002867E5"/>
    <w:rsid w:val="00286C0A"/>
    <w:rsid w:val="0028702C"/>
    <w:rsid w:val="0028730B"/>
    <w:rsid w:val="00287346"/>
    <w:rsid w:val="002873D9"/>
    <w:rsid w:val="00287DE8"/>
    <w:rsid w:val="00287E1F"/>
    <w:rsid w:val="00287EB5"/>
    <w:rsid w:val="0029014E"/>
    <w:rsid w:val="00290344"/>
    <w:rsid w:val="00290586"/>
    <w:rsid w:val="002905CC"/>
    <w:rsid w:val="002906A9"/>
    <w:rsid w:val="002906B0"/>
    <w:rsid w:val="0029098F"/>
    <w:rsid w:val="00290A60"/>
    <w:rsid w:val="00290B67"/>
    <w:rsid w:val="00290D20"/>
    <w:rsid w:val="00290EFD"/>
    <w:rsid w:val="002913E9"/>
    <w:rsid w:val="002914DF"/>
    <w:rsid w:val="002917D8"/>
    <w:rsid w:val="00291E09"/>
    <w:rsid w:val="00292349"/>
    <w:rsid w:val="0029259F"/>
    <w:rsid w:val="002925AE"/>
    <w:rsid w:val="00292727"/>
    <w:rsid w:val="00292B3F"/>
    <w:rsid w:val="00292BD5"/>
    <w:rsid w:val="00292FB7"/>
    <w:rsid w:val="00293045"/>
    <w:rsid w:val="0029349C"/>
    <w:rsid w:val="0029361F"/>
    <w:rsid w:val="00293697"/>
    <w:rsid w:val="002936AC"/>
    <w:rsid w:val="00293711"/>
    <w:rsid w:val="00293792"/>
    <w:rsid w:val="002937EE"/>
    <w:rsid w:val="00293877"/>
    <w:rsid w:val="00293956"/>
    <w:rsid w:val="00293C49"/>
    <w:rsid w:val="00293E16"/>
    <w:rsid w:val="00293EF3"/>
    <w:rsid w:val="0029414F"/>
    <w:rsid w:val="002945A0"/>
    <w:rsid w:val="002947D7"/>
    <w:rsid w:val="00294CEB"/>
    <w:rsid w:val="00294DA7"/>
    <w:rsid w:val="00294F81"/>
    <w:rsid w:val="002950CD"/>
    <w:rsid w:val="0029539D"/>
    <w:rsid w:val="002954F7"/>
    <w:rsid w:val="0029551B"/>
    <w:rsid w:val="0029572F"/>
    <w:rsid w:val="0029583D"/>
    <w:rsid w:val="002959BC"/>
    <w:rsid w:val="00295D34"/>
    <w:rsid w:val="00295DDA"/>
    <w:rsid w:val="00295F58"/>
    <w:rsid w:val="0029665A"/>
    <w:rsid w:val="0029692A"/>
    <w:rsid w:val="00296D7C"/>
    <w:rsid w:val="00296F98"/>
    <w:rsid w:val="0029729A"/>
    <w:rsid w:val="002973A7"/>
    <w:rsid w:val="0029761E"/>
    <w:rsid w:val="00297647"/>
    <w:rsid w:val="00297714"/>
    <w:rsid w:val="002978FC"/>
    <w:rsid w:val="00297988"/>
    <w:rsid w:val="00297A1B"/>
    <w:rsid w:val="00297A41"/>
    <w:rsid w:val="00297DC4"/>
    <w:rsid w:val="00297DDA"/>
    <w:rsid w:val="002A01BF"/>
    <w:rsid w:val="002A07AF"/>
    <w:rsid w:val="002A08F7"/>
    <w:rsid w:val="002A0DB8"/>
    <w:rsid w:val="002A156D"/>
    <w:rsid w:val="002A16D8"/>
    <w:rsid w:val="002A176B"/>
    <w:rsid w:val="002A1CEC"/>
    <w:rsid w:val="002A23C2"/>
    <w:rsid w:val="002A2B9A"/>
    <w:rsid w:val="002A2E87"/>
    <w:rsid w:val="002A30EA"/>
    <w:rsid w:val="002A31AC"/>
    <w:rsid w:val="002A31FA"/>
    <w:rsid w:val="002A32A9"/>
    <w:rsid w:val="002A3484"/>
    <w:rsid w:val="002A383F"/>
    <w:rsid w:val="002A3ADB"/>
    <w:rsid w:val="002A3B05"/>
    <w:rsid w:val="002A3BAE"/>
    <w:rsid w:val="002A4438"/>
    <w:rsid w:val="002A45FE"/>
    <w:rsid w:val="002A5428"/>
    <w:rsid w:val="002A54AD"/>
    <w:rsid w:val="002A558A"/>
    <w:rsid w:val="002A560E"/>
    <w:rsid w:val="002A5814"/>
    <w:rsid w:val="002A59A9"/>
    <w:rsid w:val="002A5ABC"/>
    <w:rsid w:val="002A5C09"/>
    <w:rsid w:val="002A5D7A"/>
    <w:rsid w:val="002A6845"/>
    <w:rsid w:val="002A6A20"/>
    <w:rsid w:val="002A6A50"/>
    <w:rsid w:val="002A6D5C"/>
    <w:rsid w:val="002A6D91"/>
    <w:rsid w:val="002A6FB4"/>
    <w:rsid w:val="002A74BD"/>
    <w:rsid w:val="002A76FC"/>
    <w:rsid w:val="002A7954"/>
    <w:rsid w:val="002A79EB"/>
    <w:rsid w:val="002A7C3E"/>
    <w:rsid w:val="002B0234"/>
    <w:rsid w:val="002B02BE"/>
    <w:rsid w:val="002B031B"/>
    <w:rsid w:val="002B05CD"/>
    <w:rsid w:val="002B072C"/>
    <w:rsid w:val="002B0B76"/>
    <w:rsid w:val="002B0FF5"/>
    <w:rsid w:val="002B11D8"/>
    <w:rsid w:val="002B16D8"/>
    <w:rsid w:val="002B18A0"/>
    <w:rsid w:val="002B1C5D"/>
    <w:rsid w:val="002B1E5A"/>
    <w:rsid w:val="002B1F68"/>
    <w:rsid w:val="002B2146"/>
    <w:rsid w:val="002B2394"/>
    <w:rsid w:val="002B28A1"/>
    <w:rsid w:val="002B28DE"/>
    <w:rsid w:val="002B2AFD"/>
    <w:rsid w:val="002B2D25"/>
    <w:rsid w:val="002B2E09"/>
    <w:rsid w:val="002B388C"/>
    <w:rsid w:val="002B3BAE"/>
    <w:rsid w:val="002B3F2B"/>
    <w:rsid w:val="002B4111"/>
    <w:rsid w:val="002B4142"/>
    <w:rsid w:val="002B44C8"/>
    <w:rsid w:val="002B4505"/>
    <w:rsid w:val="002B4A24"/>
    <w:rsid w:val="002B4AA7"/>
    <w:rsid w:val="002B4C85"/>
    <w:rsid w:val="002B4E2C"/>
    <w:rsid w:val="002B5051"/>
    <w:rsid w:val="002B50B9"/>
    <w:rsid w:val="002B50BC"/>
    <w:rsid w:val="002B525B"/>
    <w:rsid w:val="002B54D4"/>
    <w:rsid w:val="002B56BB"/>
    <w:rsid w:val="002B57C7"/>
    <w:rsid w:val="002B5856"/>
    <w:rsid w:val="002B5931"/>
    <w:rsid w:val="002B5AE4"/>
    <w:rsid w:val="002B5BD9"/>
    <w:rsid w:val="002B5D5C"/>
    <w:rsid w:val="002B601A"/>
    <w:rsid w:val="002B6218"/>
    <w:rsid w:val="002B6B45"/>
    <w:rsid w:val="002B6F73"/>
    <w:rsid w:val="002B6FD9"/>
    <w:rsid w:val="002B6FEC"/>
    <w:rsid w:val="002B75A2"/>
    <w:rsid w:val="002B76E0"/>
    <w:rsid w:val="002B7BE6"/>
    <w:rsid w:val="002B7CF5"/>
    <w:rsid w:val="002B7EC9"/>
    <w:rsid w:val="002C018F"/>
    <w:rsid w:val="002C0290"/>
    <w:rsid w:val="002C0336"/>
    <w:rsid w:val="002C0602"/>
    <w:rsid w:val="002C0A55"/>
    <w:rsid w:val="002C0AF3"/>
    <w:rsid w:val="002C0CA9"/>
    <w:rsid w:val="002C0DE6"/>
    <w:rsid w:val="002C0E8C"/>
    <w:rsid w:val="002C0EB2"/>
    <w:rsid w:val="002C1BB8"/>
    <w:rsid w:val="002C1C08"/>
    <w:rsid w:val="002C21C0"/>
    <w:rsid w:val="002C2366"/>
    <w:rsid w:val="002C2428"/>
    <w:rsid w:val="002C253D"/>
    <w:rsid w:val="002C28B9"/>
    <w:rsid w:val="002C2969"/>
    <w:rsid w:val="002C2B09"/>
    <w:rsid w:val="002C2B42"/>
    <w:rsid w:val="002C2D06"/>
    <w:rsid w:val="002C2D10"/>
    <w:rsid w:val="002C354B"/>
    <w:rsid w:val="002C36DB"/>
    <w:rsid w:val="002C394F"/>
    <w:rsid w:val="002C3A84"/>
    <w:rsid w:val="002C3AAF"/>
    <w:rsid w:val="002C3B1C"/>
    <w:rsid w:val="002C3B3C"/>
    <w:rsid w:val="002C3D1A"/>
    <w:rsid w:val="002C4099"/>
    <w:rsid w:val="002C4194"/>
    <w:rsid w:val="002C43F6"/>
    <w:rsid w:val="002C448A"/>
    <w:rsid w:val="002C466F"/>
    <w:rsid w:val="002C46A2"/>
    <w:rsid w:val="002C4803"/>
    <w:rsid w:val="002C4AC8"/>
    <w:rsid w:val="002C4D0F"/>
    <w:rsid w:val="002C5303"/>
    <w:rsid w:val="002C5360"/>
    <w:rsid w:val="002C5644"/>
    <w:rsid w:val="002C5C55"/>
    <w:rsid w:val="002C5F3B"/>
    <w:rsid w:val="002C5FD2"/>
    <w:rsid w:val="002C60AA"/>
    <w:rsid w:val="002C60E0"/>
    <w:rsid w:val="002C6125"/>
    <w:rsid w:val="002C62B5"/>
    <w:rsid w:val="002C66FF"/>
    <w:rsid w:val="002C67DC"/>
    <w:rsid w:val="002C6E06"/>
    <w:rsid w:val="002C6FAA"/>
    <w:rsid w:val="002C733E"/>
    <w:rsid w:val="002C74D2"/>
    <w:rsid w:val="002C7B19"/>
    <w:rsid w:val="002C7D2E"/>
    <w:rsid w:val="002C7DAE"/>
    <w:rsid w:val="002C7E30"/>
    <w:rsid w:val="002C7F2F"/>
    <w:rsid w:val="002C7FC7"/>
    <w:rsid w:val="002D0454"/>
    <w:rsid w:val="002D0A0B"/>
    <w:rsid w:val="002D0BAE"/>
    <w:rsid w:val="002D0F48"/>
    <w:rsid w:val="002D0F5A"/>
    <w:rsid w:val="002D14B2"/>
    <w:rsid w:val="002D186C"/>
    <w:rsid w:val="002D1A9A"/>
    <w:rsid w:val="002D1B32"/>
    <w:rsid w:val="002D1FDA"/>
    <w:rsid w:val="002D24EF"/>
    <w:rsid w:val="002D25C0"/>
    <w:rsid w:val="002D2833"/>
    <w:rsid w:val="002D28D8"/>
    <w:rsid w:val="002D28E6"/>
    <w:rsid w:val="002D2B4E"/>
    <w:rsid w:val="002D2BBF"/>
    <w:rsid w:val="002D2CA4"/>
    <w:rsid w:val="002D2F75"/>
    <w:rsid w:val="002D3160"/>
    <w:rsid w:val="002D32E5"/>
    <w:rsid w:val="002D3634"/>
    <w:rsid w:val="002D3647"/>
    <w:rsid w:val="002D3828"/>
    <w:rsid w:val="002D3C86"/>
    <w:rsid w:val="002D42C2"/>
    <w:rsid w:val="002D4582"/>
    <w:rsid w:val="002D4746"/>
    <w:rsid w:val="002D497B"/>
    <w:rsid w:val="002D4AFD"/>
    <w:rsid w:val="002D4B2E"/>
    <w:rsid w:val="002D503F"/>
    <w:rsid w:val="002D5184"/>
    <w:rsid w:val="002D5257"/>
    <w:rsid w:val="002D5460"/>
    <w:rsid w:val="002D554B"/>
    <w:rsid w:val="002D555E"/>
    <w:rsid w:val="002D589E"/>
    <w:rsid w:val="002D5CA1"/>
    <w:rsid w:val="002D5E90"/>
    <w:rsid w:val="002D634C"/>
    <w:rsid w:val="002D6377"/>
    <w:rsid w:val="002D6A19"/>
    <w:rsid w:val="002D6DD2"/>
    <w:rsid w:val="002D6EF4"/>
    <w:rsid w:val="002D6F30"/>
    <w:rsid w:val="002D70B8"/>
    <w:rsid w:val="002D7394"/>
    <w:rsid w:val="002D7BB3"/>
    <w:rsid w:val="002D7D0A"/>
    <w:rsid w:val="002D7D81"/>
    <w:rsid w:val="002E014B"/>
    <w:rsid w:val="002E0345"/>
    <w:rsid w:val="002E0385"/>
    <w:rsid w:val="002E0468"/>
    <w:rsid w:val="002E04BC"/>
    <w:rsid w:val="002E0A72"/>
    <w:rsid w:val="002E0DA3"/>
    <w:rsid w:val="002E0ED0"/>
    <w:rsid w:val="002E1132"/>
    <w:rsid w:val="002E1912"/>
    <w:rsid w:val="002E1940"/>
    <w:rsid w:val="002E1A87"/>
    <w:rsid w:val="002E1D68"/>
    <w:rsid w:val="002E1E27"/>
    <w:rsid w:val="002E21E5"/>
    <w:rsid w:val="002E2229"/>
    <w:rsid w:val="002E22C3"/>
    <w:rsid w:val="002E29D6"/>
    <w:rsid w:val="002E2E3E"/>
    <w:rsid w:val="002E2E99"/>
    <w:rsid w:val="002E321C"/>
    <w:rsid w:val="002E3524"/>
    <w:rsid w:val="002E3586"/>
    <w:rsid w:val="002E371F"/>
    <w:rsid w:val="002E38B7"/>
    <w:rsid w:val="002E3A89"/>
    <w:rsid w:val="002E3D2A"/>
    <w:rsid w:val="002E3F8C"/>
    <w:rsid w:val="002E4231"/>
    <w:rsid w:val="002E443E"/>
    <w:rsid w:val="002E4633"/>
    <w:rsid w:val="002E4FE1"/>
    <w:rsid w:val="002E5079"/>
    <w:rsid w:val="002E5665"/>
    <w:rsid w:val="002E5793"/>
    <w:rsid w:val="002E5A3B"/>
    <w:rsid w:val="002E5A71"/>
    <w:rsid w:val="002E5D6F"/>
    <w:rsid w:val="002E6082"/>
    <w:rsid w:val="002E60EC"/>
    <w:rsid w:val="002E6574"/>
    <w:rsid w:val="002E6902"/>
    <w:rsid w:val="002E6969"/>
    <w:rsid w:val="002E6A98"/>
    <w:rsid w:val="002E6F05"/>
    <w:rsid w:val="002E7053"/>
    <w:rsid w:val="002E751E"/>
    <w:rsid w:val="002E79B7"/>
    <w:rsid w:val="002E7B01"/>
    <w:rsid w:val="002E7CFD"/>
    <w:rsid w:val="002F00BB"/>
    <w:rsid w:val="002F0306"/>
    <w:rsid w:val="002F069C"/>
    <w:rsid w:val="002F0880"/>
    <w:rsid w:val="002F0A45"/>
    <w:rsid w:val="002F0AA2"/>
    <w:rsid w:val="002F0BBF"/>
    <w:rsid w:val="002F0DD5"/>
    <w:rsid w:val="002F0E0F"/>
    <w:rsid w:val="002F0FCF"/>
    <w:rsid w:val="002F0FE1"/>
    <w:rsid w:val="002F12D6"/>
    <w:rsid w:val="002F13CC"/>
    <w:rsid w:val="002F1B29"/>
    <w:rsid w:val="002F202D"/>
    <w:rsid w:val="002F208A"/>
    <w:rsid w:val="002F239D"/>
    <w:rsid w:val="002F24D1"/>
    <w:rsid w:val="002F2733"/>
    <w:rsid w:val="002F2CB8"/>
    <w:rsid w:val="002F2E93"/>
    <w:rsid w:val="002F3051"/>
    <w:rsid w:val="002F3114"/>
    <w:rsid w:val="002F31D4"/>
    <w:rsid w:val="002F3527"/>
    <w:rsid w:val="002F355B"/>
    <w:rsid w:val="002F37EF"/>
    <w:rsid w:val="002F3B70"/>
    <w:rsid w:val="002F3C6C"/>
    <w:rsid w:val="002F3DBA"/>
    <w:rsid w:val="002F3F7E"/>
    <w:rsid w:val="002F509C"/>
    <w:rsid w:val="002F51A4"/>
    <w:rsid w:val="002F520D"/>
    <w:rsid w:val="002F5264"/>
    <w:rsid w:val="002F52DE"/>
    <w:rsid w:val="002F544A"/>
    <w:rsid w:val="002F578A"/>
    <w:rsid w:val="002F5889"/>
    <w:rsid w:val="002F59AD"/>
    <w:rsid w:val="002F626E"/>
    <w:rsid w:val="002F62BF"/>
    <w:rsid w:val="002F636D"/>
    <w:rsid w:val="002F70AD"/>
    <w:rsid w:val="002F724A"/>
    <w:rsid w:val="002F7719"/>
    <w:rsid w:val="002F777B"/>
    <w:rsid w:val="002F781D"/>
    <w:rsid w:val="002F7853"/>
    <w:rsid w:val="002F792D"/>
    <w:rsid w:val="002F798B"/>
    <w:rsid w:val="002F7E8F"/>
    <w:rsid w:val="002F7EAB"/>
    <w:rsid w:val="002F7EBF"/>
    <w:rsid w:val="002F7F83"/>
    <w:rsid w:val="00300068"/>
    <w:rsid w:val="0030069F"/>
    <w:rsid w:val="00300855"/>
    <w:rsid w:val="00300D74"/>
    <w:rsid w:val="00300EC2"/>
    <w:rsid w:val="003010D2"/>
    <w:rsid w:val="00301200"/>
    <w:rsid w:val="003016EF"/>
    <w:rsid w:val="0030173A"/>
    <w:rsid w:val="00301776"/>
    <w:rsid w:val="003018EF"/>
    <w:rsid w:val="00301EA5"/>
    <w:rsid w:val="00301F56"/>
    <w:rsid w:val="003027E2"/>
    <w:rsid w:val="00302A70"/>
    <w:rsid w:val="00302D90"/>
    <w:rsid w:val="00302EFA"/>
    <w:rsid w:val="003035F5"/>
    <w:rsid w:val="00303E38"/>
    <w:rsid w:val="00303EBD"/>
    <w:rsid w:val="0030436B"/>
    <w:rsid w:val="00304582"/>
    <w:rsid w:val="003045B0"/>
    <w:rsid w:val="00304994"/>
    <w:rsid w:val="00304F84"/>
    <w:rsid w:val="00305058"/>
    <w:rsid w:val="0030507B"/>
    <w:rsid w:val="0030519C"/>
    <w:rsid w:val="0030521D"/>
    <w:rsid w:val="003052A7"/>
    <w:rsid w:val="003055A1"/>
    <w:rsid w:val="003060C7"/>
    <w:rsid w:val="003063B3"/>
    <w:rsid w:val="0030659D"/>
    <w:rsid w:val="003065E6"/>
    <w:rsid w:val="003067B8"/>
    <w:rsid w:val="00306A06"/>
    <w:rsid w:val="00306E1F"/>
    <w:rsid w:val="0030783E"/>
    <w:rsid w:val="00307B0D"/>
    <w:rsid w:val="00307D23"/>
    <w:rsid w:val="0031009D"/>
    <w:rsid w:val="003100D1"/>
    <w:rsid w:val="00310541"/>
    <w:rsid w:val="00310ADE"/>
    <w:rsid w:val="00310B5C"/>
    <w:rsid w:val="00310BD8"/>
    <w:rsid w:val="00310DC6"/>
    <w:rsid w:val="003110AD"/>
    <w:rsid w:val="00311245"/>
    <w:rsid w:val="003113E9"/>
    <w:rsid w:val="00311536"/>
    <w:rsid w:val="0031187B"/>
    <w:rsid w:val="0031196D"/>
    <w:rsid w:val="00311A40"/>
    <w:rsid w:val="00311F50"/>
    <w:rsid w:val="00312212"/>
    <w:rsid w:val="0031251C"/>
    <w:rsid w:val="0031259B"/>
    <w:rsid w:val="003125A1"/>
    <w:rsid w:val="00312828"/>
    <w:rsid w:val="00312A7A"/>
    <w:rsid w:val="00312F82"/>
    <w:rsid w:val="00313D8F"/>
    <w:rsid w:val="00313E5A"/>
    <w:rsid w:val="00313E68"/>
    <w:rsid w:val="00314772"/>
    <w:rsid w:val="00314CF6"/>
    <w:rsid w:val="00314DD4"/>
    <w:rsid w:val="00314E63"/>
    <w:rsid w:val="0031536F"/>
    <w:rsid w:val="00315550"/>
    <w:rsid w:val="0031578B"/>
    <w:rsid w:val="00315824"/>
    <w:rsid w:val="003158F6"/>
    <w:rsid w:val="0031603B"/>
    <w:rsid w:val="003161D8"/>
    <w:rsid w:val="00316332"/>
    <w:rsid w:val="003163E8"/>
    <w:rsid w:val="00316410"/>
    <w:rsid w:val="00316B58"/>
    <w:rsid w:val="00316B94"/>
    <w:rsid w:val="00316EEC"/>
    <w:rsid w:val="003170D3"/>
    <w:rsid w:val="003171F2"/>
    <w:rsid w:val="0031735D"/>
    <w:rsid w:val="003174E5"/>
    <w:rsid w:val="00317644"/>
    <w:rsid w:val="00317661"/>
    <w:rsid w:val="00317A4C"/>
    <w:rsid w:val="00317BD0"/>
    <w:rsid w:val="00317D4B"/>
    <w:rsid w:val="00320483"/>
    <w:rsid w:val="003208AF"/>
    <w:rsid w:val="00320F04"/>
    <w:rsid w:val="00320F53"/>
    <w:rsid w:val="003211CC"/>
    <w:rsid w:val="003216B0"/>
    <w:rsid w:val="003217EB"/>
    <w:rsid w:val="0032188E"/>
    <w:rsid w:val="00321BA5"/>
    <w:rsid w:val="00322AA5"/>
    <w:rsid w:val="00322B8F"/>
    <w:rsid w:val="003232BB"/>
    <w:rsid w:val="0032339D"/>
    <w:rsid w:val="0032345F"/>
    <w:rsid w:val="0032347A"/>
    <w:rsid w:val="00323B75"/>
    <w:rsid w:val="00323D90"/>
    <w:rsid w:val="00323E03"/>
    <w:rsid w:val="0032439F"/>
    <w:rsid w:val="00324589"/>
    <w:rsid w:val="0032469C"/>
    <w:rsid w:val="00324863"/>
    <w:rsid w:val="00324BED"/>
    <w:rsid w:val="00324DA5"/>
    <w:rsid w:val="00324DEC"/>
    <w:rsid w:val="00324E7D"/>
    <w:rsid w:val="00324EC3"/>
    <w:rsid w:val="00325024"/>
    <w:rsid w:val="00325154"/>
    <w:rsid w:val="00325276"/>
    <w:rsid w:val="003252D1"/>
    <w:rsid w:val="003254A6"/>
    <w:rsid w:val="00325602"/>
    <w:rsid w:val="00325686"/>
    <w:rsid w:val="0032587F"/>
    <w:rsid w:val="003258CE"/>
    <w:rsid w:val="00325B10"/>
    <w:rsid w:val="00325B98"/>
    <w:rsid w:val="003266B4"/>
    <w:rsid w:val="00326748"/>
    <w:rsid w:val="00326A6E"/>
    <w:rsid w:val="00326EBE"/>
    <w:rsid w:val="0032706A"/>
    <w:rsid w:val="0032724E"/>
    <w:rsid w:val="00327984"/>
    <w:rsid w:val="00327A3E"/>
    <w:rsid w:val="00327B96"/>
    <w:rsid w:val="00327C50"/>
    <w:rsid w:val="003300E0"/>
    <w:rsid w:val="003303AC"/>
    <w:rsid w:val="003303B0"/>
    <w:rsid w:val="00330689"/>
    <w:rsid w:val="003312C0"/>
    <w:rsid w:val="00331534"/>
    <w:rsid w:val="0033159C"/>
    <w:rsid w:val="00331732"/>
    <w:rsid w:val="003318A3"/>
    <w:rsid w:val="00331EBE"/>
    <w:rsid w:val="003320CA"/>
    <w:rsid w:val="00332B8A"/>
    <w:rsid w:val="00333991"/>
    <w:rsid w:val="00333A10"/>
    <w:rsid w:val="00333A3B"/>
    <w:rsid w:val="00333E0D"/>
    <w:rsid w:val="00334497"/>
    <w:rsid w:val="00335BE8"/>
    <w:rsid w:val="00335D11"/>
    <w:rsid w:val="00335E2C"/>
    <w:rsid w:val="003366C0"/>
    <w:rsid w:val="00336803"/>
    <w:rsid w:val="00336833"/>
    <w:rsid w:val="0033692D"/>
    <w:rsid w:val="00336C97"/>
    <w:rsid w:val="0033740D"/>
    <w:rsid w:val="0033787F"/>
    <w:rsid w:val="003379CE"/>
    <w:rsid w:val="00337AA2"/>
    <w:rsid w:val="00337B04"/>
    <w:rsid w:val="00337B35"/>
    <w:rsid w:val="00337C2A"/>
    <w:rsid w:val="00337EA1"/>
    <w:rsid w:val="00337F82"/>
    <w:rsid w:val="00340198"/>
    <w:rsid w:val="00340415"/>
    <w:rsid w:val="003405A8"/>
    <w:rsid w:val="00340859"/>
    <w:rsid w:val="0034093A"/>
    <w:rsid w:val="00340ECD"/>
    <w:rsid w:val="003410A0"/>
    <w:rsid w:val="003411DC"/>
    <w:rsid w:val="00341375"/>
    <w:rsid w:val="00341427"/>
    <w:rsid w:val="0034147C"/>
    <w:rsid w:val="00341628"/>
    <w:rsid w:val="00341695"/>
    <w:rsid w:val="003416C9"/>
    <w:rsid w:val="00341746"/>
    <w:rsid w:val="00341A9B"/>
    <w:rsid w:val="00341B0E"/>
    <w:rsid w:val="00341FD1"/>
    <w:rsid w:val="003426E0"/>
    <w:rsid w:val="00342934"/>
    <w:rsid w:val="00342A65"/>
    <w:rsid w:val="00342AE8"/>
    <w:rsid w:val="00342D2B"/>
    <w:rsid w:val="00342D38"/>
    <w:rsid w:val="0034338D"/>
    <w:rsid w:val="003435CF"/>
    <w:rsid w:val="003437D1"/>
    <w:rsid w:val="003437D3"/>
    <w:rsid w:val="00343E25"/>
    <w:rsid w:val="0034452B"/>
    <w:rsid w:val="0034456E"/>
    <w:rsid w:val="003445C1"/>
    <w:rsid w:val="00344695"/>
    <w:rsid w:val="003446A7"/>
    <w:rsid w:val="00344743"/>
    <w:rsid w:val="00344993"/>
    <w:rsid w:val="00344A93"/>
    <w:rsid w:val="00344C2E"/>
    <w:rsid w:val="00345455"/>
    <w:rsid w:val="003455DF"/>
    <w:rsid w:val="003458CD"/>
    <w:rsid w:val="0034599F"/>
    <w:rsid w:val="00345B14"/>
    <w:rsid w:val="00345C27"/>
    <w:rsid w:val="00345DF5"/>
    <w:rsid w:val="00345E6D"/>
    <w:rsid w:val="00345EEE"/>
    <w:rsid w:val="00345F5F"/>
    <w:rsid w:val="00346023"/>
    <w:rsid w:val="0034626B"/>
    <w:rsid w:val="00346AC5"/>
    <w:rsid w:val="00346BE1"/>
    <w:rsid w:val="00346E81"/>
    <w:rsid w:val="00347066"/>
    <w:rsid w:val="0034765C"/>
    <w:rsid w:val="0034771A"/>
    <w:rsid w:val="0034793B"/>
    <w:rsid w:val="00347962"/>
    <w:rsid w:val="00347B39"/>
    <w:rsid w:val="00347B8C"/>
    <w:rsid w:val="00347C96"/>
    <w:rsid w:val="00347E57"/>
    <w:rsid w:val="0035011C"/>
    <w:rsid w:val="00350499"/>
    <w:rsid w:val="00350597"/>
    <w:rsid w:val="003507FA"/>
    <w:rsid w:val="00350B9A"/>
    <w:rsid w:val="003511AC"/>
    <w:rsid w:val="003511C6"/>
    <w:rsid w:val="003511CA"/>
    <w:rsid w:val="0035127A"/>
    <w:rsid w:val="003518B7"/>
    <w:rsid w:val="003518EA"/>
    <w:rsid w:val="00351933"/>
    <w:rsid w:val="00351A9B"/>
    <w:rsid w:val="00351E8C"/>
    <w:rsid w:val="00352015"/>
    <w:rsid w:val="003520E4"/>
    <w:rsid w:val="003520F3"/>
    <w:rsid w:val="00352117"/>
    <w:rsid w:val="00352366"/>
    <w:rsid w:val="003524C1"/>
    <w:rsid w:val="0035279E"/>
    <w:rsid w:val="00352C51"/>
    <w:rsid w:val="00352CF6"/>
    <w:rsid w:val="00352D76"/>
    <w:rsid w:val="00352EA2"/>
    <w:rsid w:val="00353000"/>
    <w:rsid w:val="0035310B"/>
    <w:rsid w:val="00353428"/>
    <w:rsid w:val="00353733"/>
    <w:rsid w:val="00353B6F"/>
    <w:rsid w:val="00354016"/>
    <w:rsid w:val="003540DB"/>
    <w:rsid w:val="003542C0"/>
    <w:rsid w:val="003543DE"/>
    <w:rsid w:val="0035470D"/>
    <w:rsid w:val="00354B58"/>
    <w:rsid w:val="00355185"/>
    <w:rsid w:val="00355266"/>
    <w:rsid w:val="00355767"/>
    <w:rsid w:val="00355769"/>
    <w:rsid w:val="00355941"/>
    <w:rsid w:val="00355949"/>
    <w:rsid w:val="00355BA8"/>
    <w:rsid w:val="00355BB1"/>
    <w:rsid w:val="003560C4"/>
    <w:rsid w:val="0035613C"/>
    <w:rsid w:val="00356189"/>
    <w:rsid w:val="0035673B"/>
    <w:rsid w:val="00356926"/>
    <w:rsid w:val="00356C4E"/>
    <w:rsid w:val="00356EBE"/>
    <w:rsid w:val="00357160"/>
    <w:rsid w:val="003573C8"/>
    <w:rsid w:val="00357644"/>
    <w:rsid w:val="003578D5"/>
    <w:rsid w:val="00357BC0"/>
    <w:rsid w:val="00357C22"/>
    <w:rsid w:val="00357E24"/>
    <w:rsid w:val="00360503"/>
    <w:rsid w:val="003609E6"/>
    <w:rsid w:val="003613D4"/>
    <w:rsid w:val="003614E5"/>
    <w:rsid w:val="00361661"/>
    <w:rsid w:val="003617DD"/>
    <w:rsid w:val="00361858"/>
    <w:rsid w:val="00361C66"/>
    <w:rsid w:val="00361D10"/>
    <w:rsid w:val="0036205F"/>
    <w:rsid w:val="003621DF"/>
    <w:rsid w:val="003622C9"/>
    <w:rsid w:val="00362309"/>
    <w:rsid w:val="0036270B"/>
    <w:rsid w:val="003627A1"/>
    <w:rsid w:val="00362972"/>
    <w:rsid w:val="00362988"/>
    <w:rsid w:val="00362D16"/>
    <w:rsid w:val="00362E9A"/>
    <w:rsid w:val="00362F27"/>
    <w:rsid w:val="00363203"/>
    <w:rsid w:val="003634C0"/>
    <w:rsid w:val="003635C0"/>
    <w:rsid w:val="00363B00"/>
    <w:rsid w:val="00363BD8"/>
    <w:rsid w:val="00363C2D"/>
    <w:rsid w:val="00364144"/>
    <w:rsid w:val="00364161"/>
    <w:rsid w:val="003641A8"/>
    <w:rsid w:val="0036449A"/>
    <w:rsid w:val="00364635"/>
    <w:rsid w:val="0036483B"/>
    <w:rsid w:val="00364BBD"/>
    <w:rsid w:val="00364ED8"/>
    <w:rsid w:val="00365066"/>
    <w:rsid w:val="0036513D"/>
    <w:rsid w:val="00365144"/>
    <w:rsid w:val="0036556D"/>
    <w:rsid w:val="003656C4"/>
    <w:rsid w:val="003659B7"/>
    <w:rsid w:val="00365E54"/>
    <w:rsid w:val="00365F9C"/>
    <w:rsid w:val="003660D3"/>
    <w:rsid w:val="00366173"/>
    <w:rsid w:val="003661A1"/>
    <w:rsid w:val="0036649B"/>
    <w:rsid w:val="00366B34"/>
    <w:rsid w:val="00366C00"/>
    <w:rsid w:val="00366EC9"/>
    <w:rsid w:val="00366F47"/>
    <w:rsid w:val="00367163"/>
    <w:rsid w:val="003671AF"/>
    <w:rsid w:val="00367374"/>
    <w:rsid w:val="00367503"/>
    <w:rsid w:val="003677CF"/>
    <w:rsid w:val="00367ABF"/>
    <w:rsid w:val="00367BFF"/>
    <w:rsid w:val="0037012A"/>
    <w:rsid w:val="00370429"/>
    <w:rsid w:val="003704A0"/>
    <w:rsid w:val="003706A6"/>
    <w:rsid w:val="00370B7F"/>
    <w:rsid w:val="00370E7C"/>
    <w:rsid w:val="00370ED0"/>
    <w:rsid w:val="00371576"/>
    <w:rsid w:val="0037158D"/>
    <w:rsid w:val="00371636"/>
    <w:rsid w:val="003717CE"/>
    <w:rsid w:val="0037194C"/>
    <w:rsid w:val="00371D3C"/>
    <w:rsid w:val="00371E21"/>
    <w:rsid w:val="00372404"/>
    <w:rsid w:val="0037255E"/>
    <w:rsid w:val="0037281A"/>
    <w:rsid w:val="00372879"/>
    <w:rsid w:val="00373051"/>
    <w:rsid w:val="003734FA"/>
    <w:rsid w:val="00373E4E"/>
    <w:rsid w:val="0037432E"/>
    <w:rsid w:val="0037464D"/>
    <w:rsid w:val="003746A1"/>
    <w:rsid w:val="00374C78"/>
    <w:rsid w:val="00375369"/>
    <w:rsid w:val="00375379"/>
    <w:rsid w:val="00375653"/>
    <w:rsid w:val="00375680"/>
    <w:rsid w:val="00375756"/>
    <w:rsid w:val="00375B38"/>
    <w:rsid w:val="00375B91"/>
    <w:rsid w:val="00375D0C"/>
    <w:rsid w:val="003763D3"/>
    <w:rsid w:val="00376AE3"/>
    <w:rsid w:val="00376C8F"/>
    <w:rsid w:val="00377159"/>
    <w:rsid w:val="00377355"/>
    <w:rsid w:val="003773C1"/>
    <w:rsid w:val="003777D7"/>
    <w:rsid w:val="003779BD"/>
    <w:rsid w:val="003779E6"/>
    <w:rsid w:val="00377A5F"/>
    <w:rsid w:val="00377BE7"/>
    <w:rsid w:val="00377C97"/>
    <w:rsid w:val="00377EAC"/>
    <w:rsid w:val="00377F0C"/>
    <w:rsid w:val="003802EC"/>
    <w:rsid w:val="0038043A"/>
    <w:rsid w:val="00380903"/>
    <w:rsid w:val="00380988"/>
    <w:rsid w:val="00380A8B"/>
    <w:rsid w:val="00380B27"/>
    <w:rsid w:val="00380BA0"/>
    <w:rsid w:val="00380DE2"/>
    <w:rsid w:val="00380FBF"/>
    <w:rsid w:val="00381422"/>
    <w:rsid w:val="00381541"/>
    <w:rsid w:val="003816C3"/>
    <w:rsid w:val="00381C38"/>
    <w:rsid w:val="00381C41"/>
    <w:rsid w:val="00381C5E"/>
    <w:rsid w:val="00381C94"/>
    <w:rsid w:val="00381D62"/>
    <w:rsid w:val="00381F5C"/>
    <w:rsid w:val="00382000"/>
    <w:rsid w:val="003820C5"/>
    <w:rsid w:val="003820DA"/>
    <w:rsid w:val="00382323"/>
    <w:rsid w:val="003823E7"/>
    <w:rsid w:val="00382856"/>
    <w:rsid w:val="00382D04"/>
    <w:rsid w:val="00382F17"/>
    <w:rsid w:val="00383688"/>
    <w:rsid w:val="00383753"/>
    <w:rsid w:val="0038375A"/>
    <w:rsid w:val="00383834"/>
    <w:rsid w:val="00383946"/>
    <w:rsid w:val="00383A16"/>
    <w:rsid w:val="00383A1C"/>
    <w:rsid w:val="00383C4A"/>
    <w:rsid w:val="00383DEF"/>
    <w:rsid w:val="0038414C"/>
    <w:rsid w:val="003843BE"/>
    <w:rsid w:val="0038464E"/>
    <w:rsid w:val="00384CB4"/>
    <w:rsid w:val="00384F31"/>
    <w:rsid w:val="0038511D"/>
    <w:rsid w:val="00385131"/>
    <w:rsid w:val="003851D4"/>
    <w:rsid w:val="003851E6"/>
    <w:rsid w:val="00385B7A"/>
    <w:rsid w:val="00385E22"/>
    <w:rsid w:val="003865BA"/>
    <w:rsid w:val="0038660A"/>
    <w:rsid w:val="003866FF"/>
    <w:rsid w:val="0038698D"/>
    <w:rsid w:val="00386ACF"/>
    <w:rsid w:val="00386F74"/>
    <w:rsid w:val="00386FB3"/>
    <w:rsid w:val="0038701C"/>
    <w:rsid w:val="003872F0"/>
    <w:rsid w:val="0038738F"/>
    <w:rsid w:val="00387414"/>
    <w:rsid w:val="00387AA2"/>
    <w:rsid w:val="00387E75"/>
    <w:rsid w:val="00387FDB"/>
    <w:rsid w:val="00390062"/>
    <w:rsid w:val="003903A4"/>
    <w:rsid w:val="00390443"/>
    <w:rsid w:val="0039049F"/>
    <w:rsid w:val="003905AA"/>
    <w:rsid w:val="00390804"/>
    <w:rsid w:val="00390BFB"/>
    <w:rsid w:val="00390D33"/>
    <w:rsid w:val="00390D81"/>
    <w:rsid w:val="00390D98"/>
    <w:rsid w:val="00390E9A"/>
    <w:rsid w:val="00390F6C"/>
    <w:rsid w:val="00391339"/>
    <w:rsid w:val="00391425"/>
    <w:rsid w:val="003915D8"/>
    <w:rsid w:val="00391742"/>
    <w:rsid w:val="00391BED"/>
    <w:rsid w:val="00391F3B"/>
    <w:rsid w:val="00391F94"/>
    <w:rsid w:val="00391FC6"/>
    <w:rsid w:val="00392193"/>
    <w:rsid w:val="0039220C"/>
    <w:rsid w:val="0039245B"/>
    <w:rsid w:val="0039285D"/>
    <w:rsid w:val="003929AE"/>
    <w:rsid w:val="00392C2A"/>
    <w:rsid w:val="00392C8C"/>
    <w:rsid w:val="00392CEE"/>
    <w:rsid w:val="00392D68"/>
    <w:rsid w:val="003931FF"/>
    <w:rsid w:val="00393347"/>
    <w:rsid w:val="00393635"/>
    <w:rsid w:val="0039376A"/>
    <w:rsid w:val="003937A0"/>
    <w:rsid w:val="003945B5"/>
    <w:rsid w:val="00394830"/>
    <w:rsid w:val="00394A40"/>
    <w:rsid w:val="00394F9F"/>
    <w:rsid w:val="00395043"/>
    <w:rsid w:val="003950CB"/>
    <w:rsid w:val="0039522A"/>
    <w:rsid w:val="00395615"/>
    <w:rsid w:val="003956BB"/>
    <w:rsid w:val="003957D5"/>
    <w:rsid w:val="0039593C"/>
    <w:rsid w:val="00395BCF"/>
    <w:rsid w:val="00395D3F"/>
    <w:rsid w:val="00395E31"/>
    <w:rsid w:val="00395ED9"/>
    <w:rsid w:val="0039651C"/>
    <w:rsid w:val="00396759"/>
    <w:rsid w:val="00396CE3"/>
    <w:rsid w:val="00397431"/>
    <w:rsid w:val="0039743B"/>
    <w:rsid w:val="00397D04"/>
    <w:rsid w:val="00397FE1"/>
    <w:rsid w:val="003A00B9"/>
    <w:rsid w:val="003A03D3"/>
    <w:rsid w:val="003A042A"/>
    <w:rsid w:val="003A042B"/>
    <w:rsid w:val="003A04E1"/>
    <w:rsid w:val="003A05B1"/>
    <w:rsid w:val="003A05D8"/>
    <w:rsid w:val="003A0D98"/>
    <w:rsid w:val="003A0D9E"/>
    <w:rsid w:val="003A0E08"/>
    <w:rsid w:val="003A0F8E"/>
    <w:rsid w:val="003A0FB7"/>
    <w:rsid w:val="003A1238"/>
    <w:rsid w:val="003A1B42"/>
    <w:rsid w:val="003A1D25"/>
    <w:rsid w:val="003A1D84"/>
    <w:rsid w:val="003A1E36"/>
    <w:rsid w:val="003A1E6D"/>
    <w:rsid w:val="003A21FB"/>
    <w:rsid w:val="003A238E"/>
    <w:rsid w:val="003A29B9"/>
    <w:rsid w:val="003A2D46"/>
    <w:rsid w:val="003A2D73"/>
    <w:rsid w:val="003A2E1B"/>
    <w:rsid w:val="003A307C"/>
    <w:rsid w:val="003A3A06"/>
    <w:rsid w:val="003A3B4F"/>
    <w:rsid w:val="003A402F"/>
    <w:rsid w:val="003A4190"/>
    <w:rsid w:val="003A462F"/>
    <w:rsid w:val="003A4795"/>
    <w:rsid w:val="003A49F4"/>
    <w:rsid w:val="003A4A44"/>
    <w:rsid w:val="003A4AFA"/>
    <w:rsid w:val="003A4BA7"/>
    <w:rsid w:val="003A4D3A"/>
    <w:rsid w:val="003A4E66"/>
    <w:rsid w:val="003A4F15"/>
    <w:rsid w:val="003A57B3"/>
    <w:rsid w:val="003A58DE"/>
    <w:rsid w:val="003A58EF"/>
    <w:rsid w:val="003A59A0"/>
    <w:rsid w:val="003A5AFA"/>
    <w:rsid w:val="003A5B6A"/>
    <w:rsid w:val="003A5DC3"/>
    <w:rsid w:val="003A5FC0"/>
    <w:rsid w:val="003A6228"/>
    <w:rsid w:val="003A6331"/>
    <w:rsid w:val="003A6346"/>
    <w:rsid w:val="003A640D"/>
    <w:rsid w:val="003A6A77"/>
    <w:rsid w:val="003A6BEC"/>
    <w:rsid w:val="003A6C45"/>
    <w:rsid w:val="003A6E8B"/>
    <w:rsid w:val="003A79B2"/>
    <w:rsid w:val="003A7A31"/>
    <w:rsid w:val="003A7B1A"/>
    <w:rsid w:val="003A7BB8"/>
    <w:rsid w:val="003A7D8B"/>
    <w:rsid w:val="003A7EE3"/>
    <w:rsid w:val="003A7F0E"/>
    <w:rsid w:val="003A7F2A"/>
    <w:rsid w:val="003B0889"/>
    <w:rsid w:val="003B08A3"/>
    <w:rsid w:val="003B08AB"/>
    <w:rsid w:val="003B0C8A"/>
    <w:rsid w:val="003B0FAA"/>
    <w:rsid w:val="003B12B4"/>
    <w:rsid w:val="003B1352"/>
    <w:rsid w:val="003B13D4"/>
    <w:rsid w:val="003B1460"/>
    <w:rsid w:val="003B1737"/>
    <w:rsid w:val="003B17D7"/>
    <w:rsid w:val="003B1840"/>
    <w:rsid w:val="003B1957"/>
    <w:rsid w:val="003B1AA0"/>
    <w:rsid w:val="003B1B64"/>
    <w:rsid w:val="003B1CCF"/>
    <w:rsid w:val="003B1EFD"/>
    <w:rsid w:val="003B1FE8"/>
    <w:rsid w:val="003B21A0"/>
    <w:rsid w:val="003B2247"/>
    <w:rsid w:val="003B22F2"/>
    <w:rsid w:val="003B2474"/>
    <w:rsid w:val="003B2496"/>
    <w:rsid w:val="003B262E"/>
    <w:rsid w:val="003B2758"/>
    <w:rsid w:val="003B2BAD"/>
    <w:rsid w:val="003B2E97"/>
    <w:rsid w:val="003B3132"/>
    <w:rsid w:val="003B32C5"/>
    <w:rsid w:val="003B3405"/>
    <w:rsid w:val="003B34C6"/>
    <w:rsid w:val="003B3EF0"/>
    <w:rsid w:val="003B3FAE"/>
    <w:rsid w:val="003B44B5"/>
    <w:rsid w:val="003B457C"/>
    <w:rsid w:val="003B48B6"/>
    <w:rsid w:val="003B4A19"/>
    <w:rsid w:val="003B4A32"/>
    <w:rsid w:val="003B4B1C"/>
    <w:rsid w:val="003B4DF1"/>
    <w:rsid w:val="003B4F7A"/>
    <w:rsid w:val="003B51E3"/>
    <w:rsid w:val="003B56C4"/>
    <w:rsid w:val="003B57DF"/>
    <w:rsid w:val="003B59EE"/>
    <w:rsid w:val="003B5A1F"/>
    <w:rsid w:val="003B5C5F"/>
    <w:rsid w:val="003B5CCC"/>
    <w:rsid w:val="003B5FBE"/>
    <w:rsid w:val="003B61B7"/>
    <w:rsid w:val="003B65B7"/>
    <w:rsid w:val="003B65D7"/>
    <w:rsid w:val="003B6752"/>
    <w:rsid w:val="003B68BD"/>
    <w:rsid w:val="003B69C4"/>
    <w:rsid w:val="003B6B3C"/>
    <w:rsid w:val="003B7129"/>
    <w:rsid w:val="003B7162"/>
    <w:rsid w:val="003B7492"/>
    <w:rsid w:val="003B75E3"/>
    <w:rsid w:val="003B79E5"/>
    <w:rsid w:val="003B7CC2"/>
    <w:rsid w:val="003B7FDB"/>
    <w:rsid w:val="003B7FE9"/>
    <w:rsid w:val="003C079A"/>
    <w:rsid w:val="003C0F29"/>
    <w:rsid w:val="003C10AF"/>
    <w:rsid w:val="003C1164"/>
    <w:rsid w:val="003C1374"/>
    <w:rsid w:val="003C1597"/>
    <w:rsid w:val="003C1C5F"/>
    <w:rsid w:val="003C2284"/>
    <w:rsid w:val="003C2BD3"/>
    <w:rsid w:val="003C2D5A"/>
    <w:rsid w:val="003C2E07"/>
    <w:rsid w:val="003C3266"/>
    <w:rsid w:val="003C327B"/>
    <w:rsid w:val="003C3884"/>
    <w:rsid w:val="003C3B8A"/>
    <w:rsid w:val="003C3F3F"/>
    <w:rsid w:val="003C48CE"/>
    <w:rsid w:val="003C4A55"/>
    <w:rsid w:val="003C4C38"/>
    <w:rsid w:val="003C4CE7"/>
    <w:rsid w:val="003C4D70"/>
    <w:rsid w:val="003C4EB0"/>
    <w:rsid w:val="003C50CE"/>
    <w:rsid w:val="003C54C2"/>
    <w:rsid w:val="003C5A62"/>
    <w:rsid w:val="003C5BCF"/>
    <w:rsid w:val="003C5C5D"/>
    <w:rsid w:val="003C5E0A"/>
    <w:rsid w:val="003C5FDE"/>
    <w:rsid w:val="003C60B5"/>
    <w:rsid w:val="003C63E9"/>
    <w:rsid w:val="003C6689"/>
    <w:rsid w:val="003C672C"/>
    <w:rsid w:val="003C6804"/>
    <w:rsid w:val="003C68A1"/>
    <w:rsid w:val="003C68FA"/>
    <w:rsid w:val="003C6990"/>
    <w:rsid w:val="003C6CD2"/>
    <w:rsid w:val="003C74D8"/>
    <w:rsid w:val="003C7969"/>
    <w:rsid w:val="003C7AD6"/>
    <w:rsid w:val="003C7C37"/>
    <w:rsid w:val="003C7F46"/>
    <w:rsid w:val="003D01E8"/>
    <w:rsid w:val="003D0320"/>
    <w:rsid w:val="003D06E4"/>
    <w:rsid w:val="003D0792"/>
    <w:rsid w:val="003D081E"/>
    <w:rsid w:val="003D08BD"/>
    <w:rsid w:val="003D0CA9"/>
    <w:rsid w:val="003D0EA6"/>
    <w:rsid w:val="003D0EAE"/>
    <w:rsid w:val="003D111E"/>
    <w:rsid w:val="003D1614"/>
    <w:rsid w:val="003D17AA"/>
    <w:rsid w:val="003D1DFA"/>
    <w:rsid w:val="003D20B1"/>
    <w:rsid w:val="003D21B6"/>
    <w:rsid w:val="003D21FC"/>
    <w:rsid w:val="003D2262"/>
    <w:rsid w:val="003D23C4"/>
    <w:rsid w:val="003D259B"/>
    <w:rsid w:val="003D26BB"/>
    <w:rsid w:val="003D27C2"/>
    <w:rsid w:val="003D36C9"/>
    <w:rsid w:val="003D3714"/>
    <w:rsid w:val="003D3839"/>
    <w:rsid w:val="003D3A89"/>
    <w:rsid w:val="003D4965"/>
    <w:rsid w:val="003D4F5E"/>
    <w:rsid w:val="003D506C"/>
    <w:rsid w:val="003D5071"/>
    <w:rsid w:val="003D53A0"/>
    <w:rsid w:val="003D556F"/>
    <w:rsid w:val="003D5773"/>
    <w:rsid w:val="003D586C"/>
    <w:rsid w:val="003D594F"/>
    <w:rsid w:val="003D5986"/>
    <w:rsid w:val="003D5DED"/>
    <w:rsid w:val="003D5E3E"/>
    <w:rsid w:val="003D5EAB"/>
    <w:rsid w:val="003D61AE"/>
    <w:rsid w:val="003D6456"/>
    <w:rsid w:val="003D6ABB"/>
    <w:rsid w:val="003D71B3"/>
    <w:rsid w:val="003D7ACE"/>
    <w:rsid w:val="003D7B16"/>
    <w:rsid w:val="003D7B8F"/>
    <w:rsid w:val="003D7FB3"/>
    <w:rsid w:val="003E0193"/>
    <w:rsid w:val="003E0359"/>
    <w:rsid w:val="003E0423"/>
    <w:rsid w:val="003E0BC0"/>
    <w:rsid w:val="003E0BD2"/>
    <w:rsid w:val="003E0DCF"/>
    <w:rsid w:val="003E0E17"/>
    <w:rsid w:val="003E1285"/>
    <w:rsid w:val="003E14AB"/>
    <w:rsid w:val="003E1BE0"/>
    <w:rsid w:val="003E1CA8"/>
    <w:rsid w:val="003E1D6E"/>
    <w:rsid w:val="003E206A"/>
    <w:rsid w:val="003E2211"/>
    <w:rsid w:val="003E24A6"/>
    <w:rsid w:val="003E250B"/>
    <w:rsid w:val="003E2632"/>
    <w:rsid w:val="003E26E0"/>
    <w:rsid w:val="003E2769"/>
    <w:rsid w:val="003E2819"/>
    <w:rsid w:val="003E2AA5"/>
    <w:rsid w:val="003E2AD9"/>
    <w:rsid w:val="003E2B8F"/>
    <w:rsid w:val="003E2C7C"/>
    <w:rsid w:val="003E2D84"/>
    <w:rsid w:val="003E3102"/>
    <w:rsid w:val="003E315B"/>
    <w:rsid w:val="003E32B7"/>
    <w:rsid w:val="003E33DC"/>
    <w:rsid w:val="003E3435"/>
    <w:rsid w:val="003E3574"/>
    <w:rsid w:val="003E375A"/>
    <w:rsid w:val="003E3AB6"/>
    <w:rsid w:val="003E3C76"/>
    <w:rsid w:val="003E3D5D"/>
    <w:rsid w:val="003E3F13"/>
    <w:rsid w:val="003E407D"/>
    <w:rsid w:val="003E437E"/>
    <w:rsid w:val="003E44E7"/>
    <w:rsid w:val="003E46AA"/>
    <w:rsid w:val="003E46F2"/>
    <w:rsid w:val="003E4AA7"/>
    <w:rsid w:val="003E5307"/>
    <w:rsid w:val="003E5656"/>
    <w:rsid w:val="003E5779"/>
    <w:rsid w:val="003E5C68"/>
    <w:rsid w:val="003E6001"/>
    <w:rsid w:val="003E610B"/>
    <w:rsid w:val="003E6780"/>
    <w:rsid w:val="003E6944"/>
    <w:rsid w:val="003E6AA4"/>
    <w:rsid w:val="003E6AA5"/>
    <w:rsid w:val="003E6D9B"/>
    <w:rsid w:val="003E754F"/>
    <w:rsid w:val="003E767A"/>
    <w:rsid w:val="003E76B3"/>
    <w:rsid w:val="003E776B"/>
    <w:rsid w:val="003E78F7"/>
    <w:rsid w:val="003E7AC0"/>
    <w:rsid w:val="003E7B4B"/>
    <w:rsid w:val="003F00B5"/>
    <w:rsid w:val="003F0176"/>
    <w:rsid w:val="003F02A6"/>
    <w:rsid w:val="003F0630"/>
    <w:rsid w:val="003F067C"/>
    <w:rsid w:val="003F0B07"/>
    <w:rsid w:val="003F0B85"/>
    <w:rsid w:val="003F10F9"/>
    <w:rsid w:val="003F114C"/>
    <w:rsid w:val="003F1572"/>
    <w:rsid w:val="003F15BC"/>
    <w:rsid w:val="003F1CDD"/>
    <w:rsid w:val="003F1EF5"/>
    <w:rsid w:val="003F1F39"/>
    <w:rsid w:val="003F1F61"/>
    <w:rsid w:val="003F223B"/>
    <w:rsid w:val="003F262D"/>
    <w:rsid w:val="003F327D"/>
    <w:rsid w:val="003F38AD"/>
    <w:rsid w:val="003F3C1A"/>
    <w:rsid w:val="003F3E5C"/>
    <w:rsid w:val="003F3EE1"/>
    <w:rsid w:val="003F41A0"/>
    <w:rsid w:val="003F4353"/>
    <w:rsid w:val="003F4529"/>
    <w:rsid w:val="003F457E"/>
    <w:rsid w:val="003F4A8D"/>
    <w:rsid w:val="003F5100"/>
    <w:rsid w:val="003F55C2"/>
    <w:rsid w:val="003F568D"/>
    <w:rsid w:val="003F5762"/>
    <w:rsid w:val="003F5877"/>
    <w:rsid w:val="003F5B8A"/>
    <w:rsid w:val="003F63BE"/>
    <w:rsid w:val="003F64CA"/>
    <w:rsid w:val="003F6C75"/>
    <w:rsid w:val="003F6D36"/>
    <w:rsid w:val="003F6ECC"/>
    <w:rsid w:val="003F6FCC"/>
    <w:rsid w:val="003F7277"/>
    <w:rsid w:val="003F77DC"/>
    <w:rsid w:val="003F788C"/>
    <w:rsid w:val="003F7923"/>
    <w:rsid w:val="003F7E37"/>
    <w:rsid w:val="004002DE"/>
    <w:rsid w:val="00400356"/>
    <w:rsid w:val="00400A5B"/>
    <w:rsid w:val="00400AAA"/>
    <w:rsid w:val="00400C96"/>
    <w:rsid w:val="00400E1F"/>
    <w:rsid w:val="00401049"/>
    <w:rsid w:val="004011D7"/>
    <w:rsid w:val="00401551"/>
    <w:rsid w:val="0040179A"/>
    <w:rsid w:val="00401849"/>
    <w:rsid w:val="00401D19"/>
    <w:rsid w:val="00401F0B"/>
    <w:rsid w:val="00402055"/>
    <w:rsid w:val="00402322"/>
    <w:rsid w:val="00402449"/>
    <w:rsid w:val="00402658"/>
    <w:rsid w:val="004027F9"/>
    <w:rsid w:val="00402AEE"/>
    <w:rsid w:val="00402B42"/>
    <w:rsid w:val="00402F5B"/>
    <w:rsid w:val="00402F64"/>
    <w:rsid w:val="00403185"/>
    <w:rsid w:val="0040330F"/>
    <w:rsid w:val="00403438"/>
    <w:rsid w:val="00403531"/>
    <w:rsid w:val="0040360B"/>
    <w:rsid w:val="0040374D"/>
    <w:rsid w:val="00403C92"/>
    <w:rsid w:val="00403CDB"/>
    <w:rsid w:val="00403D38"/>
    <w:rsid w:val="00403E6D"/>
    <w:rsid w:val="00404404"/>
    <w:rsid w:val="00404425"/>
    <w:rsid w:val="00404933"/>
    <w:rsid w:val="004049A5"/>
    <w:rsid w:val="00404CE4"/>
    <w:rsid w:val="00404DD6"/>
    <w:rsid w:val="00404E87"/>
    <w:rsid w:val="00404E88"/>
    <w:rsid w:val="004052FF"/>
    <w:rsid w:val="004058C5"/>
    <w:rsid w:val="00405979"/>
    <w:rsid w:val="004059B9"/>
    <w:rsid w:val="00405A46"/>
    <w:rsid w:val="00405A64"/>
    <w:rsid w:val="00405C3B"/>
    <w:rsid w:val="00405C4F"/>
    <w:rsid w:val="00405CCC"/>
    <w:rsid w:val="00405DB4"/>
    <w:rsid w:val="00405E25"/>
    <w:rsid w:val="0040613A"/>
    <w:rsid w:val="00406365"/>
    <w:rsid w:val="0040642C"/>
    <w:rsid w:val="004064F7"/>
    <w:rsid w:val="0040651A"/>
    <w:rsid w:val="00406627"/>
    <w:rsid w:val="004068C1"/>
    <w:rsid w:val="004069BD"/>
    <w:rsid w:val="00406B6C"/>
    <w:rsid w:val="00406C13"/>
    <w:rsid w:val="00406D03"/>
    <w:rsid w:val="00406D56"/>
    <w:rsid w:val="00406D84"/>
    <w:rsid w:val="00406E3E"/>
    <w:rsid w:val="00406F4D"/>
    <w:rsid w:val="00407A1A"/>
    <w:rsid w:val="00407B01"/>
    <w:rsid w:val="00407B91"/>
    <w:rsid w:val="004102BB"/>
    <w:rsid w:val="0041054F"/>
    <w:rsid w:val="0041065D"/>
    <w:rsid w:val="004107BF"/>
    <w:rsid w:val="00410840"/>
    <w:rsid w:val="00410938"/>
    <w:rsid w:val="00410D2D"/>
    <w:rsid w:val="00411024"/>
    <w:rsid w:val="0041107A"/>
    <w:rsid w:val="0041109F"/>
    <w:rsid w:val="0041120E"/>
    <w:rsid w:val="0041138F"/>
    <w:rsid w:val="004117F9"/>
    <w:rsid w:val="00411A6F"/>
    <w:rsid w:val="0041214D"/>
    <w:rsid w:val="004124C9"/>
    <w:rsid w:val="0041265B"/>
    <w:rsid w:val="00412877"/>
    <w:rsid w:val="00412958"/>
    <w:rsid w:val="00412B18"/>
    <w:rsid w:val="00412FFA"/>
    <w:rsid w:val="0041327D"/>
    <w:rsid w:val="00413296"/>
    <w:rsid w:val="00413330"/>
    <w:rsid w:val="0041345C"/>
    <w:rsid w:val="004134CC"/>
    <w:rsid w:val="00413555"/>
    <w:rsid w:val="0041358D"/>
    <w:rsid w:val="00413D32"/>
    <w:rsid w:val="00413D4F"/>
    <w:rsid w:val="004142BE"/>
    <w:rsid w:val="004143FB"/>
    <w:rsid w:val="004144ED"/>
    <w:rsid w:val="004145D1"/>
    <w:rsid w:val="00414827"/>
    <w:rsid w:val="00414CB9"/>
    <w:rsid w:val="00414D34"/>
    <w:rsid w:val="00414E0A"/>
    <w:rsid w:val="00414E82"/>
    <w:rsid w:val="00414F00"/>
    <w:rsid w:val="00415269"/>
    <w:rsid w:val="004152CB"/>
    <w:rsid w:val="0041562C"/>
    <w:rsid w:val="0041584B"/>
    <w:rsid w:val="0041592A"/>
    <w:rsid w:val="00415A6A"/>
    <w:rsid w:val="00415F1A"/>
    <w:rsid w:val="004160A2"/>
    <w:rsid w:val="004160EC"/>
    <w:rsid w:val="00416144"/>
    <w:rsid w:val="004161D0"/>
    <w:rsid w:val="004166A6"/>
    <w:rsid w:val="004167BB"/>
    <w:rsid w:val="004167E4"/>
    <w:rsid w:val="00416A06"/>
    <w:rsid w:val="00416C43"/>
    <w:rsid w:val="00416E69"/>
    <w:rsid w:val="00416E6A"/>
    <w:rsid w:val="00416FA4"/>
    <w:rsid w:val="0041721E"/>
    <w:rsid w:val="004178FB"/>
    <w:rsid w:val="00417A02"/>
    <w:rsid w:val="00417B97"/>
    <w:rsid w:val="00417D8F"/>
    <w:rsid w:val="0042003B"/>
    <w:rsid w:val="0042048F"/>
    <w:rsid w:val="0042099B"/>
    <w:rsid w:val="004209E9"/>
    <w:rsid w:val="004209ED"/>
    <w:rsid w:val="00420A60"/>
    <w:rsid w:val="00421032"/>
    <w:rsid w:val="00421586"/>
    <w:rsid w:val="004216C0"/>
    <w:rsid w:val="00421A3C"/>
    <w:rsid w:val="00421C67"/>
    <w:rsid w:val="00421D62"/>
    <w:rsid w:val="00421E5A"/>
    <w:rsid w:val="00421EC9"/>
    <w:rsid w:val="00421F09"/>
    <w:rsid w:val="004225B6"/>
    <w:rsid w:val="004228DE"/>
    <w:rsid w:val="00422CB4"/>
    <w:rsid w:val="00422CF0"/>
    <w:rsid w:val="00422D93"/>
    <w:rsid w:val="00422EAB"/>
    <w:rsid w:val="00423003"/>
    <w:rsid w:val="0042335A"/>
    <w:rsid w:val="0042342B"/>
    <w:rsid w:val="00423B92"/>
    <w:rsid w:val="00423FE4"/>
    <w:rsid w:val="00424227"/>
    <w:rsid w:val="004242F8"/>
    <w:rsid w:val="00424609"/>
    <w:rsid w:val="004246EA"/>
    <w:rsid w:val="00424780"/>
    <w:rsid w:val="00424952"/>
    <w:rsid w:val="004249BE"/>
    <w:rsid w:val="00424B24"/>
    <w:rsid w:val="00424D42"/>
    <w:rsid w:val="00424E84"/>
    <w:rsid w:val="00424F69"/>
    <w:rsid w:val="00424F73"/>
    <w:rsid w:val="0042508F"/>
    <w:rsid w:val="0042520C"/>
    <w:rsid w:val="004253A3"/>
    <w:rsid w:val="0042546A"/>
    <w:rsid w:val="00425544"/>
    <w:rsid w:val="00425995"/>
    <w:rsid w:val="00425ED3"/>
    <w:rsid w:val="00426098"/>
    <w:rsid w:val="00426393"/>
    <w:rsid w:val="00426450"/>
    <w:rsid w:val="00426658"/>
    <w:rsid w:val="00426F46"/>
    <w:rsid w:val="004271FC"/>
    <w:rsid w:val="0042731D"/>
    <w:rsid w:val="00427398"/>
    <w:rsid w:val="00427526"/>
    <w:rsid w:val="004276D0"/>
    <w:rsid w:val="00427B6A"/>
    <w:rsid w:val="00427F12"/>
    <w:rsid w:val="00427F19"/>
    <w:rsid w:val="0043006F"/>
    <w:rsid w:val="0043011D"/>
    <w:rsid w:val="00430533"/>
    <w:rsid w:val="00430740"/>
    <w:rsid w:val="00430AE9"/>
    <w:rsid w:val="00430B06"/>
    <w:rsid w:val="00430B6A"/>
    <w:rsid w:val="00430CC6"/>
    <w:rsid w:val="00430E5E"/>
    <w:rsid w:val="004310C2"/>
    <w:rsid w:val="0043137F"/>
    <w:rsid w:val="004316A1"/>
    <w:rsid w:val="004318F7"/>
    <w:rsid w:val="00431A3A"/>
    <w:rsid w:val="00431E1A"/>
    <w:rsid w:val="0043207F"/>
    <w:rsid w:val="004320FE"/>
    <w:rsid w:val="004326C8"/>
    <w:rsid w:val="00432AF1"/>
    <w:rsid w:val="00432CEB"/>
    <w:rsid w:val="00432D0F"/>
    <w:rsid w:val="00432D1D"/>
    <w:rsid w:val="00433260"/>
    <w:rsid w:val="004333D6"/>
    <w:rsid w:val="00433546"/>
    <w:rsid w:val="00433987"/>
    <w:rsid w:val="004339ED"/>
    <w:rsid w:val="00433A6F"/>
    <w:rsid w:val="00433C5E"/>
    <w:rsid w:val="00433CBF"/>
    <w:rsid w:val="00433E6F"/>
    <w:rsid w:val="00433F5A"/>
    <w:rsid w:val="00434107"/>
    <w:rsid w:val="0043435C"/>
    <w:rsid w:val="004347D8"/>
    <w:rsid w:val="00434A9F"/>
    <w:rsid w:val="00434BC2"/>
    <w:rsid w:val="00434E5D"/>
    <w:rsid w:val="00434F59"/>
    <w:rsid w:val="00435126"/>
    <w:rsid w:val="0043521F"/>
    <w:rsid w:val="004353B7"/>
    <w:rsid w:val="0043578B"/>
    <w:rsid w:val="00435E10"/>
    <w:rsid w:val="00435E12"/>
    <w:rsid w:val="004361A7"/>
    <w:rsid w:val="0043643B"/>
    <w:rsid w:val="0043684C"/>
    <w:rsid w:val="00436B5C"/>
    <w:rsid w:val="00436D5E"/>
    <w:rsid w:val="00436D6C"/>
    <w:rsid w:val="00436DBB"/>
    <w:rsid w:val="00436FD2"/>
    <w:rsid w:val="00437069"/>
    <w:rsid w:val="004370EE"/>
    <w:rsid w:val="00437376"/>
    <w:rsid w:val="00437876"/>
    <w:rsid w:val="00437B93"/>
    <w:rsid w:val="00437EFB"/>
    <w:rsid w:val="00440010"/>
    <w:rsid w:val="00440134"/>
    <w:rsid w:val="004403A1"/>
    <w:rsid w:val="0044087A"/>
    <w:rsid w:val="004408B7"/>
    <w:rsid w:val="00440A80"/>
    <w:rsid w:val="004410CA"/>
    <w:rsid w:val="0044166B"/>
    <w:rsid w:val="00441DC2"/>
    <w:rsid w:val="00441F95"/>
    <w:rsid w:val="004420D6"/>
    <w:rsid w:val="0044217B"/>
    <w:rsid w:val="004421BA"/>
    <w:rsid w:val="004424A8"/>
    <w:rsid w:val="00442D20"/>
    <w:rsid w:val="004435C9"/>
    <w:rsid w:val="00443C79"/>
    <w:rsid w:val="00443CBD"/>
    <w:rsid w:val="00443F23"/>
    <w:rsid w:val="00444207"/>
    <w:rsid w:val="00444216"/>
    <w:rsid w:val="004442EF"/>
    <w:rsid w:val="00444382"/>
    <w:rsid w:val="00444481"/>
    <w:rsid w:val="00444756"/>
    <w:rsid w:val="00444A39"/>
    <w:rsid w:val="00444E11"/>
    <w:rsid w:val="00444E21"/>
    <w:rsid w:val="00444E8B"/>
    <w:rsid w:val="00444EA3"/>
    <w:rsid w:val="00445298"/>
    <w:rsid w:val="0044587D"/>
    <w:rsid w:val="004459D5"/>
    <w:rsid w:val="00445A15"/>
    <w:rsid w:val="00445BD5"/>
    <w:rsid w:val="00445C19"/>
    <w:rsid w:val="00445C58"/>
    <w:rsid w:val="00446033"/>
    <w:rsid w:val="00446053"/>
    <w:rsid w:val="004460C3"/>
    <w:rsid w:val="004461DE"/>
    <w:rsid w:val="00446279"/>
    <w:rsid w:val="0044634D"/>
    <w:rsid w:val="00446666"/>
    <w:rsid w:val="004466AA"/>
    <w:rsid w:val="004467F1"/>
    <w:rsid w:val="0044682A"/>
    <w:rsid w:val="004468AC"/>
    <w:rsid w:val="00446938"/>
    <w:rsid w:val="00446BBB"/>
    <w:rsid w:val="00446C54"/>
    <w:rsid w:val="00446EB3"/>
    <w:rsid w:val="004473D3"/>
    <w:rsid w:val="004473D7"/>
    <w:rsid w:val="00447439"/>
    <w:rsid w:val="00447442"/>
    <w:rsid w:val="004475A9"/>
    <w:rsid w:val="00447638"/>
    <w:rsid w:val="004477D7"/>
    <w:rsid w:val="004502E0"/>
    <w:rsid w:val="00450354"/>
    <w:rsid w:val="004505E9"/>
    <w:rsid w:val="00450B17"/>
    <w:rsid w:val="00450BD1"/>
    <w:rsid w:val="00450D67"/>
    <w:rsid w:val="0045131D"/>
    <w:rsid w:val="00451359"/>
    <w:rsid w:val="0045188C"/>
    <w:rsid w:val="00451BCE"/>
    <w:rsid w:val="00451C89"/>
    <w:rsid w:val="00451E9E"/>
    <w:rsid w:val="00451ED3"/>
    <w:rsid w:val="004521F7"/>
    <w:rsid w:val="004523E0"/>
    <w:rsid w:val="00452601"/>
    <w:rsid w:val="0045268A"/>
    <w:rsid w:val="0045283C"/>
    <w:rsid w:val="00452870"/>
    <w:rsid w:val="00452CB8"/>
    <w:rsid w:val="00452E35"/>
    <w:rsid w:val="00453190"/>
    <w:rsid w:val="004533A9"/>
    <w:rsid w:val="00453D20"/>
    <w:rsid w:val="00453DD8"/>
    <w:rsid w:val="004542EB"/>
    <w:rsid w:val="0045438D"/>
    <w:rsid w:val="004547B6"/>
    <w:rsid w:val="00454CD7"/>
    <w:rsid w:val="004551CF"/>
    <w:rsid w:val="004552CC"/>
    <w:rsid w:val="0045573D"/>
    <w:rsid w:val="00455746"/>
    <w:rsid w:val="00455B5F"/>
    <w:rsid w:val="00455BBA"/>
    <w:rsid w:val="00455BC2"/>
    <w:rsid w:val="00456448"/>
    <w:rsid w:val="00456552"/>
    <w:rsid w:val="0045668D"/>
    <w:rsid w:val="0045695D"/>
    <w:rsid w:val="00456E90"/>
    <w:rsid w:val="00457488"/>
    <w:rsid w:val="004578AF"/>
    <w:rsid w:val="004579E5"/>
    <w:rsid w:val="00457AD7"/>
    <w:rsid w:val="00457C10"/>
    <w:rsid w:val="00457E36"/>
    <w:rsid w:val="00457F5F"/>
    <w:rsid w:val="0046012A"/>
    <w:rsid w:val="00460340"/>
    <w:rsid w:val="00460355"/>
    <w:rsid w:val="004603C9"/>
    <w:rsid w:val="004603D8"/>
    <w:rsid w:val="0046074B"/>
    <w:rsid w:val="0046075D"/>
    <w:rsid w:val="00460947"/>
    <w:rsid w:val="0046098F"/>
    <w:rsid w:val="00460C17"/>
    <w:rsid w:val="00460D33"/>
    <w:rsid w:val="004611B7"/>
    <w:rsid w:val="004612F4"/>
    <w:rsid w:val="004613F1"/>
    <w:rsid w:val="00461B7B"/>
    <w:rsid w:val="00461BBD"/>
    <w:rsid w:val="00461BE1"/>
    <w:rsid w:val="00461FF8"/>
    <w:rsid w:val="0046285F"/>
    <w:rsid w:val="004628F3"/>
    <w:rsid w:val="004629A0"/>
    <w:rsid w:val="00462A2A"/>
    <w:rsid w:val="00462CB3"/>
    <w:rsid w:val="004631FE"/>
    <w:rsid w:val="004632C0"/>
    <w:rsid w:val="004636F8"/>
    <w:rsid w:val="00463854"/>
    <w:rsid w:val="00463B11"/>
    <w:rsid w:val="0046422C"/>
    <w:rsid w:val="004642E2"/>
    <w:rsid w:val="004648A5"/>
    <w:rsid w:val="00464CEE"/>
    <w:rsid w:val="00464D01"/>
    <w:rsid w:val="00464EEF"/>
    <w:rsid w:val="004652A2"/>
    <w:rsid w:val="00465690"/>
    <w:rsid w:val="00465ABD"/>
    <w:rsid w:val="00466307"/>
    <w:rsid w:val="00466308"/>
    <w:rsid w:val="004663E0"/>
    <w:rsid w:val="004664D8"/>
    <w:rsid w:val="0046656D"/>
    <w:rsid w:val="004666F4"/>
    <w:rsid w:val="00466B85"/>
    <w:rsid w:val="00466F9D"/>
    <w:rsid w:val="004675FA"/>
    <w:rsid w:val="004679B6"/>
    <w:rsid w:val="00467F8D"/>
    <w:rsid w:val="004706C7"/>
    <w:rsid w:val="00470809"/>
    <w:rsid w:val="00470A55"/>
    <w:rsid w:val="00470BAC"/>
    <w:rsid w:val="00470CB2"/>
    <w:rsid w:val="004712D1"/>
    <w:rsid w:val="00471968"/>
    <w:rsid w:val="00471A24"/>
    <w:rsid w:val="00471B07"/>
    <w:rsid w:val="00471C1B"/>
    <w:rsid w:val="00471D7C"/>
    <w:rsid w:val="00471E82"/>
    <w:rsid w:val="00471E91"/>
    <w:rsid w:val="00471FDD"/>
    <w:rsid w:val="004722B3"/>
    <w:rsid w:val="004727AF"/>
    <w:rsid w:val="0047283F"/>
    <w:rsid w:val="00472A35"/>
    <w:rsid w:val="00472C78"/>
    <w:rsid w:val="00472D5A"/>
    <w:rsid w:val="00472DC2"/>
    <w:rsid w:val="0047315D"/>
    <w:rsid w:val="0047334D"/>
    <w:rsid w:val="004733BC"/>
    <w:rsid w:val="00473737"/>
    <w:rsid w:val="00473841"/>
    <w:rsid w:val="00473857"/>
    <w:rsid w:val="00473933"/>
    <w:rsid w:val="00473AB4"/>
    <w:rsid w:val="00473B0E"/>
    <w:rsid w:val="00473E43"/>
    <w:rsid w:val="00473E62"/>
    <w:rsid w:val="00473FF1"/>
    <w:rsid w:val="004743DD"/>
    <w:rsid w:val="00474A41"/>
    <w:rsid w:val="00474B9B"/>
    <w:rsid w:val="00474CA1"/>
    <w:rsid w:val="00474DC1"/>
    <w:rsid w:val="00474EDD"/>
    <w:rsid w:val="00474FB3"/>
    <w:rsid w:val="00475419"/>
    <w:rsid w:val="0047584E"/>
    <w:rsid w:val="00475936"/>
    <w:rsid w:val="00475CB7"/>
    <w:rsid w:val="00475F76"/>
    <w:rsid w:val="00475F83"/>
    <w:rsid w:val="0047620C"/>
    <w:rsid w:val="00476494"/>
    <w:rsid w:val="004764C3"/>
    <w:rsid w:val="00476566"/>
    <w:rsid w:val="00476634"/>
    <w:rsid w:val="00476A90"/>
    <w:rsid w:val="00476CA9"/>
    <w:rsid w:val="00476F1A"/>
    <w:rsid w:val="004771B7"/>
    <w:rsid w:val="004771DF"/>
    <w:rsid w:val="0047746F"/>
    <w:rsid w:val="004774A7"/>
    <w:rsid w:val="00477B67"/>
    <w:rsid w:val="00477EB7"/>
    <w:rsid w:val="004801E0"/>
    <w:rsid w:val="00480F13"/>
    <w:rsid w:val="00480F52"/>
    <w:rsid w:val="00481735"/>
    <w:rsid w:val="00481A41"/>
    <w:rsid w:val="00481F77"/>
    <w:rsid w:val="00482272"/>
    <w:rsid w:val="004824BC"/>
    <w:rsid w:val="00482754"/>
    <w:rsid w:val="00482ACC"/>
    <w:rsid w:val="00482B8C"/>
    <w:rsid w:val="00482D11"/>
    <w:rsid w:val="00482E2A"/>
    <w:rsid w:val="00482E64"/>
    <w:rsid w:val="00482EFC"/>
    <w:rsid w:val="00482F8D"/>
    <w:rsid w:val="00482FA7"/>
    <w:rsid w:val="00483141"/>
    <w:rsid w:val="00483490"/>
    <w:rsid w:val="004838F4"/>
    <w:rsid w:val="00483D22"/>
    <w:rsid w:val="00483FE6"/>
    <w:rsid w:val="0048426E"/>
    <w:rsid w:val="00484A52"/>
    <w:rsid w:val="00484B68"/>
    <w:rsid w:val="00484F67"/>
    <w:rsid w:val="00484FA8"/>
    <w:rsid w:val="004850E9"/>
    <w:rsid w:val="00485124"/>
    <w:rsid w:val="0048542F"/>
    <w:rsid w:val="00485833"/>
    <w:rsid w:val="00485922"/>
    <w:rsid w:val="00485BCB"/>
    <w:rsid w:val="00485C90"/>
    <w:rsid w:val="00485ECF"/>
    <w:rsid w:val="00486144"/>
    <w:rsid w:val="004861A7"/>
    <w:rsid w:val="0048628C"/>
    <w:rsid w:val="0048659B"/>
    <w:rsid w:val="004867BB"/>
    <w:rsid w:val="004869DD"/>
    <w:rsid w:val="00486B27"/>
    <w:rsid w:val="00486DAA"/>
    <w:rsid w:val="00486EB8"/>
    <w:rsid w:val="00486EBE"/>
    <w:rsid w:val="00487014"/>
    <w:rsid w:val="00487017"/>
    <w:rsid w:val="004870A8"/>
    <w:rsid w:val="00487102"/>
    <w:rsid w:val="00487419"/>
    <w:rsid w:val="00487560"/>
    <w:rsid w:val="00487687"/>
    <w:rsid w:val="00487832"/>
    <w:rsid w:val="004878FA"/>
    <w:rsid w:val="0048794F"/>
    <w:rsid w:val="00487E68"/>
    <w:rsid w:val="00487FED"/>
    <w:rsid w:val="004903CA"/>
    <w:rsid w:val="004904E4"/>
    <w:rsid w:val="004905B2"/>
    <w:rsid w:val="004905E1"/>
    <w:rsid w:val="0049068D"/>
    <w:rsid w:val="0049086A"/>
    <w:rsid w:val="00490C0B"/>
    <w:rsid w:val="00490D61"/>
    <w:rsid w:val="00490E47"/>
    <w:rsid w:val="004910AE"/>
    <w:rsid w:val="004914B3"/>
    <w:rsid w:val="0049157A"/>
    <w:rsid w:val="00491602"/>
    <w:rsid w:val="004917C4"/>
    <w:rsid w:val="00491B27"/>
    <w:rsid w:val="00491DA6"/>
    <w:rsid w:val="00492030"/>
    <w:rsid w:val="004920AD"/>
    <w:rsid w:val="00492319"/>
    <w:rsid w:val="00492439"/>
    <w:rsid w:val="0049251F"/>
    <w:rsid w:val="004925FF"/>
    <w:rsid w:val="004927AA"/>
    <w:rsid w:val="00492871"/>
    <w:rsid w:val="00492BB8"/>
    <w:rsid w:val="00492D7C"/>
    <w:rsid w:val="00492F55"/>
    <w:rsid w:val="0049302F"/>
    <w:rsid w:val="0049307A"/>
    <w:rsid w:val="00493089"/>
    <w:rsid w:val="004934E4"/>
    <w:rsid w:val="00493AE3"/>
    <w:rsid w:val="00493C02"/>
    <w:rsid w:val="00493C1C"/>
    <w:rsid w:val="00493E22"/>
    <w:rsid w:val="00494361"/>
    <w:rsid w:val="00494846"/>
    <w:rsid w:val="00494A9C"/>
    <w:rsid w:val="00494F77"/>
    <w:rsid w:val="0049508E"/>
    <w:rsid w:val="00495091"/>
    <w:rsid w:val="00495157"/>
    <w:rsid w:val="0049532B"/>
    <w:rsid w:val="00495B3A"/>
    <w:rsid w:val="00495B79"/>
    <w:rsid w:val="00495BC3"/>
    <w:rsid w:val="00496073"/>
    <w:rsid w:val="004960BF"/>
    <w:rsid w:val="00496811"/>
    <w:rsid w:val="00496AE5"/>
    <w:rsid w:val="00496E68"/>
    <w:rsid w:val="00497495"/>
    <w:rsid w:val="00497B06"/>
    <w:rsid w:val="00497B59"/>
    <w:rsid w:val="00497C6A"/>
    <w:rsid w:val="00497E53"/>
    <w:rsid w:val="00497E5C"/>
    <w:rsid w:val="004A04DC"/>
    <w:rsid w:val="004A07E7"/>
    <w:rsid w:val="004A0844"/>
    <w:rsid w:val="004A0899"/>
    <w:rsid w:val="004A09BA"/>
    <w:rsid w:val="004A0B52"/>
    <w:rsid w:val="004A1319"/>
    <w:rsid w:val="004A1414"/>
    <w:rsid w:val="004A16C2"/>
    <w:rsid w:val="004A1921"/>
    <w:rsid w:val="004A1A84"/>
    <w:rsid w:val="004A1C78"/>
    <w:rsid w:val="004A1E08"/>
    <w:rsid w:val="004A22E7"/>
    <w:rsid w:val="004A22F9"/>
    <w:rsid w:val="004A2300"/>
    <w:rsid w:val="004A2452"/>
    <w:rsid w:val="004A296D"/>
    <w:rsid w:val="004A2A65"/>
    <w:rsid w:val="004A2AA3"/>
    <w:rsid w:val="004A2B3E"/>
    <w:rsid w:val="004A2C1D"/>
    <w:rsid w:val="004A2D18"/>
    <w:rsid w:val="004A2E11"/>
    <w:rsid w:val="004A2F5E"/>
    <w:rsid w:val="004A3099"/>
    <w:rsid w:val="004A354A"/>
    <w:rsid w:val="004A387A"/>
    <w:rsid w:val="004A38C6"/>
    <w:rsid w:val="004A38DD"/>
    <w:rsid w:val="004A3C41"/>
    <w:rsid w:val="004A3FAD"/>
    <w:rsid w:val="004A410D"/>
    <w:rsid w:val="004A4254"/>
    <w:rsid w:val="004A425D"/>
    <w:rsid w:val="004A44C2"/>
    <w:rsid w:val="004A46E2"/>
    <w:rsid w:val="004A4777"/>
    <w:rsid w:val="004A4DDD"/>
    <w:rsid w:val="004A4FFD"/>
    <w:rsid w:val="004A514D"/>
    <w:rsid w:val="004A51C8"/>
    <w:rsid w:val="004A52E3"/>
    <w:rsid w:val="004A54F5"/>
    <w:rsid w:val="004A56B5"/>
    <w:rsid w:val="004A5818"/>
    <w:rsid w:val="004A5B91"/>
    <w:rsid w:val="004A63F4"/>
    <w:rsid w:val="004A644E"/>
    <w:rsid w:val="004A685A"/>
    <w:rsid w:val="004A6B85"/>
    <w:rsid w:val="004A6D46"/>
    <w:rsid w:val="004A6EF3"/>
    <w:rsid w:val="004A7052"/>
    <w:rsid w:val="004A717E"/>
    <w:rsid w:val="004A74BB"/>
    <w:rsid w:val="004A76CA"/>
    <w:rsid w:val="004A7744"/>
    <w:rsid w:val="004A7888"/>
    <w:rsid w:val="004A78DE"/>
    <w:rsid w:val="004A7956"/>
    <w:rsid w:val="004A7994"/>
    <w:rsid w:val="004A7A67"/>
    <w:rsid w:val="004A7CC9"/>
    <w:rsid w:val="004A7D6A"/>
    <w:rsid w:val="004A7DBF"/>
    <w:rsid w:val="004A7EA4"/>
    <w:rsid w:val="004B01F1"/>
    <w:rsid w:val="004B061B"/>
    <w:rsid w:val="004B063F"/>
    <w:rsid w:val="004B0C2B"/>
    <w:rsid w:val="004B0D5F"/>
    <w:rsid w:val="004B1000"/>
    <w:rsid w:val="004B1029"/>
    <w:rsid w:val="004B142C"/>
    <w:rsid w:val="004B1457"/>
    <w:rsid w:val="004B18CE"/>
    <w:rsid w:val="004B1B26"/>
    <w:rsid w:val="004B1C0C"/>
    <w:rsid w:val="004B1DD5"/>
    <w:rsid w:val="004B2938"/>
    <w:rsid w:val="004B2BB4"/>
    <w:rsid w:val="004B2D98"/>
    <w:rsid w:val="004B2FB0"/>
    <w:rsid w:val="004B3314"/>
    <w:rsid w:val="004B3572"/>
    <w:rsid w:val="004B363C"/>
    <w:rsid w:val="004B369A"/>
    <w:rsid w:val="004B383F"/>
    <w:rsid w:val="004B3997"/>
    <w:rsid w:val="004B39B8"/>
    <w:rsid w:val="004B39ED"/>
    <w:rsid w:val="004B3A8F"/>
    <w:rsid w:val="004B40A7"/>
    <w:rsid w:val="004B4167"/>
    <w:rsid w:val="004B41A7"/>
    <w:rsid w:val="004B41D8"/>
    <w:rsid w:val="004B42B4"/>
    <w:rsid w:val="004B4657"/>
    <w:rsid w:val="004B46B6"/>
    <w:rsid w:val="004B4BB7"/>
    <w:rsid w:val="004B4C6E"/>
    <w:rsid w:val="004B4D13"/>
    <w:rsid w:val="004B5219"/>
    <w:rsid w:val="004B5225"/>
    <w:rsid w:val="004B52CF"/>
    <w:rsid w:val="004B5560"/>
    <w:rsid w:val="004B5762"/>
    <w:rsid w:val="004B5AEA"/>
    <w:rsid w:val="004B5B27"/>
    <w:rsid w:val="004B5CBE"/>
    <w:rsid w:val="004B5D67"/>
    <w:rsid w:val="004B5D6D"/>
    <w:rsid w:val="004B5ED2"/>
    <w:rsid w:val="004B631F"/>
    <w:rsid w:val="004B64A9"/>
    <w:rsid w:val="004B6C07"/>
    <w:rsid w:val="004B6D7F"/>
    <w:rsid w:val="004B6DCD"/>
    <w:rsid w:val="004B7071"/>
    <w:rsid w:val="004B727D"/>
    <w:rsid w:val="004B7AFF"/>
    <w:rsid w:val="004B7D9B"/>
    <w:rsid w:val="004B7F7A"/>
    <w:rsid w:val="004B7FC1"/>
    <w:rsid w:val="004B7FED"/>
    <w:rsid w:val="004B7FEF"/>
    <w:rsid w:val="004C004D"/>
    <w:rsid w:val="004C02CA"/>
    <w:rsid w:val="004C045B"/>
    <w:rsid w:val="004C054F"/>
    <w:rsid w:val="004C0615"/>
    <w:rsid w:val="004C0622"/>
    <w:rsid w:val="004C0688"/>
    <w:rsid w:val="004C0B24"/>
    <w:rsid w:val="004C0B9F"/>
    <w:rsid w:val="004C0F2F"/>
    <w:rsid w:val="004C0F73"/>
    <w:rsid w:val="004C11A5"/>
    <w:rsid w:val="004C1368"/>
    <w:rsid w:val="004C13FD"/>
    <w:rsid w:val="004C1413"/>
    <w:rsid w:val="004C1565"/>
    <w:rsid w:val="004C1841"/>
    <w:rsid w:val="004C2526"/>
    <w:rsid w:val="004C25C3"/>
    <w:rsid w:val="004C26D5"/>
    <w:rsid w:val="004C2883"/>
    <w:rsid w:val="004C2A1A"/>
    <w:rsid w:val="004C2DD9"/>
    <w:rsid w:val="004C2FDC"/>
    <w:rsid w:val="004C312A"/>
    <w:rsid w:val="004C3339"/>
    <w:rsid w:val="004C3374"/>
    <w:rsid w:val="004C3513"/>
    <w:rsid w:val="004C3653"/>
    <w:rsid w:val="004C36ED"/>
    <w:rsid w:val="004C39E1"/>
    <w:rsid w:val="004C3A01"/>
    <w:rsid w:val="004C3AC5"/>
    <w:rsid w:val="004C3F28"/>
    <w:rsid w:val="004C3F8C"/>
    <w:rsid w:val="004C4221"/>
    <w:rsid w:val="004C472F"/>
    <w:rsid w:val="004C4950"/>
    <w:rsid w:val="004C4BC5"/>
    <w:rsid w:val="004C4D0C"/>
    <w:rsid w:val="004C50DA"/>
    <w:rsid w:val="004C5229"/>
    <w:rsid w:val="004C53C6"/>
    <w:rsid w:val="004C55C1"/>
    <w:rsid w:val="004C5733"/>
    <w:rsid w:val="004C5B09"/>
    <w:rsid w:val="004C5BF4"/>
    <w:rsid w:val="004C5C0B"/>
    <w:rsid w:val="004C5E5D"/>
    <w:rsid w:val="004C5E64"/>
    <w:rsid w:val="004C5F66"/>
    <w:rsid w:val="004C6048"/>
    <w:rsid w:val="004C618F"/>
    <w:rsid w:val="004C6451"/>
    <w:rsid w:val="004C6475"/>
    <w:rsid w:val="004C66C3"/>
    <w:rsid w:val="004C6832"/>
    <w:rsid w:val="004C6B1A"/>
    <w:rsid w:val="004C6BD5"/>
    <w:rsid w:val="004C6F62"/>
    <w:rsid w:val="004C7184"/>
    <w:rsid w:val="004C74BB"/>
    <w:rsid w:val="004C7BF9"/>
    <w:rsid w:val="004C7CF8"/>
    <w:rsid w:val="004C7D8D"/>
    <w:rsid w:val="004D010B"/>
    <w:rsid w:val="004D01D6"/>
    <w:rsid w:val="004D035F"/>
    <w:rsid w:val="004D0389"/>
    <w:rsid w:val="004D04A0"/>
    <w:rsid w:val="004D0B42"/>
    <w:rsid w:val="004D0F86"/>
    <w:rsid w:val="004D1092"/>
    <w:rsid w:val="004D1280"/>
    <w:rsid w:val="004D13AC"/>
    <w:rsid w:val="004D1408"/>
    <w:rsid w:val="004D1716"/>
    <w:rsid w:val="004D1726"/>
    <w:rsid w:val="004D1B3B"/>
    <w:rsid w:val="004D1C15"/>
    <w:rsid w:val="004D1CB4"/>
    <w:rsid w:val="004D1DAA"/>
    <w:rsid w:val="004D1EBD"/>
    <w:rsid w:val="004D23A6"/>
    <w:rsid w:val="004D2454"/>
    <w:rsid w:val="004D276B"/>
    <w:rsid w:val="004D2884"/>
    <w:rsid w:val="004D2C74"/>
    <w:rsid w:val="004D3579"/>
    <w:rsid w:val="004D36FB"/>
    <w:rsid w:val="004D3B54"/>
    <w:rsid w:val="004D3EC8"/>
    <w:rsid w:val="004D4292"/>
    <w:rsid w:val="004D42F5"/>
    <w:rsid w:val="004D4328"/>
    <w:rsid w:val="004D4333"/>
    <w:rsid w:val="004D44F5"/>
    <w:rsid w:val="004D457E"/>
    <w:rsid w:val="004D4B07"/>
    <w:rsid w:val="004D4DA4"/>
    <w:rsid w:val="004D4DF8"/>
    <w:rsid w:val="004D4EEC"/>
    <w:rsid w:val="004D5012"/>
    <w:rsid w:val="004D5202"/>
    <w:rsid w:val="004D5500"/>
    <w:rsid w:val="004D568A"/>
    <w:rsid w:val="004D5788"/>
    <w:rsid w:val="004D5899"/>
    <w:rsid w:val="004D594B"/>
    <w:rsid w:val="004D5AED"/>
    <w:rsid w:val="004D62EB"/>
    <w:rsid w:val="004D688B"/>
    <w:rsid w:val="004D6BE7"/>
    <w:rsid w:val="004D71CD"/>
    <w:rsid w:val="004D7D95"/>
    <w:rsid w:val="004D7F51"/>
    <w:rsid w:val="004D7F77"/>
    <w:rsid w:val="004E00AB"/>
    <w:rsid w:val="004E0414"/>
    <w:rsid w:val="004E058B"/>
    <w:rsid w:val="004E077C"/>
    <w:rsid w:val="004E0807"/>
    <w:rsid w:val="004E0AFA"/>
    <w:rsid w:val="004E0CF8"/>
    <w:rsid w:val="004E0DB9"/>
    <w:rsid w:val="004E0E1E"/>
    <w:rsid w:val="004E0FBA"/>
    <w:rsid w:val="004E1423"/>
    <w:rsid w:val="004E159E"/>
    <w:rsid w:val="004E1690"/>
    <w:rsid w:val="004E17D9"/>
    <w:rsid w:val="004E18C7"/>
    <w:rsid w:val="004E1912"/>
    <w:rsid w:val="004E19D3"/>
    <w:rsid w:val="004E1C61"/>
    <w:rsid w:val="004E21B7"/>
    <w:rsid w:val="004E21E3"/>
    <w:rsid w:val="004E23A1"/>
    <w:rsid w:val="004E2548"/>
    <w:rsid w:val="004E261F"/>
    <w:rsid w:val="004E2654"/>
    <w:rsid w:val="004E324B"/>
    <w:rsid w:val="004E3374"/>
    <w:rsid w:val="004E3829"/>
    <w:rsid w:val="004E3E87"/>
    <w:rsid w:val="004E3ECF"/>
    <w:rsid w:val="004E3ED8"/>
    <w:rsid w:val="004E40F3"/>
    <w:rsid w:val="004E445F"/>
    <w:rsid w:val="004E480E"/>
    <w:rsid w:val="004E49ED"/>
    <w:rsid w:val="004E4B93"/>
    <w:rsid w:val="004E5002"/>
    <w:rsid w:val="004E5293"/>
    <w:rsid w:val="004E54E0"/>
    <w:rsid w:val="004E5AE3"/>
    <w:rsid w:val="004E5D8B"/>
    <w:rsid w:val="004E5F3E"/>
    <w:rsid w:val="004E68E3"/>
    <w:rsid w:val="004E698C"/>
    <w:rsid w:val="004E6B74"/>
    <w:rsid w:val="004E70CF"/>
    <w:rsid w:val="004E74D7"/>
    <w:rsid w:val="004E772D"/>
    <w:rsid w:val="004E787F"/>
    <w:rsid w:val="004E7B47"/>
    <w:rsid w:val="004E7BC7"/>
    <w:rsid w:val="004E7F3F"/>
    <w:rsid w:val="004F0100"/>
    <w:rsid w:val="004F0394"/>
    <w:rsid w:val="004F03E5"/>
    <w:rsid w:val="004F0966"/>
    <w:rsid w:val="004F0E19"/>
    <w:rsid w:val="004F146B"/>
    <w:rsid w:val="004F1A5F"/>
    <w:rsid w:val="004F1E75"/>
    <w:rsid w:val="004F1F57"/>
    <w:rsid w:val="004F21B7"/>
    <w:rsid w:val="004F2209"/>
    <w:rsid w:val="004F2267"/>
    <w:rsid w:val="004F24A8"/>
    <w:rsid w:val="004F2524"/>
    <w:rsid w:val="004F2AE7"/>
    <w:rsid w:val="004F2EC8"/>
    <w:rsid w:val="004F2F26"/>
    <w:rsid w:val="004F2FC8"/>
    <w:rsid w:val="004F304A"/>
    <w:rsid w:val="004F3274"/>
    <w:rsid w:val="004F3380"/>
    <w:rsid w:val="004F3409"/>
    <w:rsid w:val="004F3672"/>
    <w:rsid w:val="004F3A11"/>
    <w:rsid w:val="004F3BFC"/>
    <w:rsid w:val="004F3E7C"/>
    <w:rsid w:val="004F4326"/>
    <w:rsid w:val="004F45FE"/>
    <w:rsid w:val="004F4A2A"/>
    <w:rsid w:val="004F4CE7"/>
    <w:rsid w:val="004F4E56"/>
    <w:rsid w:val="004F5129"/>
    <w:rsid w:val="004F5457"/>
    <w:rsid w:val="004F54A1"/>
    <w:rsid w:val="004F57E5"/>
    <w:rsid w:val="004F5B05"/>
    <w:rsid w:val="004F5FB6"/>
    <w:rsid w:val="004F5FE3"/>
    <w:rsid w:val="004F61D6"/>
    <w:rsid w:val="004F6A6E"/>
    <w:rsid w:val="004F7A8F"/>
    <w:rsid w:val="004F7BB3"/>
    <w:rsid w:val="004F7F06"/>
    <w:rsid w:val="004F7F2A"/>
    <w:rsid w:val="00500081"/>
    <w:rsid w:val="005000D1"/>
    <w:rsid w:val="0050049C"/>
    <w:rsid w:val="005004CE"/>
    <w:rsid w:val="00500554"/>
    <w:rsid w:val="00500795"/>
    <w:rsid w:val="00500984"/>
    <w:rsid w:val="005009A9"/>
    <w:rsid w:val="00500C5A"/>
    <w:rsid w:val="00500CDE"/>
    <w:rsid w:val="00500DED"/>
    <w:rsid w:val="00500EC4"/>
    <w:rsid w:val="00501152"/>
    <w:rsid w:val="00501495"/>
    <w:rsid w:val="00501571"/>
    <w:rsid w:val="005015EB"/>
    <w:rsid w:val="00501A5E"/>
    <w:rsid w:val="00501B12"/>
    <w:rsid w:val="00501E55"/>
    <w:rsid w:val="00501EA9"/>
    <w:rsid w:val="00501FB2"/>
    <w:rsid w:val="005023D4"/>
    <w:rsid w:val="005024D2"/>
    <w:rsid w:val="00502835"/>
    <w:rsid w:val="00502A59"/>
    <w:rsid w:val="00503066"/>
    <w:rsid w:val="0050313E"/>
    <w:rsid w:val="005036A3"/>
    <w:rsid w:val="005036F1"/>
    <w:rsid w:val="0050385B"/>
    <w:rsid w:val="00503AA1"/>
    <w:rsid w:val="00503D2A"/>
    <w:rsid w:val="00503DC4"/>
    <w:rsid w:val="005043CA"/>
    <w:rsid w:val="005044B8"/>
    <w:rsid w:val="00504766"/>
    <w:rsid w:val="0050491B"/>
    <w:rsid w:val="00504948"/>
    <w:rsid w:val="0050560F"/>
    <w:rsid w:val="00505623"/>
    <w:rsid w:val="00505633"/>
    <w:rsid w:val="00505C13"/>
    <w:rsid w:val="005061A6"/>
    <w:rsid w:val="00506265"/>
    <w:rsid w:val="005065CF"/>
    <w:rsid w:val="005066AA"/>
    <w:rsid w:val="005066CE"/>
    <w:rsid w:val="005066EF"/>
    <w:rsid w:val="005067DB"/>
    <w:rsid w:val="00506F24"/>
    <w:rsid w:val="0050722F"/>
    <w:rsid w:val="005073AD"/>
    <w:rsid w:val="00507C73"/>
    <w:rsid w:val="00507CDE"/>
    <w:rsid w:val="00507EC8"/>
    <w:rsid w:val="005102BD"/>
    <w:rsid w:val="00510324"/>
    <w:rsid w:val="005104D2"/>
    <w:rsid w:val="0051058B"/>
    <w:rsid w:val="00510731"/>
    <w:rsid w:val="005107BC"/>
    <w:rsid w:val="005108EC"/>
    <w:rsid w:val="005109EA"/>
    <w:rsid w:val="00510A2B"/>
    <w:rsid w:val="00510B66"/>
    <w:rsid w:val="00510BC6"/>
    <w:rsid w:val="00510C28"/>
    <w:rsid w:val="00510F69"/>
    <w:rsid w:val="00511337"/>
    <w:rsid w:val="0051139E"/>
    <w:rsid w:val="00511499"/>
    <w:rsid w:val="00511DBE"/>
    <w:rsid w:val="00511F30"/>
    <w:rsid w:val="005120B1"/>
    <w:rsid w:val="00512212"/>
    <w:rsid w:val="005124C4"/>
    <w:rsid w:val="00512669"/>
    <w:rsid w:val="005126BF"/>
    <w:rsid w:val="005129C2"/>
    <w:rsid w:val="00512AAE"/>
    <w:rsid w:val="00512AFD"/>
    <w:rsid w:val="00512B32"/>
    <w:rsid w:val="005130F8"/>
    <w:rsid w:val="00513208"/>
    <w:rsid w:val="005133FB"/>
    <w:rsid w:val="00513556"/>
    <w:rsid w:val="005135B8"/>
    <w:rsid w:val="0051378C"/>
    <w:rsid w:val="005140A8"/>
    <w:rsid w:val="005142BC"/>
    <w:rsid w:val="00514792"/>
    <w:rsid w:val="00514C15"/>
    <w:rsid w:val="00514D0B"/>
    <w:rsid w:val="00514F6F"/>
    <w:rsid w:val="00514FC6"/>
    <w:rsid w:val="005157D0"/>
    <w:rsid w:val="00515A44"/>
    <w:rsid w:val="00515BAA"/>
    <w:rsid w:val="00515BBF"/>
    <w:rsid w:val="00515F1E"/>
    <w:rsid w:val="00516123"/>
    <w:rsid w:val="00516517"/>
    <w:rsid w:val="00516D75"/>
    <w:rsid w:val="00516E9B"/>
    <w:rsid w:val="00516F77"/>
    <w:rsid w:val="00517699"/>
    <w:rsid w:val="0051778E"/>
    <w:rsid w:val="00517833"/>
    <w:rsid w:val="005179DA"/>
    <w:rsid w:val="00517A3F"/>
    <w:rsid w:val="00517A9B"/>
    <w:rsid w:val="0052019B"/>
    <w:rsid w:val="00520557"/>
    <w:rsid w:val="005205A4"/>
    <w:rsid w:val="00520753"/>
    <w:rsid w:val="00521132"/>
    <w:rsid w:val="00521466"/>
    <w:rsid w:val="005218F8"/>
    <w:rsid w:val="00521914"/>
    <w:rsid w:val="00521F94"/>
    <w:rsid w:val="005221A5"/>
    <w:rsid w:val="0052222E"/>
    <w:rsid w:val="0052228C"/>
    <w:rsid w:val="005222B8"/>
    <w:rsid w:val="005223F1"/>
    <w:rsid w:val="0052261F"/>
    <w:rsid w:val="0052272C"/>
    <w:rsid w:val="005227AF"/>
    <w:rsid w:val="00522899"/>
    <w:rsid w:val="005228ED"/>
    <w:rsid w:val="00522B76"/>
    <w:rsid w:val="00522B8C"/>
    <w:rsid w:val="00522E9C"/>
    <w:rsid w:val="0052338C"/>
    <w:rsid w:val="00523441"/>
    <w:rsid w:val="005236BB"/>
    <w:rsid w:val="00523773"/>
    <w:rsid w:val="0052388A"/>
    <w:rsid w:val="005238C0"/>
    <w:rsid w:val="00523A8C"/>
    <w:rsid w:val="00523D54"/>
    <w:rsid w:val="005241F1"/>
    <w:rsid w:val="0052443A"/>
    <w:rsid w:val="0052496F"/>
    <w:rsid w:val="00524B83"/>
    <w:rsid w:val="00525004"/>
    <w:rsid w:val="005251C1"/>
    <w:rsid w:val="00525716"/>
    <w:rsid w:val="005258B7"/>
    <w:rsid w:val="00526544"/>
    <w:rsid w:val="0052665E"/>
    <w:rsid w:val="005267FB"/>
    <w:rsid w:val="0052687C"/>
    <w:rsid w:val="00526A09"/>
    <w:rsid w:val="00526A90"/>
    <w:rsid w:val="00526E1B"/>
    <w:rsid w:val="00526F22"/>
    <w:rsid w:val="00527059"/>
    <w:rsid w:val="00527395"/>
    <w:rsid w:val="0052780E"/>
    <w:rsid w:val="00527E04"/>
    <w:rsid w:val="00527FCF"/>
    <w:rsid w:val="00530038"/>
    <w:rsid w:val="00530090"/>
    <w:rsid w:val="005302F8"/>
    <w:rsid w:val="005308D2"/>
    <w:rsid w:val="00530B34"/>
    <w:rsid w:val="00530EB3"/>
    <w:rsid w:val="00530F42"/>
    <w:rsid w:val="00531290"/>
    <w:rsid w:val="00531839"/>
    <w:rsid w:val="00532051"/>
    <w:rsid w:val="005326E6"/>
    <w:rsid w:val="00532763"/>
    <w:rsid w:val="005327E2"/>
    <w:rsid w:val="00532860"/>
    <w:rsid w:val="005329F7"/>
    <w:rsid w:val="00533359"/>
    <w:rsid w:val="005335C5"/>
    <w:rsid w:val="00533635"/>
    <w:rsid w:val="005337A9"/>
    <w:rsid w:val="00533837"/>
    <w:rsid w:val="00533E9A"/>
    <w:rsid w:val="005341EB"/>
    <w:rsid w:val="005342B0"/>
    <w:rsid w:val="00534856"/>
    <w:rsid w:val="00534F89"/>
    <w:rsid w:val="00535015"/>
    <w:rsid w:val="00535049"/>
    <w:rsid w:val="005350A2"/>
    <w:rsid w:val="005350DD"/>
    <w:rsid w:val="005354A1"/>
    <w:rsid w:val="005354E5"/>
    <w:rsid w:val="00535647"/>
    <w:rsid w:val="00535C49"/>
    <w:rsid w:val="00535DD3"/>
    <w:rsid w:val="00535E32"/>
    <w:rsid w:val="00535E83"/>
    <w:rsid w:val="00536229"/>
    <w:rsid w:val="005364BC"/>
    <w:rsid w:val="0053673B"/>
    <w:rsid w:val="0053696F"/>
    <w:rsid w:val="00536D73"/>
    <w:rsid w:val="00536E04"/>
    <w:rsid w:val="00536FB1"/>
    <w:rsid w:val="005370D9"/>
    <w:rsid w:val="00537171"/>
    <w:rsid w:val="005373B9"/>
    <w:rsid w:val="005373F2"/>
    <w:rsid w:val="005374F2"/>
    <w:rsid w:val="00537506"/>
    <w:rsid w:val="005376DA"/>
    <w:rsid w:val="00537852"/>
    <w:rsid w:val="005378EF"/>
    <w:rsid w:val="00537D8C"/>
    <w:rsid w:val="00537EF6"/>
    <w:rsid w:val="00537FF8"/>
    <w:rsid w:val="005401D5"/>
    <w:rsid w:val="005403D2"/>
    <w:rsid w:val="00540711"/>
    <w:rsid w:val="00540727"/>
    <w:rsid w:val="00540AE4"/>
    <w:rsid w:val="00540DA1"/>
    <w:rsid w:val="00540E92"/>
    <w:rsid w:val="00540F98"/>
    <w:rsid w:val="005410BF"/>
    <w:rsid w:val="00541435"/>
    <w:rsid w:val="005414D0"/>
    <w:rsid w:val="005417C0"/>
    <w:rsid w:val="00541BED"/>
    <w:rsid w:val="00541C66"/>
    <w:rsid w:val="00541CD8"/>
    <w:rsid w:val="00541D5A"/>
    <w:rsid w:val="00541E7B"/>
    <w:rsid w:val="00541EE0"/>
    <w:rsid w:val="00541F07"/>
    <w:rsid w:val="00542152"/>
    <w:rsid w:val="00542421"/>
    <w:rsid w:val="005429B4"/>
    <w:rsid w:val="005429FE"/>
    <w:rsid w:val="00542AE7"/>
    <w:rsid w:val="00542B01"/>
    <w:rsid w:val="00542EC5"/>
    <w:rsid w:val="0054322F"/>
    <w:rsid w:val="00543556"/>
    <w:rsid w:val="00543972"/>
    <w:rsid w:val="00543C93"/>
    <w:rsid w:val="00543F78"/>
    <w:rsid w:val="00543FC6"/>
    <w:rsid w:val="005444AF"/>
    <w:rsid w:val="00544657"/>
    <w:rsid w:val="005446F1"/>
    <w:rsid w:val="005448EA"/>
    <w:rsid w:val="00544C0F"/>
    <w:rsid w:val="005451FB"/>
    <w:rsid w:val="0054574B"/>
    <w:rsid w:val="00545E01"/>
    <w:rsid w:val="00546225"/>
    <w:rsid w:val="00546613"/>
    <w:rsid w:val="00546B15"/>
    <w:rsid w:val="00546FE8"/>
    <w:rsid w:val="00547258"/>
    <w:rsid w:val="005475CB"/>
    <w:rsid w:val="005501E0"/>
    <w:rsid w:val="005502FF"/>
    <w:rsid w:val="0055057D"/>
    <w:rsid w:val="005505C3"/>
    <w:rsid w:val="00550686"/>
    <w:rsid w:val="005506DB"/>
    <w:rsid w:val="00550740"/>
    <w:rsid w:val="00550870"/>
    <w:rsid w:val="005515CB"/>
    <w:rsid w:val="00551788"/>
    <w:rsid w:val="0055178D"/>
    <w:rsid w:val="00551867"/>
    <w:rsid w:val="00551F03"/>
    <w:rsid w:val="005522B0"/>
    <w:rsid w:val="00552380"/>
    <w:rsid w:val="005525B8"/>
    <w:rsid w:val="00552842"/>
    <w:rsid w:val="00552BB6"/>
    <w:rsid w:val="00552BEA"/>
    <w:rsid w:val="00552F44"/>
    <w:rsid w:val="00552FF1"/>
    <w:rsid w:val="00553045"/>
    <w:rsid w:val="005532AD"/>
    <w:rsid w:val="005532C0"/>
    <w:rsid w:val="00553424"/>
    <w:rsid w:val="0055363F"/>
    <w:rsid w:val="005537E6"/>
    <w:rsid w:val="00553C20"/>
    <w:rsid w:val="00553C37"/>
    <w:rsid w:val="00553E65"/>
    <w:rsid w:val="00553E97"/>
    <w:rsid w:val="00553EF6"/>
    <w:rsid w:val="00553FB4"/>
    <w:rsid w:val="0055401B"/>
    <w:rsid w:val="00554136"/>
    <w:rsid w:val="0055423E"/>
    <w:rsid w:val="005544B9"/>
    <w:rsid w:val="00554694"/>
    <w:rsid w:val="005547C6"/>
    <w:rsid w:val="00554A31"/>
    <w:rsid w:val="00554AE1"/>
    <w:rsid w:val="00554C1D"/>
    <w:rsid w:val="00554E6B"/>
    <w:rsid w:val="00554E76"/>
    <w:rsid w:val="00554F3B"/>
    <w:rsid w:val="00555118"/>
    <w:rsid w:val="005554F9"/>
    <w:rsid w:val="005555F7"/>
    <w:rsid w:val="0055574B"/>
    <w:rsid w:val="00555BCB"/>
    <w:rsid w:val="00555FC2"/>
    <w:rsid w:val="0055607C"/>
    <w:rsid w:val="0055622B"/>
    <w:rsid w:val="00556542"/>
    <w:rsid w:val="0055657F"/>
    <w:rsid w:val="00556686"/>
    <w:rsid w:val="00556D87"/>
    <w:rsid w:val="00556DC0"/>
    <w:rsid w:val="00556E15"/>
    <w:rsid w:val="00557352"/>
    <w:rsid w:val="0055777D"/>
    <w:rsid w:val="00557879"/>
    <w:rsid w:val="00557B6A"/>
    <w:rsid w:val="00557E3E"/>
    <w:rsid w:val="0056038B"/>
    <w:rsid w:val="00560483"/>
    <w:rsid w:val="005604C1"/>
    <w:rsid w:val="00560569"/>
    <w:rsid w:val="0056082A"/>
    <w:rsid w:val="00560944"/>
    <w:rsid w:val="00560967"/>
    <w:rsid w:val="00560AAD"/>
    <w:rsid w:val="00560ABE"/>
    <w:rsid w:val="00560D37"/>
    <w:rsid w:val="00560F83"/>
    <w:rsid w:val="005611C8"/>
    <w:rsid w:val="005611E9"/>
    <w:rsid w:val="00561464"/>
    <w:rsid w:val="0056155B"/>
    <w:rsid w:val="00561565"/>
    <w:rsid w:val="00561ABF"/>
    <w:rsid w:val="00561C86"/>
    <w:rsid w:val="00561C8E"/>
    <w:rsid w:val="00561F4A"/>
    <w:rsid w:val="005621AA"/>
    <w:rsid w:val="00562337"/>
    <w:rsid w:val="00562348"/>
    <w:rsid w:val="0056238E"/>
    <w:rsid w:val="005623B2"/>
    <w:rsid w:val="005625E1"/>
    <w:rsid w:val="00562656"/>
    <w:rsid w:val="005629B0"/>
    <w:rsid w:val="00562BA4"/>
    <w:rsid w:val="00562E5E"/>
    <w:rsid w:val="00562F93"/>
    <w:rsid w:val="005630D7"/>
    <w:rsid w:val="00563341"/>
    <w:rsid w:val="00563424"/>
    <w:rsid w:val="0056379A"/>
    <w:rsid w:val="00563B2E"/>
    <w:rsid w:val="00563C93"/>
    <w:rsid w:val="00563D8A"/>
    <w:rsid w:val="005640AF"/>
    <w:rsid w:val="005640F1"/>
    <w:rsid w:val="00564271"/>
    <w:rsid w:val="0056435E"/>
    <w:rsid w:val="005646AF"/>
    <w:rsid w:val="005646D9"/>
    <w:rsid w:val="00564783"/>
    <w:rsid w:val="00564D34"/>
    <w:rsid w:val="0056555A"/>
    <w:rsid w:val="005656B4"/>
    <w:rsid w:val="00565887"/>
    <w:rsid w:val="00565B2F"/>
    <w:rsid w:val="00566099"/>
    <w:rsid w:val="005661A8"/>
    <w:rsid w:val="0056627D"/>
    <w:rsid w:val="005665FA"/>
    <w:rsid w:val="005667E7"/>
    <w:rsid w:val="00566B24"/>
    <w:rsid w:val="00566B51"/>
    <w:rsid w:val="00566F26"/>
    <w:rsid w:val="0056718B"/>
    <w:rsid w:val="00567436"/>
    <w:rsid w:val="005677F9"/>
    <w:rsid w:val="00567C35"/>
    <w:rsid w:val="00567D1A"/>
    <w:rsid w:val="005703A4"/>
    <w:rsid w:val="0057045F"/>
    <w:rsid w:val="00570672"/>
    <w:rsid w:val="005707DF"/>
    <w:rsid w:val="00570A8C"/>
    <w:rsid w:val="00570B44"/>
    <w:rsid w:val="00570E04"/>
    <w:rsid w:val="00571429"/>
    <w:rsid w:val="0057150D"/>
    <w:rsid w:val="0057153E"/>
    <w:rsid w:val="00571CC0"/>
    <w:rsid w:val="00571F72"/>
    <w:rsid w:val="005722F8"/>
    <w:rsid w:val="00572489"/>
    <w:rsid w:val="005724B5"/>
    <w:rsid w:val="005726F2"/>
    <w:rsid w:val="00572983"/>
    <w:rsid w:val="00572B25"/>
    <w:rsid w:val="00572D23"/>
    <w:rsid w:val="00572F72"/>
    <w:rsid w:val="00572FD6"/>
    <w:rsid w:val="00573130"/>
    <w:rsid w:val="00573244"/>
    <w:rsid w:val="0057345E"/>
    <w:rsid w:val="005734BB"/>
    <w:rsid w:val="00573681"/>
    <w:rsid w:val="005736CD"/>
    <w:rsid w:val="00573746"/>
    <w:rsid w:val="005737DD"/>
    <w:rsid w:val="00573889"/>
    <w:rsid w:val="0057395E"/>
    <w:rsid w:val="00573C38"/>
    <w:rsid w:val="00573ED5"/>
    <w:rsid w:val="00573F15"/>
    <w:rsid w:val="00573F8A"/>
    <w:rsid w:val="00574038"/>
    <w:rsid w:val="00574205"/>
    <w:rsid w:val="0057435E"/>
    <w:rsid w:val="00574B80"/>
    <w:rsid w:val="00574BC4"/>
    <w:rsid w:val="00574C1F"/>
    <w:rsid w:val="00574D13"/>
    <w:rsid w:val="00574DD9"/>
    <w:rsid w:val="00574EE9"/>
    <w:rsid w:val="005751CB"/>
    <w:rsid w:val="005754C8"/>
    <w:rsid w:val="00575641"/>
    <w:rsid w:val="00575704"/>
    <w:rsid w:val="005757A7"/>
    <w:rsid w:val="0057587F"/>
    <w:rsid w:val="0057588E"/>
    <w:rsid w:val="00575F90"/>
    <w:rsid w:val="00575FA0"/>
    <w:rsid w:val="005765AE"/>
    <w:rsid w:val="00576AF8"/>
    <w:rsid w:val="00576B6D"/>
    <w:rsid w:val="00576CBD"/>
    <w:rsid w:val="00576DB7"/>
    <w:rsid w:val="00576EFF"/>
    <w:rsid w:val="00577069"/>
    <w:rsid w:val="005771DA"/>
    <w:rsid w:val="005772CA"/>
    <w:rsid w:val="00577884"/>
    <w:rsid w:val="00577A30"/>
    <w:rsid w:val="00577C45"/>
    <w:rsid w:val="00577FE5"/>
    <w:rsid w:val="00580082"/>
    <w:rsid w:val="00580195"/>
    <w:rsid w:val="00580632"/>
    <w:rsid w:val="0058093E"/>
    <w:rsid w:val="00580A5C"/>
    <w:rsid w:val="00580A99"/>
    <w:rsid w:val="00580AD8"/>
    <w:rsid w:val="00580D13"/>
    <w:rsid w:val="00580D94"/>
    <w:rsid w:val="00580E7F"/>
    <w:rsid w:val="00580F2D"/>
    <w:rsid w:val="005813D8"/>
    <w:rsid w:val="005813F1"/>
    <w:rsid w:val="0058187C"/>
    <w:rsid w:val="00581E2B"/>
    <w:rsid w:val="00581F18"/>
    <w:rsid w:val="00581F80"/>
    <w:rsid w:val="005823B2"/>
    <w:rsid w:val="005823D9"/>
    <w:rsid w:val="00582442"/>
    <w:rsid w:val="0058275A"/>
    <w:rsid w:val="005827BE"/>
    <w:rsid w:val="0058290F"/>
    <w:rsid w:val="00582948"/>
    <w:rsid w:val="00582EFF"/>
    <w:rsid w:val="00583221"/>
    <w:rsid w:val="005832ED"/>
    <w:rsid w:val="0058345D"/>
    <w:rsid w:val="005839E5"/>
    <w:rsid w:val="00583E3B"/>
    <w:rsid w:val="0058422B"/>
    <w:rsid w:val="005844B4"/>
    <w:rsid w:val="00584717"/>
    <w:rsid w:val="0058474F"/>
    <w:rsid w:val="00584907"/>
    <w:rsid w:val="00584AA2"/>
    <w:rsid w:val="00584BFD"/>
    <w:rsid w:val="00584CE2"/>
    <w:rsid w:val="0058525E"/>
    <w:rsid w:val="00585272"/>
    <w:rsid w:val="0058576D"/>
    <w:rsid w:val="005857D6"/>
    <w:rsid w:val="005858B1"/>
    <w:rsid w:val="00585946"/>
    <w:rsid w:val="00585BAD"/>
    <w:rsid w:val="00585D33"/>
    <w:rsid w:val="00585F80"/>
    <w:rsid w:val="00585FB6"/>
    <w:rsid w:val="00586618"/>
    <w:rsid w:val="005866FE"/>
    <w:rsid w:val="00586B41"/>
    <w:rsid w:val="00586BD3"/>
    <w:rsid w:val="0058727E"/>
    <w:rsid w:val="00587663"/>
    <w:rsid w:val="00587EFE"/>
    <w:rsid w:val="00590043"/>
    <w:rsid w:val="005900E7"/>
    <w:rsid w:val="0059033E"/>
    <w:rsid w:val="005906E2"/>
    <w:rsid w:val="00590790"/>
    <w:rsid w:val="00590820"/>
    <w:rsid w:val="0059085B"/>
    <w:rsid w:val="0059097A"/>
    <w:rsid w:val="00590CAF"/>
    <w:rsid w:val="00590EA9"/>
    <w:rsid w:val="00590ED0"/>
    <w:rsid w:val="00591347"/>
    <w:rsid w:val="005913BD"/>
    <w:rsid w:val="005913C3"/>
    <w:rsid w:val="005914FF"/>
    <w:rsid w:val="0059226C"/>
    <w:rsid w:val="005922A4"/>
    <w:rsid w:val="005925DB"/>
    <w:rsid w:val="0059263E"/>
    <w:rsid w:val="00592A05"/>
    <w:rsid w:val="00592ACA"/>
    <w:rsid w:val="00592F67"/>
    <w:rsid w:val="00593058"/>
    <w:rsid w:val="0059325F"/>
    <w:rsid w:val="00593489"/>
    <w:rsid w:val="0059359C"/>
    <w:rsid w:val="00593850"/>
    <w:rsid w:val="00593980"/>
    <w:rsid w:val="00593AC2"/>
    <w:rsid w:val="00593C23"/>
    <w:rsid w:val="00593E79"/>
    <w:rsid w:val="005940AD"/>
    <w:rsid w:val="005940F3"/>
    <w:rsid w:val="0059414A"/>
    <w:rsid w:val="005942E7"/>
    <w:rsid w:val="005944C8"/>
    <w:rsid w:val="0059455E"/>
    <w:rsid w:val="0059462F"/>
    <w:rsid w:val="005947CA"/>
    <w:rsid w:val="00594858"/>
    <w:rsid w:val="00594DE6"/>
    <w:rsid w:val="00594E92"/>
    <w:rsid w:val="00594F8D"/>
    <w:rsid w:val="005951B2"/>
    <w:rsid w:val="0059546C"/>
    <w:rsid w:val="0059568C"/>
    <w:rsid w:val="00595F21"/>
    <w:rsid w:val="0059607C"/>
    <w:rsid w:val="0059655A"/>
    <w:rsid w:val="00596722"/>
    <w:rsid w:val="00596A1A"/>
    <w:rsid w:val="00596A8C"/>
    <w:rsid w:val="00596AC9"/>
    <w:rsid w:val="00596B92"/>
    <w:rsid w:val="00596F34"/>
    <w:rsid w:val="00597450"/>
    <w:rsid w:val="005977FA"/>
    <w:rsid w:val="00597A08"/>
    <w:rsid w:val="00597BE4"/>
    <w:rsid w:val="005A0367"/>
    <w:rsid w:val="005A045E"/>
    <w:rsid w:val="005A0DEE"/>
    <w:rsid w:val="005A0F75"/>
    <w:rsid w:val="005A115D"/>
    <w:rsid w:val="005A11B1"/>
    <w:rsid w:val="005A15DE"/>
    <w:rsid w:val="005A170E"/>
    <w:rsid w:val="005A187D"/>
    <w:rsid w:val="005A1AA4"/>
    <w:rsid w:val="005A1CE4"/>
    <w:rsid w:val="005A20B9"/>
    <w:rsid w:val="005A221B"/>
    <w:rsid w:val="005A24C6"/>
    <w:rsid w:val="005A26CF"/>
    <w:rsid w:val="005A2874"/>
    <w:rsid w:val="005A2ABB"/>
    <w:rsid w:val="005A2BA0"/>
    <w:rsid w:val="005A327E"/>
    <w:rsid w:val="005A36BE"/>
    <w:rsid w:val="005A3910"/>
    <w:rsid w:val="005A3AE8"/>
    <w:rsid w:val="005A3D31"/>
    <w:rsid w:val="005A41A5"/>
    <w:rsid w:val="005A455D"/>
    <w:rsid w:val="005A466E"/>
    <w:rsid w:val="005A4766"/>
    <w:rsid w:val="005A4797"/>
    <w:rsid w:val="005A4EA5"/>
    <w:rsid w:val="005A4F4A"/>
    <w:rsid w:val="005A52BA"/>
    <w:rsid w:val="005A57BE"/>
    <w:rsid w:val="005A59B2"/>
    <w:rsid w:val="005A5D69"/>
    <w:rsid w:val="005A5F3D"/>
    <w:rsid w:val="005A6029"/>
    <w:rsid w:val="005A6203"/>
    <w:rsid w:val="005A62ED"/>
    <w:rsid w:val="005A645B"/>
    <w:rsid w:val="005A67F6"/>
    <w:rsid w:val="005A67FA"/>
    <w:rsid w:val="005A6DDC"/>
    <w:rsid w:val="005A6F34"/>
    <w:rsid w:val="005A7030"/>
    <w:rsid w:val="005A727B"/>
    <w:rsid w:val="005A74A2"/>
    <w:rsid w:val="005A7A0F"/>
    <w:rsid w:val="005A7E5C"/>
    <w:rsid w:val="005A7F07"/>
    <w:rsid w:val="005B02C0"/>
    <w:rsid w:val="005B04DE"/>
    <w:rsid w:val="005B075C"/>
    <w:rsid w:val="005B07EB"/>
    <w:rsid w:val="005B092E"/>
    <w:rsid w:val="005B09E4"/>
    <w:rsid w:val="005B0AD4"/>
    <w:rsid w:val="005B0BCE"/>
    <w:rsid w:val="005B0F8F"/>
    <w:rsid w:val="005B154C"/>
    <w:rsid w:val="005B15C9"/>
    <w:rsid w:val="005B1740"/>
    <w:rsid w:val="005B1889"/>
    <w:rsid w:val="005B1A88"/>
    <w:rsid w:val="005B1DA6"/>
    <w:rsid w:val="005B1ECB"/>
    <w:rsid w:val="005B20EE"/>
    <w:rsid w:val="005B21AE"/>
    <w:rsid w:val="005B2344"/>
    <w:rsid w:val="005B2470"/>
    <w:rsid w:val="005B2577"/>
    <w:rsid w:val="005B26A2"/>
    <w:rsid w:val="005B28EB"/>
    <w:rsid w:val="005B2910"/>
    <w:rsid w:val="005B29B2"/>
    <w:rsid w:val="005B29C9"/>
    <w:rsid w:val="005B2A34"/>
    <w:rsid w:val="005B2B8C"/>
    <w:rsid w:val="005B2C8A"/>
    <w:rsid w:val="005B2CD3"/>
    <w:rsid w:val="005B2DDA"/>
    <w:rsid w:val="005B2FB2"/>
    <w:rsid w:val="005B30E0"/>
    <w:rsid w:val="005B39C3"/>
    <w:rsid w:val="005B39F9"/>
    <w:rsid w:val="005B3AAF"/>
    <w:rsid w:val="005B3CBB"/>
    <w:rsid w:val="005B3F79"/>
    <w:rsid w:val="005B400F"/>
    <w:rsid w:val="005B42AB"/>
    <w:rsid w:val="005B457A"/>
    <w:rsid w:val="005B4642"/>
    <w:rsid w:val="005B48D0"/>
    <w:rsid w:val="005B4B9D"/>
    <w:rsid w:val="005B4F61"/>
    <w:rsid w:val="005B51D0"/>
    <w:rsid w:val="005B54C0"/>
    <w:rsid w:val="005B5913"/>
    <w:rsid w:val="005B5BFF"/>
    <w:rsid w:val="005B5C6E"/>
    <w:rsid w:val="005B5E06"/>
    <w:rsid w:val="005B5F00"/>
    <w:rsid w:val="005B60EC"/>
    <w:rsid w:val="005B61C3"/>
    <w:rsid w:val="005B624D"/>
    <w:rsid w:val="005B686B"/>
    <w:rsid w:val="005B6B16"/>
    <w:rsid w:val="005B6B7A"/>
    <w:rsid w:val="005B6DD7"/>
    <w:rsid w:val="005B708A"/>
    <w:rsid w:val="005B74B4"/>
    <w:rsid w:val="005B7E2F"/>
    <w:rsid w:val="005C01E0"/>
    <w:rsid w:val="005C0512"/>
    <w:rsid w:val="005C0672"/>
    <w:rsid w:val="005C084C"/>
    <w:rsid w:val="005C0F5F"/>
    <w:rsid w:val="005C1000"/>
    <w:rsid w:val="005C12FC"/>
    <w:rsid w:val="005C1542"/>
    <w:rsid w:val="005C17B2"/>
    <w:rsid w:val="005C1994"/>
    <w:rsid w:val="005C1BBA"/>
    <w:rsid w:val="005C1EB0"/>
    <w:rsid w:val="005C2222"/>
    <w:rsid w:val="005C25CC"/>
    <w:rsid w:val="005C2D54"/>
    <w:rsid w:val="005C2F52"/>
    <w:rsid w:val="005C305B"/>
    <w:rsid w:val="005C39CB"/>
    <w:rsid w:val="005C3D24"/>
    <w:rsid w:val="005C3E12"/>
    <w:rsid w:val="005C416B"/>
    <w:rsid w:val="005C4292"/>
    <w:rsid w:val="005C436E"/>
    <w:rsid w:val="005C44FC"/>
    <w:rsid w:val="005C4824"/>
    <w:rsid w:val="005C4930"/>
    <w:rsid w:val="005C4CCF"/>
    <w:rsid w:val="005C4F3C"/>
    <w:rsid w:val="005C4F47"/>
    <w:rsid w:val="005C50F9"/>
    <w:rsid w:val="005C5586"/>
    <w:rsid w:val="005C5587"/>
    <w:rsid w:val="005C5952"/>
    <w:rsid w:val="005C5C70"/>
    <w:rsid w:val="005C61CE"/>
    <w:rsid w:val="005C6492"/>
    <w:rsid w:val="005C6550"/>
    <w:rsid w:val="005C67E8"/>
    <w:rsid w:val="005C6AF3"/>
    <w:rsid w:val="005C6CF4"/>
    <w:rsid w:val="005C6D7B"/>
    <w:rsid w:val="005C730E"/>
    <w:rsid w:val="005C73CF"/>
    <w:rsid w:val="005C76BE"/>
    <w:rsid w:val="005C76EB"/>
    <w:rsid w:val="005C7A2A"/>
    <w:rsid w:val="005C7B27"/>
    <w:rsid w:val="005C7F97"/>
    <w:rsid w:val="005D0143"/>
    <w:rsid w:val="005D042E"/>
    <w:rsid w:val="005D0474"/>
    <w:rsid w:val="005D0702"/>
    <w:rsid w:val="005D09D7"/>
    <w:rsid w:val="005D0DD5"/>
    <w:rsid w:val="005D0EE3"/>
    <w:rsid w:val="005D11F0"/>
    <w:rsid w:val="005D1570"/>
    <w:rsid w:val="005D159E"/>
    <w:rsid w:val="005D176F"/>
    <w:rsid w:val="005D18C6"/>
    <w:rsid w:val="005D1C5F"/>
    <w:rsid w:val="005D1E03"/>
    <w:rsid w:val="005D1E38"/>
    <w:rsid w:val="005D1E43"/>
    <w:rsid w:val="005D1EC4"/>
    <w:rsid w:val="005D2152"/>
    <w:rsid w:val="005D249A"/>
    <w:rsid w:val="005D2936"/>
    <w:rsid w:val="005D296A"/>
    <w:rsid w:val="005D2D71"/>
    <w:rsid w:val="005D2F53"/>
    <w:rsid w:val="005D3050"/>
    <w:rsid w:val="005D333B"/>
    <w:rsid w:val="005D37C8"/>
    <w:rsid w:val="005D38C8"/>
    <w:rsid w:val="005D3951"/>
    <w:rsid w:val="005D3CAD"/>
    <w:rsid w:val="005D3D09"/>
    <w:rsid w:val="005D3E06"/>
    <w:rsid w:val="005D3EDE"/>
    <w:rsid w:val="005D4350"/>
    <w:rsid w:val="005D43E5"/>
    <w:rsid w:val="005D45A5"/>
    <w:rsid w:val="005D4764"/>
    <w:rsid w:val="005D482D"/>
    <w:rsid w:val="005D4913"/>
    <w:rsid w:val="005D4C2A"/>
    <w:rsid w:val="005D4F7A"/>
    <w:rsid w:val="005D566D"/>
    <w:rsid w:val="005D56F6"/>
    <w:rsid w:val="005D57D4"/>
    <w:rsid w:val="005D596B"/>
    <w:rsid w:val="005D629E"/>
    <w:rsid w:val="005D6408"/>
    <w:rsid w:val="005D65F4"/>
    <w:rsid w:val="005D6A16"/>
    <w:rsid w:val="005D6B07"/>
    <w:rsid w:val="005D707B"/>
    <w:rsid w:val="005D7274"/>
    <w:rsid w:val="005D74AC"/>
    <w:rsid w:val="005D75EF"/>
    <w:rsid w:val="005D7BC3"/>
    <w:rsid w:val="005D7C80"/>
    <w:rsid w:val="005D7F31"/>
    <w:rsid w:val="005D7FC9"/>
    <w:rsid w:val="005E004E"/>
    <w:rsid w:val="005E0095"/>
    <w:rsid w:val="005E03CE"/>
    <w:rsid w:val="005E047A"/>
    <w:rsid w:val="005E055B"/>
    <w:rsid w:val="005E0690"/>
    <w:rsid w:val="005E06BD"/>
    <w:rsid w:val="005E071F"/>
    <w:rsid w:val="005E07B4"/>
    <w:rsid w:val="005E09AF"/>
    <w:rsid w:val="005E0DF8"/>
    <w:rsid w:val="005E116A"/>
    <w:rsid w:val="005E1331"/>
    <w:rsid w:val="005E1562"/>
    <w:rsid w:val="005E1E08"/>
    <w:rsid w:val="005E1EC2"/>
    <w:rsid w:val="005E1ED4"/>
    <w:rsid w:val="005E225F"/>
    <w:rsid w:val="005E25DD"/>
    <w:rsid w:val="005E2988"/>
    <w:rsid w:val="005E29D6"/>
    <w:rsid w:val="005E2A9F"/>
    <w:rsid w:val="005E2C87"/>
    <w:rsid w:val="005E2F91"/>
    <w:rsid w:val="005E3020"/>
    <w:rsid w:val="005E3225"/>
    <w:rsid w:val="005E3273"/>
    <w:rsid w:val="005E32C8"/>
    <w:rsid w:val="005E32F3"/>
    <w:rsid w:val="005E3C9B"/>
    <w:rsid w:val="005E4005"/>
    <w:rsid w:val="005E43E8"/>
    <w:rsid w:val="005E4502"/>
    <w:rsid w:val="005E458C"/>
    <w:rsid w:val="005E46E4"/>
    <w:rsid w:val="005E484D"/>
    <w:rsid w:val="005E4AF0"/>
    <w:rsid w:val="005E4F5D"/>
    <w:rsid w:val="005E4F6D"/>
    <w:rsid w:val="005E553D"/>
    <w:rsid w:val="005E563B"/>
    <w:rsid w:val="005E585E"/>
    <w:rsid w:val="005E5A48"/>
    <w:rsid w:val="005E5D90"/>
    <w:rsid w:val="005E63CF"/>
    <w:rsid w:val="005E696E"/>
    <w:rsid w:val="005E6A17"/>
    <w:rsid w:val="005E6DF0"/>
    <w:rsid w:val="005E6E1E"/>
    <w:rsid w:val="005E6E60"/>
    <w:rsid w:val="005E6E80"/>
    <w:rsid w:val="005E6ED1"/>
    <w:rsid w:val="005E6EED"/>
    <w:rsid w:val="005E71F6"/>
    <w:rsid w:val="005E759E"/>
    <w:rsid w:val="005E7B3B"/>
    <w:rsid w:val="005E7CE3"/>
    <w:rsid w:val="005E7F5A"/>
    <w:rsid w:val="005F00D2"/>
    <w:rsid w:val="005F0A1D"/>
    <w:rsid w:val="005F0A8F"/>
    <w:rsid w:val="005F0C54"/>
    <w:rsid w:val="005F12A3"/>
    <w:rsid w:val="005F13E4"/>
    <w:rsid w:val="005F1521"/>
    <w:rsid w:val="005F1C42"/>
    <w:rsid w:val="005F1CB1"/>
    <w:rsid w:val="005F1E52"/>
    <w:rsid w:val="005F1EC8"/>
    <w:rsid w:val="005F2192"/>
    <w:rsid w:val="005F2395"/>
    <w:rsid w:val="005F28BB"/>
    <w:rsid w:val="005F2C86"/>
    <w:rsid w:val="005F2E5E"/>
    <w:rsid w:val="005F343C"/>
    <w:rsid w:val="005F3578"/>
    <w:rsid w:val="005F3601"/>
    <w:rsid w:val="005F3765"/>
    <w:rsid w:val="005F4097"/>
    <w:rsid w:val="005F40D7"/>
    <w:rsid w:val="005F44EC"/>
    <w:rsid w:val="005F463D"/>
    <w:rsid w:val="005F4DB5"/>
    <w:rsid w:val="005F5344"/>
    <w:rsid w:val="005F54BE"/>
    <w:rsid w:val="005F556D"/>
    <w:rsid w:val="005F59D2"/>
    <w:rsid w:val="005F5FBB"/>
    <w:rsid w:val="005F60CD"/>
    <w:rsid w:val="005F6297"/>
    <w:rsid w:val="005F645E"/>
    <w:rsid w:val="005F6486"/>
    <w:rsid w:val="005F6638"/>
    <w:rsid w:val="005F6899"/>
    <w:rsid w:val="005F6A71"/>
    <w:rsid w:val="005F76BC"/>
    <w:rsid w:val="005F7791"/>
    <w:rsid w:val="005F7B08"/>
    <w:rsid w:val="005F7D85"/>
    <w:rsid w:val="005F7F31"/>
    <w:rsid w:val="0060004C"/>
    <w:rsid w:val="006007AA"/>
    <w:rsid w:val="00600BB1"/>
    <w:rsid w:val="00600F0F"/>
    <w:rsid w:val="00600FF9"/>
    <w:rsid w:val="006011FD"/>
    <w:rsid w:val="0060121B"/>
    <w:rsid w:val="0060143C"/>
    <w:rsid w:val="00601613"/>
    <w:rsid w:val="00601707"/>
    <w:rsid w:val="00601AC0"/>
    <w:rsid w:val="00601B25"/>
    <w:rsid w:val="00601E0B"/>
    <w:rsid w:val="006020AD"/>
    <w:rsid w:val="006023D4"/>
    <w:rsid w:val="006029FD"/>
    <w:rsid w:val="00602B7B"/>
    <w:rsid w:val="00602B82"/>
    <w:rsid w:val="00602C5D"/>
    <w:rsid w:val="00602FAF"/>
    <w:rsid w:val="006031B3"/>
    <w:rsid w:val="006031B7"/>
    <w:rsid w:val="0060340A"/>
    <w:rsid w:val="00603422"/>
    <w:rsid w:val="0060346C"/>
    <w:rsid w:val="006034A6"/>
    <w:rsid w:val="006034D0"/>
    <w:rsid w:val="00603686"/>
    <w:rsid w:val="00603A09"/>
    <w:rsid w:val="00603B6F"/>
    <w:rsid w:val="00603DA9"/>
    <w:rsid w:val="006041C7"/>
    <w:rsid w:val="006045FE"/>
    <w:rsid w:val="00604849"/>
    <w:rsid w:val="00604A13"/>
    <w:rsid w:val="00604C8C"/>
    <w:rsid w:val="00604CBE"/>
    <w:rsid w:val="00604D7C"/>
    <w:rsid w:val="0060501D"/>
    <w:rsid w:val="006052AE"/>
    <w:rsid w:val="0060547D"/>
    <w:rsid w:val="006059ED"/>
    <w:rsid w:val="00605A13"/>
    <w:rsid w:val="00605B5F"/>
    <w:rsid w:val="00605BDE"/>
    <w:rsid w:val="00605F44"/>
    <w:rsid w:val="00606378"/>
    <w:rsid w:val="0060663B"/>
    <w:rsid w:val="006066BA"/>
    <w:rsid w:val="0060680E"/>
    <w:rsid w:val="00606A20"/>
    <w:rsid w:val="00606F26"/>
    <w:rsid w:val="00606F42"/>
    <w:rsid w:val="006071E5"/>
    <w:rsid w:val="006072A8"/>
    <w:rsid w:val="006075AF"/>
    <w:rsid w:val="006075B6"/>
    <w:rsid w:val="00607769"/>
    <w:rsid w:val="00607B87"/>
    <w:rsid w:val="00607E63"/>
    <w:rsid w:val="00607EA6"/>
    <w:rsid w:val="00607ED0"/>
    <w:rsid w:val="006100C9"/>
    <w:rsid w:val="00610500"/>
    <w:rsid w:val="0061064D"/>
    <w:rsid w:val="0061064F"/>
    <w:rsid w:val="0061085F"/>
    <w:rsid w:val="006108C0"/>
    <w:rsid w:val="00610B76"/>
    <w:rsid w:val="00610D8F"/>
    <w:rsid w:val="00610E1D"/>
    <w:rsid w:val="00610E6F"/>
    <w:rsid w:val="00610E81"/>
    <w:rsid w:val="00610F21"/>
    <w:rsid w:val="00610F70"/>
    <w:rsid w:val="0061153E"/>
    <w:rsid w:val="0061184D"/>
    <w:rsid w:val="006118E0"/>
    <w:rsid w:val="0061209C"/>
    <w:rsid w:val="006120E1"/>
    <w:rsid w:val="00612377"/>
    <w:rsid w:val="00612541"/>
    <w:rsid w:val="0061273F"/>
    <w:rsid w:val="006129FA"/>
    <w:rsid w:val="00612CE7"/>
    <w:rsid w:val="00612DD4"/>
    <w:rsid w:val="006135D2"/>
    <w:rsid w:val="006135F2"/>
    <w:rsid w:val="006139C2"/>
    <w:rsid w:val="00613A74"/>
    <w:rsid w:val="0061400D"/>
    <w:rsid w:val="006143AD"/>
    <w:rsid w:val="0061445E"/>
    <w:rsid w:val="0061498C"/>
    <w:rsid w:val="00614A06"/>
    <w:rsid w:val="00614B60"/>
    <w:rsid w:val="00614CA1"/>
    <w:rsid w:val="00614CAF"/>
    <w:rsid w:val="006151C9"/>
    <w:rsid w:val="00615413"/>
    <w:rsid w:val="006160FA"/>
    <w:rsid w:val="0061612D"/>
    <w:rsid w:val="006162AD"/>
    <w:rsid w:val="006162B8"/>
    <w:rsid w:val="00616347"/>
    <w:rsid w:val="00616653"/>
    <w:rsid w:val="00616F5D"/>
    <w:rsid w:val="0061707D"/>
    <w:rsid w:val="006173E9"/>
    <w:rsid w:val="0061742A"/>
    <w:rsid w:val="00617449"/>
    <w:rsid w:val="00617544"/>
    <w:rsid w:val="00617FC0"/>
    <w:rsid w:val="00620037"/>
    <w:rsid w:val="006200E1"/>
    <w:rsid w:val="006201C8"/>
    <w:rsid w:val="00620271"/>
    <w:rsid w:val="006204B5"/>
    <w:rsid w:val="00620523"/>
    <w:rsid w:val="00620BEC"/>
    <w:rsid w:val="00620FC5"/>
    <w:rsid w:val="00620FE2"/>
    <w:rsid w:val="006210F4"/>
    <w:rsid w:val="00621ED0"/>
    <w:rsid w:val="0062227F"/>
    <w:rsid w:val="006227EA"/>
    <w:rsid w:val="00622847"/>
    <w:rsid w:val="0062299B"/>
    <w:rsid w:val="00622DD0"/>
    <w:rsid w:val="00623312"/>
    <w:rsid w:val="006235F9"/>
    <w:rsid w:val="006236CD"/>
    <w:rsid w:val="006237BF"/>
    <w:rsid w:val="00623978"/>
    <w:rsid w:val="00623AEE"/>
    <w:rsid w:val="00623B02"/>
    <w:rsid w:val="0062426A"/>
    <w:rsid w:val="00624285"/>
    <w:rsid w:val="00624455"/>
    <w:rsid w:val="00624593"/>
    <w:rsid w:val="00624731"/>
    <w:rsid w:val="006249FC"/>
    <w:rsid w:val="00624D26"/>
    <w:rsid w:val="0062553F"/>
    <w:rsid w:val="006255EA"/>
    <w:rsid w:val="0062583F"/>
    <w:rsid w:val="00625DA1"/>
    <w:rsid w:val="00625F12"/>
    <w:rsid w:val="006261C5"/>
    <w:rsid w:val="00626722"/>
    <w:rsid w:val="00626B34"/>
    <w:rsid w:val="00626F92"/>
    <w:rsid w:val="006272C9"/>
    <w:rsid w:val="00627460"/>
    <w:rsid w:val="00627D79"/>
    <w:rsid w:val="00627DBC"/>
    <w:rsid w:val="0063025C"/>
    <w:rsid w:val="006302B3"/>
    <w:rsid w:val="00630328"/>
    <w:rsid w:val="0063059A"/>
    <w:rsid w:val="006305CE"/>
    <w:rsid w:val="00630773"/>
    <w:rsid w:val="006307BC"/>
    <w:rsid w:val="00630C7D"/>
    <w:rsid w:val="00630DC9"/>
    <w:rsid w:val="00630DD9"/>
    <w:rsid w:val="00630F65"/>
    <w:rsid w:val="0063106D"/>
    <w:rsid w:val="00631521"/>
    <w:rsid w:val="00631606"/>
    <w:rsid w:val="0063176B"/>
    <w:rsid w:val="00631A14"/>
    <w:rsid w:val="00631BE7"/>
    <w:rsid w:val="00631F8E"/>
    <w:rsid w:val="00631FCD"/>
    <w:rsid w:val="00632293"/>
    <w:rsid w:val="00632503"/>
    <w:rsid w:val="0063288E"/>
    <w:rsid w:val="006329AD"/>
    <w:rsid w:val="00632D7A"/>
    <w:rsid w:val="00632DE5"/>
    <w:rsid w:val="00632ED7"/>
    <w:rsid w:val="00633030"/>
    <w:rsid w:val="0063346F"/>
    <w:rsid w:val="006334B8"/>
    <w:rsid w:val="00633737"/>
    <w:rsid w:val="00633785"/>
    <w:rsid w:val="00634039"/>
    <w:rsid w:val="0063406C"/>
    <w:rsid w:val="0063416B"/>
    <w:rsid w:val="006342C2"/>
    <w:rsid w:val="006343AF"/>
    <w:rsid w:val="0063462D"/>
    <w:rsid w:val="0063495D"/>
    <w:rsid w:val="00634BE4"/>
    <w:rsid w:val="00634CC8"/>
    <w:rsid w:val="00634E0E"/>
    <w:rsid w:val="00634ED6"/>
    <w:rsid w:val="00634F08"/>
    <w:rsid w:val="00635156"/>
    <w:rsid w:val="00635214"/>
    <w:rsid w:val="006353FB"/>
    <w:rsid w:val="006355A9"/>
    <w:rsid w:val="0063584F"/>
    <w:rsid w:val="00635A11"/>
    <w:rsid w:val="00636086"/>
    <w:rsid w:val="006360D5"/>
    <w:rsid w:val="0063646A"/>
    <w:rsid w:val="00636537"/>
    <w:rsid w:val="0063664C"/>
    <w:rsid w:val="0063693D"/>
    <w:rsid w:val="00636AE8"/>
    <w:rsid w:val="00636FB3"/>
    <w:rsid w:val="00636FDE"/>
    <w:rsid w:val="00637213"/>
    <w:rsid w:val="0063768D"/>
    <w:rsid w:val="006400B8"/>
    <w:rsid w:val="006401A9"/>
    <w:rsid w:val="00640610"/>
    <w:rsid w:val="006408E0"/>
    <w:rsid w:val="00640F77"/>
    <w:rsid w:val="006410A7"/>
    <w:rsid w:val="0064113E"/>
    <w:rsid w:val="00641624"/>
    <w:rsid w:val="00641669"/>
    <w:rsid w:val="006418B0"/>
    <w:rsid w:val="00641907"/>
    <w:rsid w:val="006419DC"/>
    <w:rsid w:val="00641DE1"/>
    <w:rsid w:val="006420FF"/>
    <w:rsid w:val="006427A6"/>
    <w:rsid w:val="006429B9"/>
    <w:rsid w:val="006429DD"/>
    <w:rsid w:val="00642B00"/>
    <w:rsid w:val="00642B2F"/>
    <w:rsid w:val="00642EBE"/>
    <w:rsid w:val="00643480"/>
    <w:rsid w:val="00643789"/>
    <w:rsid w:val="00643885"/>
    <w:rsid w:val="006439FC"/>
    <w:rsid w:val="00643D0F"/>
    <w:rsid w:val="00643EE3"/>
    <w:rsid w:val="00643F3C"/>
    <w:rsid w:val="00643FE8"/>
    <w:rsid w:val="0064406F"/>
    <w:rsid w:val="0064419D"/>
    <w:rsid w:val="00644D3D"/>
    <w:rsid w:val="00645012"/>
    <w:rsid w:val="00645128"/>
    <w:rsid w:val="00645233"/>
    <w:rsid w:val="0064536E"/>
    <w:rsid w:val="006455F9"/>
    <w:rsid w:val="00645849"/>
    <w:rsid w:val="006459A1"/>
    <w:rsid w:val="00645EF5"/>
    <w:rsid w:val="00646173"/>
    <w:rsid w:val="00646328"/>
    <w:rsid w:val="00646340"/>
    <w:rsid w:val="0064635B"/>
    <w:rsid w:val="00646479"/>
    <w:rsid w:val="006465A8"/>
    <w:rsid w:val="006467F6"/>
    <w:rsid w:val="006469CC"/>
    <w:rsid w:val="006470F9"/>
    <w:rsid w:val="0064725F"/>
    <w:rsid w:val="006472B5"/>
    <w:rsid w:val="006473EB"/>
    <w:rsid w:val="006476B3"/>
    <w:rsid w:val="0064797B"/>
    <w:rsid w:val="00647DED"/>
    <w:rsid w:val="00647ED2"/>
    <w:rsid w:val="00650057"/>
    <w:rsid w:val="006501D8"/>
    <w:rsid w:val="006502EA"/>
    <w:rsid w:val="00650437"/>
    <w:rsid w:val="00650454"/>
    <w:rsid w:val="006505D0"/>
    <w:rsid w:val="00650638"/>
    <w:rsid w:val="00650908"/>
    <w:rsid w:val="00650AF6"/>
    <w:rsid w:val="00650BB6"/>
    <w:rsid w:val="00650F19"/>
    <w:rsid w:val="00650F5B"/>
    <w:rsid w:val="00651062"/>
    <w:rsid w:val="006512D0"/>
    <w:rsid w:val="00651743"/>
    <w:rsid w:val="00651D73"/>
    <w:rsid w:val="00651DFC"/>
    <w:rsid w:val="00651E1F"/>
    <w:rsid w:val="00651E7B"/>
    <w:rsid w:val="00651EE9"/>
    <w:rsid w:val="006523E9"/>
    <w:rsid w:val="00652449"/>
    <w:rsid w:val="00652692"/>
    <w:rsid w:val="006528A2"/>
    <w:rsid w:val="006529F9"/>
    <w:rsid w:val="00652AE5"/>
    <w:rsid w:val="00652C7A"/>
    <w:rsid w:val="00652CFD"/>
    <w:rsid w:val="00652D36"/>
    <w:rsid w:val="00652DB1"/>
    <w:rsid w:val="00652EA3"/>
    <w:rsid w:val="0065302A"/>
    <w:rsid w:val="006530C1"/>
    <w:rsid w:val="006530C9"/>
    <w:rsid w:val="0065328B"/>
    <w:rsid w:val="0065340E"/>
    <w:rsid w:val="00653517"/>
    <w:rsid w:val="0065358D"/>
    <w:rsid w:val="00653A87"/>
    <w:rsid w:val="00654604"/>
    <w:rsid w:val="00654779"/>
    <w:rsid w:val="006549DE"/>
    <w:rsid w:val="00654CF9"/>
    <w:rsid w:val="00654D3E"/>
    <w:rsid w:val="00654E95"/>
    <w:rsid w:val="00654F50"/>
    <w:rsid w:val="00655309"/>
    <w:rsid w:val="00655412"/>
    <w:rsid w:val="0065541F"/>
    <w:rsid w:val="006559AF"/>
    <w:rsid w:val="00655A18"/>
    <w:rsid w:val="00655A6F"/>
    <w:rsid w:val="00655ACA"/>
    <w:rsid w:val="00655C1C"/>
    <w:rsid w:val="00655E40"/>
    <w:rsid w:val="00655FBD"/>
    <w:rsid w:val="00656116"/>
    <w:rsid w:val="00656404"/>
    <w:rsid w:val="00656828"/>
    <w:rsid w:val="00657062"/>
    <w:rsid w:val="006571E5"/>
    <w:rsid w:val="0065735D"/>
    <w:rsid w:val="00657625"/>
    <w:rsid w:val="00657631"/>
    <w:rsid w:val="00657AC8"/>
    <w:rsid w:val="00657CD1"/>
    <w:rsid w:val="00657FD3"/>
    <w:rsid w:val="006600E2"/>
    <w:rsid w:val="00660556"/>
    <w:rsid w:val="00660766"/>
    <w:rsid w:val="006607D0"/>
    <w:rsid w:val="00660C43"/>
    <w:rsid w:val="00660D09"/>
    <w:rsid w:val="00660DA5"/>
    <w:rsid w:val="00660F71"/>
    <w:rsid w:val="00661078"/>
    <w:rsid w:val="00661413"/>
    <w:rsid w:val="00661A23"/>
    <w:rsid w:val="00661AB5"/>
    <w:rsid w:val="00661CD2"/>
    <w:rsid w:val="00661DE4"/>
    <w:rsid w:val="00661F04"/>
    <w:rsid w:val="006628C0"/>
    <w:rsid w:val="00662A69"/>
    <w:rsid w:val="00663135"/>
    <w:rsid w:val="0066316A"/>
    <w:rsid w:val="00663178"/>
    <w:rsid w:val="00663DFD"/>
    <w:rsid w:val="00663ED3"/>
    <w:rsid w:val="00663FFA"/>
    <w:rsid w:val="0066469A"/>
    <w:rsid w:val="0066492C"/>
    <w:rsid w:val="0066496E"/>
    <w:rsid w:val="00665B2A"/>
    <w:rsid w:val="00665C59"/>
    <w:rsid w:val="00665DFE"/>
    <w:rsid w:val="00666768"/>
    <w:rsid w:val="00666A0B"/>
    <w:rsid w:val="00666EA1"/>
    <w:rsid w:val="00667322"/>
    <w:rsid w:val="006675F1"/>
    <w:rsid w:val="00667627"/>
    <w:rsid w:val="00667D8C"/>
    <w:rsid w:val="00667EEC"/>
    <w:rsid w:val="00670112"/>
    <w:rsid w:val="00670500"/>
    <w:rsid w:val="006706A2"/>
    <w:rsid w:val="00670D6D"/>
    <w:rsid w:val="0067110F"/>
    <w:rsid w:val="00671276"/>
    <w:rsid w:val="00671473"/>
    <w:rsid w:val="006714F2"/>
    <w:rsid w:val="006718DC"/>
    <w:rsid w:val="00671AD4"/>
    <w:rsid w:val="00671BA0"/>
    <w:rsid w:val="00671BF1"/>
    <w:rsid w:val="006723D4"/>
    <w:rsid w:val="00672527"/>
    <w:rsid w:val="006726D9"/>
    <w:rsid w:val="0067273F"/>
    <w:rsid w:val="006728B0"/>
    <w:rsid w:val="00672B30"/>
    <w:rsid w:val="00672E58"/>
    <w:rsid w:val="00672F14"/>
    <w:rsid w:val="00672FD9"/>
    <w:rsid w:val="00673239"/>
    <w:rsid w:val="00673565"/>
    <w:rsid w:val="00673616"/>
    <w:rsid w:val="00673827"/>
    <w:rsid w:val="00673A80"/>
    <w:rsid w:val="00673D97"/>
    <w:rsid w:val="00673EAA"/>
    <w:rsid w:val="006740E4"/>
    <w:rsid w:val="00674282"/>
    <w:rsid w:val="00674934"/>
    <w:rsid w:val="00674C5E"/>
    <w:rsid w:val="00674E38"/>
    <w:rsid w:val="0067514B"/>
    <w:rsid w:val="006753FC"/>
    <w:rsid w:val="00675896"/>
    <w:rsid w:val="00675966"/>
    <w:rsid w:val="00675A36"/>
    <w:rsid w:val="00675AAC"/>
    <w:rsid w:val="00675C73"/>
    <w:rsid w:val="00675CA4"/>
    <w:rsid w:val="00675F60"/>
    <w:rsid w:val="00676072"/>
    <w:rsid w:val="00676108"/>
    <w:rsid w:val="00676117"/>
    <w:rsid w:val="00676292"/>
    <w:rsid w:val="006762A9"/>
    <w:rsid w:val="006764E7"/>
    <w:rsid w:val="00676547"/>
    <w:rsid w:val="00676608"/>
    <w:rsid w:val="0067671E"/>
    <w:rsid w:val="0067694C"/>
    <w:rsid w:val="00676BCD"/>
    <w:rsid w:val="00676CD1"/>
    <w:rsid w:val="00676E1C"/>
    <w:rsid w:val="0067700A"/>
    <w:rsid w:val="00677108"/>
    <w:rsid w:val="00677131"/>
    <w:rsid w:val="00677729"/>
    <w:rsid w:val="006777C9"/>
    <w:rsid w:val="00677980"/>
    <w:rsid w:val="00677A94"/>
    <w:rsid w:val="00677BE4"/>
    <w:rsid w:val="00677CDF"/>
    <w:rsid w:val="006806AC"/>
    <w:rsid w:val="00680724"/>
    <w:rsid w:val="0068092E"/>
    <w:rsid w:val="00680B43"/>
    <w:rsid w:val="00680CD0"/>
    <w:rsid w:val="00680CE0"/>
    <w:rsid w:val="00680D76"/>
    <w:rsid w:val="0068112C"/>
    <w:rsid w:val="00681347"/>
    <w:rsid w:val="00681349"/>
    <w:rsid w:val="006813DB"/>
    <w:rsid w:val="00681404"/>
    <w:rsid w:val="00681411"/>
    <w:rsid w:val="00681497"/>
    <w:rsid w:val="006816F7"/>
    <w:rsid w:val="00681D16"/>
    <w:rsid w:val="00681FC1"/>
    <w:rsid w:val="00682182"/>
    <w:rsid w:val="00682234"/>
    <w:rsid w:val="0068262D"/>
    <w:rsid w:val="00682A13"/>
    <w:rsid w:val="00682BDA"/>
    <w:rsid w:val="00682F55"/>
    <w:rsid w:val="006831AD"/>
    <w:rsid w:val="0068321B"/>
    <w:rsid w:val="0068332F"/>
    <w:rsid w:val="00683414"/>
    <w:rsid w:val="006834B3"/>
    <w:rsid w:val="0068351D"/>
    <w:rsid w:val="006835A0"/>
    <w:rsid w:val="006836F0"/>
    <w:rsid w:val="0068398F"/>
    <w:rsid w:val="00683D6A"/>
    <w:rsid w:val="00683EAC"/>
    <w:rsid w:val="006840F6"/>
    <w:rsid w:val="0068410E"/>
    <w:rsid w:val="00684380"/>
    <w:rsid w:val="0068443D"/>
    <w:rsid w:val="006844DD"/>
    <w:rsid w:val="00684993"/>
    <w:rsid w:val="00684D2A"/>
    <w:rsid w:val="0068531B"/>
    <w:rsid w:val="00685602"/>
    <w:rsid w:val="0068583D"/>
    <w:rsid w:val="00685846"/>
    <w:rsid w:val="0068591C"/>
    <w:rsid w:val="00685A35"/>
    <w:rsid w:val="00685A81"/>
    <w:rsid w:val="00685C8A"/>
    <w:rsid w:val="00685DE3"/>
    <w:rsid w:val="00685ED6"/>
    <w:rsid w:val="00686099"/>
    <w:rsid w:val="00686171"/>
    <w:rsid w:val="006866EC"/>
    <w:rsid w:val="00686D88"/>
    <w:rsid w:val="00686E86"/>
    <w:rsid w:val="00687105"/>
    <w:rsid w:val="00687152"/>
    <w:rsid w:val="00687594"/>
    <w:rsid w:val="006875E5"/>
    <w:rsid w:val="006878CA"/>
    <w:rsid w:val="0068790A"/>
    <w:rsid w:val="00687966"/>
    <w:rsid w:val="00687A12"/>
    <w:rsid w:val="00687B5E"/>
    <w:rsid w:val="00687BB3"/>
    <w:rsid w:val="0069004D"/>
    <w:rsid w:val="00690096"/>
    <w:rsid w:val="006903D5"/>
    <w:rsid w:val="006908F8"/>
    <w:rsid w:val="00690AF6"/>
    <w:rsid w:val="00690BE7"/>
    <w:rsid w:val="00690D25"/>
    <w:rsid w:val="00690F7F"/>
    <w:rsid w:val="0069107D"/>
    <w:rsid w:val="006916C9"/>
    <w:rsid w:val="006916FD"/>
    <w:rsid w:val="00691BA7"/>
    <w:rsid w:val="00691FE5"/>
    <w:rsid w:val="00692074"/>
    <w:rsid w:val="00692114"/>
    <w:rsid w:val="006923B3"/>
    <w:rsid w:val="00692421"/>
    <w:rsid w:val="0069255E"/>
    <w:rsid w:val="006926D8"/>
    <w:rsid w:val="0069295E"/>
    <w:rsid w:val="00692A54"/>
    <w:rsid w:val="00692B81"/>
    <w:rsid w:val="00692DC8"/>
    <w:rsid w:val="00692DF6"/>
    <w:rsid w:val="00692FFE"/>
    <w:rsid w:val="00693000"/>
    <w:rsid w:val="00693501"/>
    <w:rsid w:val="00693A42"/>
    <w:rsid w:val="00693C65"/>
    <w:rsid w:val="00693C93"/>
    <w:rsid w:val="00694968"/>
    <w:rsid w:val="00694993"/>
    <w:rsid w:val="00694B23"/>
    <w:rsid w:val="00694B4F"/>
    <w:rsid w:val="00694BD9"/>
    <w:rsid w:val="00695684"/>
    <w:rsid w:val="006956CC"/>
    <w:rsid w:val="0069596A"/>
    <w:rsid w:val="00695ACB"/>
    <w:rsid w:val="00695B15"/>
    <w:rsid w:val="00695BE3"/>
    <w:rsid w:val="00695BEF"/>
    <w:rsid w:val="006960F9"/>
    <w:rsid w:val="00696248"/>
    <w:rsid w:val="006963CF"/>
    <w:rsid w:val="006964A6"/>
    <w:rsid w:val="006966F7"/>
    <w:rsid w:val="00696796"/>
    <w:rsid w:val="00696C45"/>
    <w:rsid w:val="00696DE6"/>
    <w:rsid w:val="0069712D"/>
    <w:rsid w:val="006973A8"/>
    <w:rsid w:val="00697BAA"/>
    <w:rsid w:val="00697C4B"/>
    <w:rsid w:val="00697D3A"/>
    <w:rsid w:val="00697EE1"/>
    <w:rsid w:val="00697F26"/>
    <w:rsid w:val="00697F62"/>
    <w:rsid w:val="006A0147"/>
    <w:rsid w:val="006A028E"/>
    <w:rsid w:val="006A07AA"/>
    <w:rsid w:val="006A0B02"/>
    <w:rsid w:val="006A0C33"/>
    <w:rsid w:val="006A0D0A"/>
    <w:rsid w:val="006A106B"/>
    <w:rsid w:val="006A1221"/>
    <w:rsid w:val="006A14B2"/>
    <w:rsid w:val="006A1507"/>
    <w:rsid w:val="006A17C4"/>
    <w:rsid w:val="006A1A23"/>
    <w:rsid w:val="006A269E"/>
    <w:rsid w:val="006A2725"/>
    <w:rsid w:val="006A297A"/>
    <w:rsid w:val="006A2F24"/>
    <w:rsid w:val="006A2F93"/>
    <w:rsid w:val="006A301E"/>
    <w:rsid w:val="006A32AE"/>
    <w:rsid w:val="006A3315"/>
    <w:rsid w:val="006A333C"/>
    <w:rsid w:val="006A365A"/>
    <w:rsid w:val="006A39F9"/>
    <w:rsid w:val="006A3A2B"/>
    <w:rsid w:val="006A3CA7"/>
    <w:rsid w:val="006A3DF2"/>
    <w:rsid w:val="006A44EA"/>
    <w:rsid w:val="006A4909"/>
    <w:rsid w:val="006A4AA4"/>
    <w:rsid w:val="006A4C70"/>
    <w:rsid w:val="006A4EA1"/>
    <w:rsid w:val="006A52C1"/>
    <w:rsid w:val="006A5567"/>
    <w:rsid w:val="006A56D5"/>
    <w:rsid w:val="006A57E9"/>
    <w:rsid w:val="006A5AA8"/>
    <w:rsid w:val="006A5C05"/>
    <w:rsid w:val="006A5DA2"/>
    <w:rsid w:val="006A5DDF"/>
    <w:rsid w:val="006A5E0E"/>
    <w:rsid w:val="006A5ECC"/>
    <w:rsid w:val="006A5EF3"/>
    <w:rsid w:val="006A6002"/>
    <w:rsid w:val="006A659A"/>
    <w:rsid w:val="006A691C"/>
    <w:rsid w:val="006A6B11"/>
    <w:rsid w:val="006A731A"/>
    <w:rsid w:val="006A7342"/>
    <w:rsid w:val="006A74FE"/>
    <w:rsid w:val="006A79E2"/>
    <w:rsid w:val="006B02AC"/>
    <w:rsid w:val="006B031F"/>
    <w:rsid w:val="006B04E4"/>
    <w:rsid w:val="006B09B1"/>
    <w:rsid w:val="006B09C8"/>
    <w:rsid w:val="006B0C7B"/>
    <w:rsid w:val="006B0D3A"/>
    <w:rsid w:val="006B0FFD"/>
    <w:rsid w:val="006B1268"/>
    <w:rsid w:val="006B1326"/>
    <w:rsid w:val="006B166A"/>
    <w:rsid w:val="006B172A"/>
    <w:rsid w:val="006B190F"/>
    <w:rsid w:val="006B1E7C"/>
    <w:rsid w:val="006B200C"/>
    <w:rsid w:val="006B21C7"/>
    <w:rsid w:val="006B231B"/>
    <w:rsid w:val="006B2569"/>
    <w:rsid w:val="006B270E"/>
    <w:rsid w:val="006B296A"/>
    <w:rsid w:val="006B29C1"/>
    <w:rsid w:val="006B2A1B"/>
    <w:rsid w:val="006B2C0E"/>
    <w:rsid w:val="006B2CAB"/>
    <w:rsid w:val="006B2D17"/>
    <w:rsid w:val="006B3206"/>
    <w:rsid w:val="006B3B46"/>
    <w:rsid w:val="006B3CF4"/>
    <w:rsid w:val="006B3D29"/>
    <w:rsid w:val="006B3F9C"/>
    <w:rsid w:val="006B4285"/>
    <w:rsid w:val="006B4AE4"/>
    <w:rsid w:val="006B4B32"/>
    <w:rsid w:val="006B5133"/>
    <w:rsid w:val="006B5702"/>
    <w:rsid w:val="006B5736"/>
    <w:rsid w:val="006B5874"/>
    <w:rsid w:val="006B5907"/>
    <w:rsid w:val="006B621C"/>
    <w:rsid w:val="006B6308"/>
    <w:rsid w:val="006B655E"/>
    <w:rsid w:val="006B6644"/>
    <w:rsid w:val="006B6AFB"/>
    <w:rsid w:val="006B6FF3"/>
    <w:rsid w:val="006B7155"/>
    <w:rsid w:val="006B75FE"/>
    <w:rsid w:val="006B76F0"/>
    <w:rsid w:val="006B7772"/>
    <w:rsid w:val="006B7903"/>
    <w:rsid w:val="006B7936"/>
    <w:rsid w:val="006B7A42"/>
    <w:rsid w:val="006B7CC9"/>
    <w:rsid w:val="006B7E9A"/>
    <w:rsid w:val="006C0328"/>
    <w:rsid w:val="006C057F"/>
    <w:rsid w:val="006C0636"/>
    <w:rsid w:val="006C079C"/>
    <w:rsid w:val="006C08A3"/>
    <w:rsid w:val="006C0A14"/>
    <w:rsid w:val="006C0A28"/>
    <w:rsid w:val="006C0DF3"/>
    <w:rsid w:val="006C0FF4"/>
    <w:rsid w:val="006C111A"/>
    <w:rsid w:val="006C11AF"/>
    <w:rsid w:val="006C11EC"/>
    <w:rsid w:val="006C1221"/>
    <w:rsid w:val="006C1272"/>
    <w:rsid w:val="006C130B"/>
    <w:rsid w:val="006C149F"/>
    <w:rsid w:val="006C16A1"/>
    <w:rsid w:val="006C1756"/>
    <w:rsid w:val="006C17C8"/>
    <w:rsid w:val="006C1813"/>
    <w:rsid w:val="006C1878"/>
    <w:rsid w:val="006C1AFE"/>
    <w:rsid w:val="006C1B01"/>
    <w:rsid w:val="006C228B"/>
    <w:rsid w:val="006C278F"/>
    <w:rsid w:val="006C2840"/>
    <w:rsid w:val="006C2B6F"/>
    <w:rsid w:val="006C2BF0"/>
    <w:rsid w:val="006C2FF1"/>
    <w:rsid w:val="006C3137"/>
    <w:rsid w:val="006C3308"/>
    <w:rsid w:val="006C3364"/>
    <w:rsid w:val="006C3654"/>
    <w:rsid w:val="006C386E"/>
    <w:rsid w:val="006C3975"/>
    <w:rsid w:val="006C3DA4"/>
    <w:rsid w:val="006C3E97"/>
    <w:rsid w:val="006C4520"/>
    <w:rsid w:val="006C476E"/>
    <w:rsid w:val="006C49F4"/>
    <w:rsid w:val="006C51BF"/>
    <w:rsid w:val="006C5217"/>
    <w:rsid w:val="006C5330"/>
    <w:rsid w:val="006C5481"/>
    <w:rsid w:val="006C54C6"/>
    <w:rsid w:val="006C577E"/>
    <w:rsid w:val="006C57BA"/>
    <w:rsid w:val="006C5963"/>
    <w:rsid w:val="006C59B2"/>
    <w:rsid w:val="006C59CA"/>
    <w:rsid w:val="006C5B3C"/>
    <w:rsid w:val="006C5EB0"/>
    <w:rsid w:val="006C5F52"/>
    <w:rsid w:val="006C60D9"/>
    <w:rsid w:val="006C692C"/>
    <w:rsid w:val="006C69E1"/>
    <w:rsid w:val="006C6A76"/>
    <w:rsid w:val="006C6BE7"/>
    <w:rsid w:val="006C6E2F"/>
    <w:rsid w:val="006C6E79"/>
    <w:rsid w:val="006C6EE0"/>
    <w:rsid w:val="006C708E"/>
    <w:rsid w:val="006C73F0"/>
    <w:rsid w:val="006C7429"/>
    <w:rsid w:val="006C75AE"/>
    <w:rsid w:val="006C75CC"/>
    <w:rsid w:val="006C78C2"/>
    <w:rsid w:val="006C7A6F"/>
    <w:rsid w:val="006C7B39"/>
    <w:rsid w:val="006C7D8D"/>
    <w:rsid w:val="006D052E"/>
    <w:rsid w:val="006D05C8"/>
    <w:rsid w:val="006D06E5"/>
    <w:rsid w:val="006D094E"/>
    <w:rsid w:val="006D09B1"/>
    <w:rsid w:val="006D0A32"/>
    <w:rsid w:val="006D0C8D"/>
    <w:rsid w:val="006D0F6B"/>
    <w:rsid w:val="006D14C5"/>
    <w:rsid w:val="006D18B6"/>
    <w:rsid w:val="006D21E9"/>
    <w:rsid w:val="006D2453"/>
    <w:rsid w:val="006D2561"/>
    <w:rsid w:val="006D291C"/>
    <w:rsid w:val="006D297C"/>
    <w:rsid w:val="006D2AD4"/>
    <w:rsid w:val="006D2B16"/>
    <w:rsid w:val="006D2CB8"/>
    <w:rsid w:val="006D300D"/>
    <w:rsid w:val="006D3322"/>
    <w:rsid w:val="006D3444"/>
    <w:rsid w:val="006D3544"/>
    <w:rsid w:val="006D3551"/>
    <w:rsid w:val="006D364C"/>
    <w:rsid w:val="006D38B9"/>
    <w:rsid w:val="006D3A24"/>
    <w:rsid w:val="006D400E"/>
    <w:rsid w:val="006D40F2"/>
    <w:rsid w:val="006D42FA"/>
    <w:rsid w:val="006D449D"/>
    <w:rsid w:val="006D4516"/>
    <w:rsid w:val="006D470F"/>
    <w:rsid w:val="006D4999"/>
    <w:rsid w:val="006D4AE0"/>
    <w:rsid w:val="006D4C2D"/>
    <w:rsid w:val="006D4C5E"/>
    <w:rsid w:val="006D4C74"/>
    <w:rsid w:val="006D4D27"/>
    <w:rsid w:val="006D4FF6"/>
    <w:rsid w:val="006D54FE"/>
    <w:rsid w:val="006D5772"/>
    <w:rsid w:val="006D57D5"/>
    <w:rsid w:val="006D59AF"/>
    <w:rsid w:val="006D5B5B"/>
    <w:rsid w:val="006D5B67"/>
    <w:rsid w:val="006D5B79"/>
    <w:rsid w:val="006D5F3A"/>
    <w:rsid w:val="006D6300"/>
    <w:rsid w:val="006D639C"/>
    <w:rsid w:val="006D64F9"/>
    <w:rsid w:val="006D6560"/>
    <w:rsid w:val="006D65ED"/>
    <w:rsid w:val="006D6D9A"/>
    <w:rsid w:val="006D6F9A"/>
    <w:rsid w:val="006D70A8"/>
    <w:rsid w:val="006D722D"/>
    <w:rsid w:val="006D72D8"/>
    <w:rsid w:val="006D74FE"/>
    <w:rsid w:val="006D785E"/>
    <w:rsid w:val="006D79AE"/>
    <w:rsid w:val="006D7A8D"/>
    <w:rsid w:val="006D7E88"/>
    <w:rsid w:val="006E026F"/>
    <w:rsid w:val="006E0416"/>
    <w:rsid w:val="006E071D"/>
    <w:rsid w:val="006E072A"/>
    <w:rsid w:val="006E08AC"/>
    <w:rsid w:val="006E0D39"/>
    <w:rsid w:val="006E0E27"/>
    <w:rsid w:val="006E0ED6"/>
    <w:rsid w:val="006E10C0"/>
    <w:rsid w:val="006E13EB"/>
    <w:rsid w:val="006E170A"/>
    <w:rsid w:val="006E1813"/>
    <w:rsid w:val="006E1C47"/>
    <w:rsid w:val="006E1F3B"/>
    <w:rsid w:val="006E1F4A"/>
    <w:rsid w:val="006E20A0"/>
    <w:rsid w:val="006E22AF"/>
    <w:rsid w:val="006E2621"/>
    <w:rsid w:val="006E2D5F"/>
    <w:rsid w:val="006E2E4D"/>
    <w:rsid w:val="006E2E51"/>
    <w:rsid w:val="006E2F01"/>
    <w:rsid w:val="006E3132"/>
    <w:rsid w:val="006E33A4"/>
    <w:rsid w:val="006E3633"/>
    <w:rsid w:val="006E3BAD"/>
    <w:rsid w:val="006E3EE8"/>
    <w:rsid w:val="006E43F6"/>
    <w:rsid w:val="006E455B"/>
    <w:rsid w:val="006E47A8"/>
    <w:rsid w:val="006E48ED"/>
    <w:rsid w:val="006E4A11"/>
    <w:rsid w:val="006E4E17"/>
    <w:rsid w:val="006E55F0"/>
    <w:rsid w:val="006E5602"/>
    <w:rsid w:val="006E5747"/>
    <w:rsid w:val="006E5A95"/>
    <w:rsid w:val="006E5BB8"/>
    <w:rsid w:val="006E5C48"/>
    <w:rsid w:val="006E6072"/>
    <w:rsid w:val="006E6485"/>
    <w:rsid w:val="006E65E3"/>
    <w:rsid w:val="006E6687"/>
    <w:rsid w:val="006E692D"/>
    <w:rsid w:val="006E6A87"/>
    <w:rsid w:val="006E76FA"/>
    <w:rsid w:val="006E7725"/>
    <w:rsid w:val="006E78A1"/>
    <w:rsid w:val="006E78FB"/>
    <w:rsid w:val="006E7CC3"/>
    <w:rsid w:val="006E7D5A"/>
    <w:rsid w:val="006F00D8"/>
    <w:rsid w:val="006F0197"/>
    <w:rsid w:val="006F0335"/>
    <w:rsid w:val="006F0A9A"/>
    <w:rsid w:val="006F0BCE"/>
    <w:rsid w:val="006F0C5A"/>
    <w:rsid w:val="006F0C98"/>
    <w:rsid w:val="006F11DE"/>
    <w:rsid w:val="006F1722"/>
    <w:rsid w:val="006F1743"/>
    <w:rsid w:val="006F219A"/>
    <w:rsid w:val="006F21CD"/>
    <w:rsid w:val="006F2437"/>
    <w:rsid w:val="006F2647"/>
    <w:rsid w:val="006F28D4"/>
    <w:rsid w:val="006F2AE3"/>
    <w:rsid w:val="006F2D6C"/>
    <w:rsid w:val="006F2FEB"/>
    <w:rsid w:val="006F3246"/>
    <w:rsid w:val="006F32DB"/>
    <w:rsid w:val="006F3570"/>
    <w:rsid w:val="006F3676"/>
    <w:rsid w:val="006F3A7F"/>
    <w:rsid w:val="006F3E2B"/>
    <w:rsid w:val="006F3E46"/>
    <w:rsid w:val="006F3F62"/>
    <w:rsid w:val="006F4543"/>
    <w:rsid w:val="006F4650"/>
    <w:rsid w:val="006F46FC"/>
    <w:rsid w:val="006F47E4"/>
    <w:rsid w:val="006F480A"/>
    <w:rsid w:val="006F4877"/>
    <w:rsid w:val="006F494F"/>
    <w:rsid w:val="006F4DA7"/>
    <w:rsid w:val="006F4E09"/>
    <w:rsid w:val="006F505D"/>
    <w:rsid w:val="006F50B4"/>
    <w:rsid w:val="006F58C2"/>
    <w:rsid w:val="006F5985"/>
    <w:rsid w:val="006F5BC6"/>
    <w:rsid w:val="006F5C2C"/>
    <w:rsid w:val="006F5E46"/>
    <w:rsid w:val="006F5E52"/>
    <w:rsid w:val="006F6162"/>
    <w:rsid w:val="006F6433"/>
    <w:rsid w:val="006F6792"/>
    <w:rsid w:val="006F7141"/>
    <w:rsid w:val="006F7397"/>
    <w:rsid w:val="006F77BD"/>
    <w:rsid w:val="00700332"/>
    <w:rsid w:val="007003C5"/>
    <w:rsid w:val="00700506"/>
    <w:rsid w:val="00700634"/>
    <w:rsid w:val="007006A9"/>
    <w:rsid w:val="00700F73"/>
    <w:rsid w:val="0070114C"/>
    <w:rsid w:val="0070130B"/>
    <w:rsid w:val="00701556"/>
    <w:rsid w:val="007015D2"/>
    <w:rsid w:val="00701C62"/>
    <w:rsid w:val="00701CDF"/>
    <w:rsid w:val="00701DC9"/>
    <w:rsid w:val="007023F5"/>
    <w:rsid w:val="0070252E"/>
    <w:rsid w:val="007027E2"/>
    <w:rsid w:val="007027FC"/>
    <w:rsid w:val="0070299E"/>
    <w:rsid w:val="00702AF7"/>
    <w:rsid w:val="00702B8E"/>
    <w:rsid w:val="007030F0"/>
    <w:rsid w:val="0070334B"/>
    <w:rsid w:val="0070341A"/>
    <w:rsid w:val="007036B5"/>
    <w:rsid w:val="00703E85"/>
    <w:rsid w:val="007042B3"/>
    <w:rsid w:val="007044F4"/>
    <w:rsid w:val="00704C90"/>
    <w:rsid w:val="00704FBA"/>
    <w:rsid w:val="007050CB"/>
    <w:rsid w:val="00705438"/>
    <w:rsid w:val="00705564"/>
    <w:rsid w:val="007055B4"/>
    <w:rsid w:val="0070560B"/>
    <w:rsid w:val="00705672"/>
    <w:rsid w:val="00705767"/>
    <w:rsid w:val="00705D66"/>
    <w:rsid w:val="00705FA4"/>
    <w:rsid w:val="0070603C"/>
    <w:rsid w:val="0070603F"/>
    <w:rsid w:val="007060A0"/>
    <w:rsid w:val="0070611F"/>
    <w:rsid w:val="0070616E"/>
    <w:rsid w:val="0070620B"/>
    <w:rsid w:val="00706221"/>
    <w:rsid w:val="0070622B"/>
    <w:rsid w:val="0070627B"/>
    <w:rsid w:val="0070633D"/>
    <w:rsid w:val="00706A2C"/>
    <w:rsid w:val="00706D6B"/>
    <w:rsid w:val="00706E41"/>
    <w:rsid w:val="00706EC1"/>
    <w:rsid w:val="007070C9"/>
    <w:rsid w:val="0070738E"/>
    <w:rsid w:val="0070771B"/>
    <w:rsid w:val="007079A2"/>
    <w:rsid w:val="00707A0E"/>
    <w:rsid w:val="00707E68"/>
    <w:rsid w:val="00707F29"/>
    <w:rsid w:val="0071011C"/>
    <w:rsid w:val="007102C1"/>
    <w:rsid w:val="00710A5E"/>
    <w:rsid w:val="00710CDB"/>
    <w:rsid w:val="00710D45"/>
    <w:rsid w:val="0071127A"/>
    <w:rsid w:val="007113ED"/>
    <w:rsid w:val="00711C76"/>
    <w:rsid w:val="00711E6E"/>
    <w:rsid w:val="00711E70"/>
    <w:rsid w:val="00711E83"/>
    <w:rsid w:val="00711F9A"/>
    <w:rsid w:val="00711FF8"/>
    <w:rsid w:val="0071202E"/>
    <w:rsid w:val="0071205E"/>
    <w:rsid w:val="00712635"/>
    <w:rsid w:val="00712A2E"/>
    <w:rsid w:val="00712BD1"/>
    <w:rsid w:val="00712EEA"/>
    <w:rsid w:val="00713089"/>
    <w:rsid w:val="00713504"/>
    <w:rsid w:val="00713970"/>
    <w:rsid w:val="00713BF8"/>
    <w:rsid w:val="00713CEC"/>
    <w:rsid w:val="00713ED2"/>
    <w:rsid w:val="00713FF3"/>
    <w:rsid w:val="007143ED"/>
    <w:rsid w:val="00714600"/>
    <w:rsid w:val="00714663"/>
    <w:rsid w:val="0071493D"/>
    <w:rsid w:val="00714AF0"/>
    <w:rsid w:val="00715181"/>
    <w:rsid w:val="0071537F"/>
    <w:rsid w:val="007155CE"/>
    <w:rsid w:val="00715C23"/>
    <w:rsid w:val="00715D7B"/>
    <w:rsid w:val="00715E48"/>
    <w:rsid w:val="007162D0"/>
    <w:rsid w:val="00716796"/>
    <w:rsid w:val="0071713D"/>
    <w:rsid w:val="007171E9"/>
    <w:rsid w:val="00717278"/>
    <w:rsid w:val="007173B7"/>
    <w:rsid w:val="007174BC"/>
    <w:rsid w:val="007177BE"/>
    <w:rsid w:val="00717949"/>
    <w:rsid w:val="007179AB"/>
    <w:rsid w:val="007179BC"/>
    <w:rsid w:val="00717AC9"/>
    <w:rsid w:val="007202A5"/>
    <w:rsid w:val="007204AB"/>
    <w:rsid w:val="007204DC"/>
    <w:rsid w:val="0072064D"/>
    <w:rsid w:val="007209FB"/>
    <w:rsid w:val="00720A4C"/>
    <w:rsid w:val="00720B39"/>
    <w:rsid w:val="00720B8A"/>
    <w:rsid w:val="00720BE4"/>
    <w:rsid w:val="0072158C"/>
    <w:rsid w:val="00721978"/>
    <w:rsid w:val="00721A4A"/>
    <w:rsid w:val="00721BFA"/>
    <w:rsid w:val="00721DE6"/>
    <w:rsid w:val="00721E7D"/>
    <w:rsid w:val="00721FDE"/>
    <w:rsid w:val="007220EF"/>
    <w:rsid w:val="00722316"/>
    <w:rsid w:val="00722529"/>
    <w:rsid w:val="0072255C"/>
    <w:rsid w:val="0072269D"/>
    <w:rsid w:val="00722A5F"/>
    <w:rsid w:val="00723197"/>
    <w:rsid w:val="00723B1C"/>
    <w:rsid w:val="00723DAE"/>
    <w:rsid w:val="00723E91"/>
    <w:rsid w:val="007242A6"/>
    <w:rsid w:val="007244B1"/>
    <w:rsid w:val="00724D11"/>
    <w:rsid w:val="0072529B"/>
    <w:rsid w:val="0072558B"/>
    <w:rsid w:val="00725C86"/>
    <w:rsid w:val="007260AD"/>
    <w:rsid w:val="007260AF"/>
    <w:rsid w:val="00726497"/>
    <w:rsid w:val="00726942"/>
    <w:rsid w:val="007269C0"/>
    <w:rsid w:val="00726B12"/>
    <w:rsid w:val="00726DEB"/>
    <w:rsid w:val="00727085"/>
    <w:rsid w:val="00727297"/>
    <w:rsid w:val="00727684"/>
    <w:rsid w:val="007276E3"/>
    <w:rsid w:val="00727915"/>
    <w:rsid w:val="0072793C"/>
    <w:rsid w:val="00727A00"/>
    <w:rsid w:val="00727D95"/>
    <w:rsid w:val="00730412"/>
    <w:rsid w:val="007309E4"/>
    <w:rsid w:val="00730A02"/>
    <w:rsid w:val="00730B86"/>
    <w:rsid w:val="00730D52"/>
    <w:rsid w:val="00730DDB"/>
    <w:rsid w:val="00730ECB"/>
    <w:rsid w:val="00730EDE"/>
    <w:rsid w:val="0073163C"/>
    <w:rsid w:val="00731779"/>
    <w:rsid w:val="00731D71"/>
    <w:rsid w:val="00731E5E"/>
    <w:rsid w:val="00731ED3"/>
    <w:rsid w:val="00731F19"/>
    <w:rsid w:val="00732656"/>
    <w:rsid w:val="00732931"/>
    <w:rsid w:val="00732A7F"/>
    <w:rsid w:val="00732A89"/>
    <w:rsid w:val="00732D84"/>
    <w:rsid w:val="00732DD0"/>
    <w:rsid w:val="007338A2"/>
    <w:rsid w:val="00733EB2"/>
    <w:rsid w:val="007340B4"/>
    <w:rsid w:val="0073428D"/>
    <w:rsid w:val="00734591"/>
    <w:rsid w:val="00734638"/>
    <w:rsid w:val="007347D7"/>
    <w:rsid w:val="007347EE"/>
    <w:rsid w:val="0073504E"/>
    <w:rsid w:val="0073511C"/>
    <w:rsid w:val="00735281"/>
    <w:rsid w:val="00735649"/>
    <w:rsid w:val="00735D33"/>
    <w:rsid w:val="00735FF6"/>
    <w:rsid w:val="0073606B"/>
    <w:rsid w:val="0073641F"/>
    <w:rsid w:val="0073665B"/>
    <w:rsid w:val="00736870"/>
    <w:rsid w:val="0073697A"/>
    <w:rsid w:val="0073698D"/>
    <w:rsid w:val="00736C64"/>
    <w:rsid w:val="00736DD6"/>
    <w:rsid w:val="00736E59"/>
    <w:rsid w:val="0073763B"/>
    <w:rsid w:val="00737651"/>
    <w:rsid w:val="007376EB"/>
    <w:rsid w:val="00737977"/>
    <w:rsid w:val="00737B09"/>
    <w:rsid w:val="00737DC2"/>
    <w:rsid w:val="007405A0"/>
    <w:rsid w:val="007408D6"/>
    <w:rsid w:val="00740CAE"/>
    <w:rsid w:val="00740E06"/>
    <w:rsid w:val="00740F3B"/>
    <w:rsid w:val="00740F4A"/>
    <w:rsid w:val="00740FDC"/>
    <w:rsid w:val="007416F1"/>
    <w:rsid w:val="0074185B"/>
    <w:rsid w:val="00741988"/>
    <w:rsid w:val="007419AE"/>
    <w:rsid w:val="00741D2F"/>
    <w:rsid w:val="00741FAB"/>
    <w:rsid w:val="00742146"/>
    <w:rsid w:val="007421D2"/>
    <w:rsid w:val="007421E6"/>
    <w:rsid w:val="00742233"/>
    <w:rsid w:val="00742330"/>
    <w:rsid w:val="00742371"/>
    <w:rsid w:val="007423A9"/>
    <w:rsid w:val="007423DD"/>
    <w:rsid w:val="0074256C"/>
    <w:rsid w:val="0074282C"/>
    <w:rsid w:val="00742C42"/>
    <w:rsid w:val="00742F51"/>
    <w:rsid w:val="0074330D"/>
    <w:rsid w:val="007433CE"/>
    <w:rsid w:val="007434F9"/>
    <w:rsid w:val="00743502"/>
    <w:rsid w:val="00743535"/>
    <w:rsid w:val="007436B6"/>
    <w:rsid w:val="00743BFB"/>
    <w:rsid w:val="00743CE1"/>
    <w:rsid w:val="00743CE6"/>
    <w:rsid w:val="00743DAF"/>
    <w:rsid w:val="0074431C"/>
    <w:rsid w:val="00744556"/>
    <w:rsid w:val="0074456F"/>
    <w:rsid w:val="00744BF5"/>
    <w:rsid w:val="00744C22"/>
    <w:rsid w:val="007455B5"/>
    <w:rsid w:val="00745C2D"/>
    <w:rsid w:val="00745D32"/>
    <w:rsid w:val="00745D89"/>
    <w:rsid w:val="00746167"/>
    <w:rsid w:val="00746918"/>
    <w:rsid w:val="00746B14"/>
    <w:rsid w:val="00746B9F"/>
    <w:rsid w:val="00746C30"/>
    <w:rsid w:val="00746C9E"/>
    <w:rsid w:val="00746DB9"/>
    <w:rsid w:val="00746DF3"/>
    <w:rsid w:val="00746E28"/>
    <w:rsid w:val="007474A4"/>
    <w:rsid w:val="00747A46"/>
    <w:rsid w:val="00747A6C"/>
    <w:rsid w:val="00747E90"/>
    <w:rsid w:val="007501A6"/>
    <w:rsid w:val="007503BB"/>
    <w:rsid w:val="0075078A"/>
    <w:rsid w:val="00750B2A"/>
    <w:rsid w:val="00750CC3"/>
    <w:rsid w:val="00750F07"/>
    <w:rsid w:val="007512F9"/>
    <w:rsid w:val="00751520"/>
    <w:rsid w:val="007516DC"/>
    <w:rsid w:val="00751896"/>
    <w:rsid w:val="00751ACB"/>
    <w:rsid w:val="00751D3E"/>
    <w:rsid w:val="00751DD8"/>
    <w:rsid w:val="0075238F"/>
    <w:rsid w:val="007523C7"/>
    <w:rsid w:val="007525E0"/>
    <w:rsid w:val="007525ED"/>
    <w:rsid w:val="0075275F"/>
    <w:rsid w:val="00752922"/>
    <w:rsid w:val="00752AC5"/>
    <w:rsid w:val="00752BAA"/>
    <w:rsid w:val="007534C7"/>
    <w:rsid w:val="007535B8"/>
    <w:rsid w:val="007537EA"/>
    <w:rsid w:val="00753DF5"/>
    <w:rsid w:val="0075448E"/>
    <w:rsid w:val="00754582"/>
    <w:rsid w:val="007547B1"/>
    <w:rsid w:val="007548F9"/>
    <w:rsid w:val="00754D38"/>
    <w:rsid w:val="00754DF0"/>
    <w:rsid w:val="007550DF"/>
    <w:rsid w:val="007558E2"/>
    <w:rsid w:val="00756014"/>
    <w:rsid w:val="00756638"/>
    <w:rsid w:val="007566B1"/>
    <w:rsid w:val="00756E42"/>
    <w:rsid w:val="00757145"/>
    <w:rsid w:val="007575AC"/>
    <w:rsid w:val="00757968"/>
    <w:rsid w:val="00757B76"/>
    <w:rsid w:val="00757CF0"/>
    <w:rsid w:val="00760010"/>
    <w:rsid w:val="00760734"/>
    <w:rsid w:val="007607C7"/>
    <w:rsid w:val="00760DF0"/>
    <w:rsid w:val="00760E5D"/>
    <w:rsid w:val="007613CC"/>
    <w:rsid w:val="007616C6"/>
    <w:rsid w:val="00761790"/>
    <w:rsid w:val="007617C7"/>
    <w:rsid w:val="00761945"/>
    <w:rsid w:val="00761A48"/>
    <w:rsid w:val="00761E37"/>
    <w:rsid w:val="00762351"/>
    <w:rsid w:val="0076243F"/>
    <w:rsid w:val="007625D3"/>
    <w:rsid w:val="007626B8"/>
    <w:rsid w:val="007626F1"/>
    <w:rsid w:val="007626F8"/>
    <w:rsid w:val="007627CC"/>
    <w:rsid w:val="00762844"/>
    <w:rsid w:val="0076298F"/>
    <w:rsid w:val="00762B58"/>
    <w:rsid w:val="0076344E"/>
    <w:rsid w:val="007634A0"/>
    <w:rsid w:val="0076357E"/>
    <w:rsid w:val="00763664"/>
    <w:rsid w:val="007636AD"/>
    <w:rsid w:val="0076387B"/>
    <w:rsid w:val="007638F6"/>
    <w:rsid w:val="00763AA3"/>
    <w:rsid w:val="00763CAD"/>
    <w:rsid w:val="00763CD0"/>
    <w:rsid w:val="00763DBD"/>
    <w:rsid w:val="0076414B"/>
    <w:rsid w:val="0076425A"/>
    <w:rsid w:val="0076426A"/>
    <w:rsid w:val="00764641"/>
    <w:rsid w:val="007647F9"/>
    <w:rsid w:val="00764A4E"/>
    <w:rsid w:val="00764C62"/>
    <w:rsid w:val="007651C5"/>
    <w:rsid w:val="0076560B"/>
    <w:rsid w:val="00765A07"/>
    <w:rsid w:val="00765AD3"/>
    <w:rsid w:val="007664CD"/>
    <w:rsid w:val="0076787E"/>
    <w:rsid w:val="00767A2C"/>
    <w:rsid w:val="00767AF0"/>
    <w:rsid w:val="00767BD9"/>
    <w:rsid w:val="00767F19"/>
    <w:rsid w:val="007700AB"/>
    <w:rsid w:val="007706ED"/>
    <w:rsid w:val="00770767"/>
    <w:rsid w:val="00770886"/>
    <w:rsid w:val="00770C96"/>
    <w:rsid w:val="00770D2F"/>
    <w:rsid w:val="00770DED"/>
    <w:rsid w:val="00770E36"/>
    <w:rsid w:val="00770F24"/>
    <w:rsid w:val="00770F3E"/>
    <w:rsid w:val="0077111A"/>
    <w:rsid w:val="0077260C"/>
    <w:rsid w:val="00772805"/>
    <w:rsid w:val="00772BB8"/>
    <w:rsid w:val="00772CFA"/>
    <w:rsid w:val="00772E23"/>
    <w:rsid w:val="00772F98"/>
    <w:rsid w:val="0077346E"/>
    <w:rsid w:val="00773BAD"/>
    <w:rsid w:val="00773C43"/>
    <w:rsid w:val="00773D82"/>
    <w:rsid w:val="00773DF2"/>
    <w:rsid w:val="007741CE"/>
    <w:rsid w:val="00774455"/>
    <w:rsid w:val="0077483F"/>
    <w:rsid w:val="007748B8"/>
    <w:rsid w:val="0077498B"/>
    <w:rsid w:val="00774B4E"/>
    <w:rsid w:val="00774E4E"/>
    <w:rsid w:val="00774F4D"/>
    <w:rsid w:val="00775004"/>
    <w:rsid w:val="0077518D"/>
    <w:rsid w:val="007751D8"/>
    <w:rsid w:val="0077551F"/>
    <w:rsid w:val="007755E9"/>
    <w:rsid w:val="00775672"/>
    <w:rsid w:val="007757D1"/>
    <w:rsid w:val="00775894"/>
    <w:rsid w:val="00775A5A"/>
    <w:rsid w:val="00775E57"/>
    <w:rsid w:val="007760F4"/>
    <w:rsid w:val="007761A8"/>
    <w:rsid w:val="00776617"/>
    <w:rsid w:val="00776CD4"/>
    <w:rsid w:val="00776D5E"/>
    <w:rsid w:val="007773A0"/>
    <w:rsid w:val="0077745F"/>
    <w:rsid w:val="00777511"/>
    <w:rsid w:val="0077754D"/>
    <w:rsid w:val="00777585"/>
    <w:rsid w:val="00777908"/>
    <w:rsid w:val="00780035"/>
    <w:rsid w:val="00780191"/>
    <w:rsid w:val="007805F9"/>
    <w:rsid w:val="0078069D"/>
    <w:rsid w:val="0078070C"/>
    <w:rsid w:val="0078082E"/>
    <w:rsid w:val="00780A94"/>
    <w:rsid w:val="007813C3"/>
    <w:rsid w:val="00781437"/>
    <w:rsid w:val="0078149B"/>
    <w:rsid w:val="0078183D"/>
    <w:rsid w:val="00781E43"/>
    <w:rsid w:val="00782061"/>
    <w:rsid w:val="0078264C"/>
    <w:rsid w:val="00782975"/>
    <w:rsid w:val="00783228"/>
    <w:rsid w:val="007832D1"/>
    <w:rsid w:val="00783689"/>
    <w:rsid w:val="00784163"/>
    <w:rsid w:val="00784828"/>
    <w:rsid w:val="00784C22"/>
    <w:rsid w:val="00784F96"/>
    <w:rsid w:val="00785308"/>
    <w:rsid w:val="0078597B"/>
    <w:rsid w:val="00785C90"/>
    <w:rsid w:val="00785F17"/>
    <w:rsid w:val="00785F49"/>
    <w:rsid w:val="00786205"/>
    <w:rsid w:val="00786405"/>
    <w:rsid w:val="0078647B"/>
    <w:rsid w:val="0078723A"/>
    <w:rsid w:val="00787242"/>
    <w:rsid w:val="00787266"/>
    <w:rsid w:val="007872A7"/>
    <w:rsid w:val="00787546"/>
    <w:rsid w:val="0078774A"/>
    <w:rsid w:val="007879D0"/>
    <w:rsid w:val="00787B1B"/>
    <w:rsid w:val="00787D2F"/>
    <w:rsid w:val="00787FDC"/>
    <w:rsid w:val="007901D6"/>
    <w:rsid w:val="0079021F"/>
    <w:rsid w:val="007907D0"/>
    <w:rsid w:val="007909D0"/>
    <w:rsid w:val="00790B49"/>
    <w:rsid w:val="00790CD4"/>
    <w:rsid w:val="00790D53"/>
    <w:rsid w:val="00790F2E"/>
    <w:rsid w:val="007911DB"/>
    <w:rsid w:val="00791967"/>
    <w:rsid w:val="00791AC6"/>
    <w:rsid w:val="00791AC7"/>
    <w:rsid w:val="00791C99"/>
    <w:rsid w:val="00791EB0"/>
    <w:rsid w:val="00791EF7"/>
    <w:rsid w:val="007923B4"/>
    <w:rsid w:val="00792403"/>
    <w:rsid w:val="0079248E"/>
    <w:rsid w:val="00792AD9"/>
    <w:rsid w:val="00792B07"/>
    <w:rsid w:val="00792B78"/>
    <w:rsid w:val="00792D5D"/>
    <w:rsid w:val="00792FE8"/>
    <w:rsid w:val="007932D0"/>
    <w:rsid w:val="007935EC"/>
    <w:rsid w:val="007935FD"/>
    <w:rsid w:val="007936A7"/>
    <w:rsid w:val="00793B70"/>
    <w:rsid w:val="00793BAA"/>
    <w:rsid w:val="00793C6D"/>
    <w:rsid w:val="00793D1A"/>
    <w:rsid w:val="00793FC1"/>
    <w:rsid w:val="00794155"/>
    <w:rsid w:val="00794366"/>
    <w:rsid w:val="0079469D"/>
    <w:rsid w:val="007947F0"/>
    <w:rsid w:val="00794F10"/>
    <w:rsid w:val="00795298"/>
    <w:rsid w:val="00795489"/>
    <w:rsid w:val="0079583F"/>
    <w:rsid w:val="0079587C"/>
    <w:rsid w:val="00795931"/>
    <w:rsid w:val="00795990"/>
    <w:rsid w:val="00795A4B"/>
    <w:rsid w:val="00795E93"/>
    <w:rsid w:val="00795F3C"/>
    <w:rsid w:val="00796204"/>
    <w:rsid w:val="007962A0"/>
    <w:rsid w:val="00796631"/>
    <w:rsid w:val="007968AA"/>
    <w:rsid w:val="00796B86"/>
    <w:rsid w:val="00796D59"/>
    <w:rsid w:val="00796E13"/>
    <w:rsid w:val="00796E55"/>
    <w:rsid w:val="00796E73"/>
    <w:rsid w:val="007970F5"/>
    <w:rsid w:val="00797193"/>
    <w:rsid w:val="0079728D"/>
    <w:rsid w:val="00797E06"/>
    <w:rsid w:val="00797E88"/>
    <w:rsid w:val="00797F28"/>
    <w:rsid w:val="007A0059"/>
    <w:rsid w:val="007A005C"/>
    <w:rsid w:val="007A01CD"/>
    <w:rsid w:val="007A029E"/>
    <w:rsid w:val="007A05D2"/>
    <w:rsid w:val="007A05E1"/>
    <w:rsid w:val="007A0739"/>
    <w:rsid w:val="007A089D"/>
    <w:rsid w:val="007A0B3F"/>
    <w:rsid w:val="007A124F"/>
    <w:rsid w:val="007A142B"/>
    <w:rsid w:val="007A187E"/>
    <w:rsid w:val="007A1904"/>
    <w:rsid w:val="007A1957"/>
    <w:rsid w:val="007A1A1A"/>
    <w:rsid w:val="007A1BB9"/>
    <w:rsid w:val="007A1D9F"/>
    <w:rsid w:val="007A1E32"/>
    <w:rsid w:val="007A1EB3"/>
    <w:rsid w:val="007A239E"/>
    <w:rsid w:val="007A253B"/>
    <w:rsid w:val="007A261D"/>
    <w:rsid w:val="007A26DE"/>
    <w:rsid w:val="007A29CA"/>
    <w:rsid w:val="007A2AEF"/>
    <w:rsid w:val="007A2C9D"/>
    <w:rsid w:val="007A32DC"/>
    <w:rsid w:val="007A32EB"/>
    <w:rsid w:val="007A34AF"/>
    <w:rsid w:val="007A3C42"/>
    <w:rsid w:val="007A3D1B"/>
    <w:rsid w:val="007A4171"/>
    <w:rsid w:val="007A428F"/>
    <w:rsid w:val="007A42ED"/>
    <w:rsid w:val="007A46A1"/>
    <w:rsid w:val="007A4770"/>
    <w:rsid w:val="007A47F8"/>
    <w:rsid w:val="007A4B48"/>
    <w:rsid w:val="007A4CF6"/>
    <w:rsid w:val="007A4D18"/>
    <w:rsid w:val="007A4DA6"/>
    <w:rsid w:val="007A4E69"/>
    <w:rsid w:val="007A5021"/>
    <w:rsid w:val="007A5083"/>
    <w:rsid w:val="007A524C"/>
    <w:rsid w:val="007A54CB"/>
    <w:rsid w:val="007A59E4"/>
    <w:rsid w:val="007A5FC2"/>
    <w:rsid w:val="007A6128"/>
    <w:rsid w:val="007A62B1"/>
    <w:rsid w:val="007A652B"/>
    <w:rsid w:val="007A6DB4"/>
    <w:rsid w:val="007A6E3B"/>
    <w:rsid w:val="007A7102"/>
    <w:rsid w:val="007A7235"/>
    <w:rsid w:val="007A7245"/>
    <w:rsid w:val="007A72D7"/>
    <w:rsid w:val="007A7856"/>
    <w:rsid w:val="007A787A"/>
    <w:rsid w:val="007A7BBD"/>
    <w:rsid w:val="007A7BC0"/>
    <w:rsid w:val="007B00E1"/>
    <w:rsid w:val="007B020A"/>
    <w:rsid w:val="007B053E"/>
    <w:rsid w:val="007B0560"/>
    <w:rsid w:val="007B0D37"/>
    <w:rsid w:val="007B0D4A"/>
    <w:rsid w:val="007B11AA"/>
    <w:rsid w:val="007B18B6"/>
    <w:rsid w:val="007B1C33"/>
    <w:rsid w:val="007B1D41"/>
    <w:rsid w:val="007B1E2E"/>
    <w:rsid w:val="007B23F9"/>
    <w:rsid w:val="007B2459"/>
    <w:rsid w:val="007B27D5"/>
    <w:rsid w:val="007B28DD"/>
    <w:rsid w:val="007B28E6"/>
    <w:rsid w:val="007B2D0D"/>
    <w:rsid w:val="007B2D9D"/>
    <w:rsid w:val="007B2F13"/>
    <w:rsid w:val="007B3379"/>
    <w:rsid w:val="007B33E9"/>
    <w:rsid w:val="007B3557"/>
    <w:rsid w:val="007B3877"/>
    <w:rsid w:val="007B38D4"/>
    <w:rsid w:val="007B39B0"/>
    <w:rsid w:val="007B3A43"/>
    <w:rsid w:val="007B3B22"/>
    <w:rsid w:val="007B401E"/>
    <w:rsid w:val="007B41E7"/>
    <w:rsid w:val="007B433C"/>
    <w:rsid w:val="007B46AF"/>
    <w:rsid w:val="007B46B8"/>
    <w:rsid w:val="007B477B"/>
    <w:rsid w:val="007B4879"/>
    <w:rsid w:val="007B49D4"/>
    <w:rsid w:val="007B49EC"/>
    <w:rsid w:val="007B4B5A"/>
    <w:rsid w:val="007B4C42"/>
    <w:rsid w:val="007B5215"/>
    <w:rsid w:val="007B5285"/>
    <w:rsid w:val="007B5301"/>
    <w:rsid w:val="007B57E4"/>
    <w:rsid w:val="007B5B41"/>
    <w:rsid w:val="007B5E4D"/>
    <w:rsid w:val="007B60B9"/>
    <w:rsid w:val="007B62C7"/>
    <w:rsid w:val="007B6785"/>
    <w:rsid w:val="007B6DE7"/>
    <w:rsid w:val="007B7131"/>
    <w:rsid w:val="007B73A5"/>
    <w:rsid w:val="007B7476"/>
    <w:rsid w:val="007B7683"/>
    <w:rsid w:val="007B76D4"/>
    <w:rsid w:val="007B776B"/>
    <w:rsid w:val="007B7809"/>
    <w:rsid w:val="007B7978"/>
    <w:rsid w:val="007B7B00"/>
    <w:rsid w:val="007B7B42"/>
    <w:rsid w:val="007B7D54"/>
    <w:rsid w:val="007B7DBC"/>
    <w:rsid w:val="007B7FCC"/>
    <w:rsid w:val="007C01CE"/>
    <w:rsid w:val="007C0B71"/>
    <w:rsid w:val="007C0BF2"/>
    <w:rsid w:val="007C0F61"/>
    <w:rsid w:val="007C103C"/>
    <w:rsid w:val="007C10E4"/>
    <w:rsid w:val="007C1173"/>
    <w:rsid w:val="007C1862"/>
    <w:rsid w:val="007C1FCB"/>
    <w:rsid w:val="007C21DE"/>
    <w:rsid w:val="007C238C"/>
    <w:rsid w:val="007C27BF"/>
    <w:rsid w:val="007C292B"/>
    <w:rsid w:val="007C2CE9"/>
    <w:rsid w:val="007C2DB2"/>
    <w:rsid w:val="007C2DCE"/>
    <w:rsid w:val="007C32F4"/>
    <w:rsid w:val="007C371C"/>
    <w:rsid w:val="007C37DB"/>
    <w:rsid w:val="007C399A"/>
    <w:rsid w:val="007C3A97"/>
    <w:rsid w:val="007C3CE3"/>
    <w:rsid w:val="007C41E8"/>
    <w:rsid w:val="007C47F2"/>
    <w:rsid w:val="007C48E0"/>
    <w:rsid w:val="007C4B3C"/>
    <w:rsid w:val="007C5561"/>
    <w:rsid w:val="007C57F9"/>
    <w:rsid w:val="007C5845"/>
    <w:rsid w:val="007C5C6E"/>
    <w:rsid w:val="007C5D00"/>
    <w:rsid w:val="007C5D40"/>
    <w:rsid w:val="007C5FF0"/>
    <w:rsid w:val="007C6448"/>
    <w:rsid w:val="007C65EA"/>
    <w:rsid w:val="007C6B3F"/>
    <w:rsid w:val="007C6B8C"/>
    <w:rsid w:val="007C6C63"/>
    <w:rsid w:val="007C6F59"/>
    <w:rsid w:val="007C700A"/>
    <w:rsid w:val="007C74F9"/>
    <w:rsid w:val="007C75C0"/>
    <w:rsid w:val="007C76CC"/>
    <w:rsid w:val="007C7711"/>
    <w:rsid w:val="007C7B1A"/>
    <w:rsid w:val="007C7B9A"/>
    <w:rsid w:val="007C7BE0"/>
    <w:rsid w:val="007C7F85"/>
    <w:rsid w:val="007D0177"/>
    <w:rsid w:val="007D02BC"/>
    <w:rsid w:val="007D04B3"/>
    <w:rsid w:val="007D060F"/>
    <w:rsid w:val="007D0651"/>
    <w:rsid w:val="007D0AB7"/>
    <w:rsid w:val="007D0CC6"/>
    <w:rsid w:val="007D0D4F"/>
    <w:rsid w:val="007D1106"/>
    <w:rsid w:val="007D1D70"/>
    <w:rsid w:val="007D21E6"/>
    <w:rsid w:val="007D2572"/>
    <w:rsid w:val="007D276B"/>
    <w:rsid w:val="007D288D"/>
    <w:rsid w:val="007D2E62"/>
    <w:rsid w:val="007D2FE6"/>
    <w:rsid w:val="007D31A8"/>
    <w:rsid w:val="007D324A"/>
    <w:rsid w:val="007D33B0"/>
    <w:rsid w:val="007D36A3"/>
    <w:rsid w:val="007D36A4"/>
    <w:rsid w:val="007D3903"/>
    <w:rsid w:val="007D3A4C"/>
    <w:rsid w:val="007D3B82"/>
    <w:rsid w:val="007D3C0C"/>
    <w:rsid w:val="007D3F6B"/>
    <w:rsid w:val="007D447A"/>
    <w:rsid w:val="007D453C"/>
    <w:rsid w:val="007D4615"/>
    <w:rsid w:val="007D466D"/>
    <w:rsid w:val="007D47EF"/>
    <w:rsid w:val="007D4A3E"/>
    <w:rsid w:val="007D4FD1"/>
    <w:rsid w:val="007D5158"/>
    <w:rsid w:val="007D52EC"/>
    <w:rsid w:val="007D53C2"/>
    <w:rsid w:val="007D576C"/>
    <w:rsid w:val="007D57DA"/>
    <w:rsid w:val="007D59DF"/>
    <w:rsid w:val="007D5A7F"/>
    <w:rsid w:val="007D5D07"/>
    <w:rsid w:val="007D6307"/>
    <w:rsid w:val="007D63B7"/>
    <w:rsid w:val="007D641D"/>
    <w:rsid w:val="007D6478"/>
    <w:rsid w:val="007D652B"/>
    <w:rsid w:val="007D6621"/>
    <w:rsid w:val="007D67DE"/>
    <w:rsid w:val="007D6896"/>
    <w:rsid w:val="007D6956"/>
    <w:rsid w:val="007D6A46"/>
    <w:rsid w:val="007D6A4D"/>
    <w:rsid w:val="007D6EF5"/>
    <w:rsid w:val="007D7114"/>
    <w:rsid w:val="007D7261"/>
    <w:rsid w:val="007D729E"/>
    <w:rsid w:val="007D73C8"/>
    <w:rsid w:val="007D743D"/>
    <w:rsid w:val="007D75F3"/>
    <w:rsid w:val="007D7663"/>
    <w:rsid w:val="007D772D"/>
    <w:rsid w:val="007D79AC"/>
    <w:rsid w:val="007D79AD"/>
    <w:rsid w:val="007D7C15"/>
    <w:rsid w:val="007D7CE1"/>
    <w:rsid w:val="007E0014"/>
    <w:rsid w:val="007E0407"/>
    <w:rsid w:val="007E0876"/>
    <w:rsid w:val="007E0B8A"/>
    <w:rsid w:val="007E0C28"/>
    <w:rsid w:val="007E0E7C"/>
    <w:rsid w:val="007E1171"/>
    <w:rsid w:val="007E11BC"/>
    <w:rsid w:val="007E12E3"/>
    <w:rsid w:val="007E1437"/>
    <w:rsid w:val="007E14B5"/>
    <w:rsid w:val="007E1663"/>
    <w:rsid w:val="007E1816"/>
    <w:rsid w:val="007E216D"/>
    <w:rsid w:val="007E2312"/>
    <w:rsid w:val="007E2D02"/>
    <w:rsid w:val="007E2E45"/>
    <w:rsid w:val="007E2F28"/>
    <w:rsid w:val="007E2FE0"/>
    <w:rsid w:val="007E32AE"/>
    <w:rsid w:val="007E34DF"/>
    <w:rsid w:val="007E36F4"/>
    <w:rsid w:val="007E393D"/>
    <w:rsid w:val="007E3AC7"/>
    <w:rsid w:val="007E3C80"/>
    <w:rsid w:val="007E441B"/>
    <w:rsid w:val="007E46EE"/>
    <w:rsid w:val="007E48CD"/>
    <w:rsid w:val="007E4E61"/>
    <w:rsid w:val="007E4EF4"/>
    <w:rsid w:val="007E4FAF"/>
    <w:rsid w:val="007E5241"/>
    <w:rsid w:val="007E526C"/>
    <w:rsid w:val="007E5312"/>
    <w:rsid w:val="007E54D8"/>
    <w:rsid w:val="007E571F"/>
    <w:rsid w:val="007E578E"/>
    <w:rsid w:val="007E5A22"/>
    <w:rsid w:val="007E5C58"/>
    <w:rsid w:val="007E5D9B"/>
    <w:rsid w:val="007E63A1"/>
    <w:rsid w:val="007E6AE3"/>
    <w:rsid w:val="007E6EB9"/>
    <w:rsid w:val="007E735A"/>
    <w:rsid w:val="007E7471"/>
    <w:rsid w:val="007E74AA"/>
    <w:rsid w:val="007E7590"/>
    <w:rsid w:val="007E79BF"/>
    <w:rsid w:val="007E7BF1"/>
    <w:rsid w:val="007E7CDE"/>
    <w:rsid w:val="007E7E32"/>
    <w:rsid w:val="007F0748"/>
    <w:rsid w:val="007F0BF4"/>
    <w:rsid w:val="007F0C2A"/>
    <w:rsid w:val="007F0F3F"/>
    <w:rsid w:val="007F1003"/>
    <w:rsid w:val="007F123C"/>
    <w:rsid w:val="007F18BC"/>
    <w:rsid w:val="007F1A63"/>
    <w:rsid w:val="007F1BB7"/>
    <w:rsid w:val="007F1F32"/>
    <w:rsid w:val="007F2496"/>
    <w:rsid w:val="007F268F"/>
    <w:rsid w:val="007F2725"/>
    <w:rsid w:val="007F2875"/>
    <w:rsid w:val="007F2BD9"/>
    <w:rsid w:val="007F2D42"/>
    <w:rsid w:val="007F2D4C"/>
    <w:rsid w:val="007F2D72"/>
    <w:rsid w:val="007F2FC3"/>
    <w:rsid w:val="007F3470"/>
    <w:rsid w:val="007F34F1"/>
    <w:rsid w:val="007F35BC"/>
    <w:rsid w:val="007F36CD"/>
    <w:rsid w:val="007F3944"/>
    <w:rsid w:val="007F3C94"/>
    <w:rsid w:val="007F4244"/>
    <w:rsid w:val="007F433C"/>
    <w:rsid w:val="007F449A"/>
    <w:rsid w:val="007F4775"/>
    <w:rsid w:val="007F4947"/>
    <w:rsid w:val="007F4C6F"/>
    <w:rsid w:val="007F5671"/>
    <w:rsid w:val="007F56A5"/>
    <w:rsid w:val="007F5D1E"/>
    <w:rsid w:val="007F5DDE"/>
    <w:rsid w:val="007F600A"/>
    <w:rsid w:val="007F672D"/>
    <w:rsid w:val="007F67F6"/>
    <w:rsid w:val="007F68EB"/>
    <w:rsid w:val="007F6902"/>
    <w:rsid w:val="007F69DE"/>
    <w:rsid w:val="007F6BB0"/>
    <w:rsid w:val="007F6C2D"/>
    <w:rsid w:val="007F6C6A"/>
    <w:rsid w:val="007F6E25"/>
    <w:rsid w:val="007F6F66"/>
    <w:rsid w:val="007F70DD"/>
    <w:rsid w:val="007F78FA"/>
    <w:rsid w:val="007F7965"/>
    <w:rsid w:val="007F7B42"/>
    <w:rsid w:val="007F7B5C"/>
    <w:rsid w:val="007F7CDD"/>
    <w:rsid w:val="007F7F71"/>
    <w:rsid w:val="007F7FFD"/>
    <w:rsid w:val="00800004"/>
    <w:rsid w:val="00800016"/>
    <w:rsid w:val="0080014C"/>
    <w:rsid w:val="00800520"/>
    <w:rsid w:val="00800846"/>
    <w:rsid w:val="00800B97"/>
    <w:rsid w:val="00800E29"/>
    <w:rsid w:val="00800F4D"/>
    <w:rsid w:val="008010CE"/>
    <w:rsid w:val="008012A0"/>
    <w:rsid w:val="008017B0"/>
    <w:rsid w:val="00801A4E"/>
    <w:rsid w:val="00801C4C"/>
    <w:rsid w:val="00802274"/>
    <w:rsid w:val="0080245D"/>
    <w:rsid w:val="008024EB"/>
    <w:rsid w:val="00802544"/>
    <w:rsid w:val="00802756"/>
    <w:rsid w:val="00802A8B"/>
    <w:rsid w:val="00802C8F"/>
    <w:rsid w:val="00802CC9"/>
    <w:rsid w:val="00803076"/>
    <w:rsid w:val="008032CE"/>
    <w:rsid w:val="008032E5"/>
    <w:rsid w:val="008034EC"/>
    <w:rsid w:val="0080351D"/>
    <w:rsid w:val="0080366E"/>
    <w:rsid w:val="008036AA"/>
    <w:rsid w:val="008039B3"/>
    <w:rsid w:val="00803AF2"/>
    <w:rsid w:val="00803D8C"/>
    <w:rsid w:val="00804035"/>
    <w:rsid w:val="008042AB"/>
    <w:rsid w:val="0080465F"/>
    <w:rsid w:val="00804972"/>
    <w:rsid w:val="0080497F"/>
    <w:rsid w:val="00804A6A"/>
    <w:rsid w:val="00804C45"/>
    <w:rsid w:val="00804EC3"/>
    <w:rsid w:val="0080581A"/>
    <w:rsid w:val="00805D8C"/>
    <w:rsid w:val="0080614E"/>
    <w:rsid w:val="0080614F"/>
    <w:rsid w:val="008063AC"/>
    <w:rsid w:val="00806A3A"/>
    <w:rsid w:val="00806C27"/>
    <w:rsid w:val="00806D57"/>
    <w:rsid w:val="00806DD3"/>
    <w:rsid w:val="00806DDD"/>
    <w:rsid w:val="00806EC4"/>
    <w:rsid w:val="00806F6E"/>
    <w:rsid w:val="0080707A"/>
    <w:rsid w:val="008070BF"/>
    <w:rsid w:val="008073E1"/>
    <w:rsid w:val="008076CD"/>
    <w:rsid w:val="008077C1"/>
    <w:rsid w:val="00807898"/>
    <w:rsid w:val="008079E5"/>
    <w:rsid w:val="00807A62"/>
    <w:rsid w:val="00807B2C"/>
    <w:rsid w:val="00807D33"/>
    <w:rsid w:val="0081019A"/>
    <w:rsid w:val="00810364"/>
    <w:rsid w:val="00810868"/>
    <w:rsid w:val="00810C59"/>
    <w:rsid w:val="00810CCA"/>
    <w:rsid w:val="00810D79"/>
    <w:rsid w:val="00810E76"/>
    <w:rsid w:val="00811060"/>
    <w:rsid w:val="00811438"/>
    <w:rsid w:val="0081157C"/>
    <w:rsid w:val="00811583"/>
    <w:rsid w:val="00811781"/>
    <w:rsid w:val="008117D5"/>
    <w:rsid w:val="00811BB9"/>
    <w:rsid w:val="00811C14"/>
    <w:rsid w:val="00811EBF"/>
    <w:rsid w:val="00812269"/>
    <w:rsid w:val="0081242E"/>
    <w:rsid w:val="008124A1"/>
    <w:rsid w:val="00812542"/>
    <w:rsid w:val="00812692"/>
    <w:rsid w:val="00812A00"/>
    <w:rsid w:val="00812A5B"/>
    <w:rsid w:val="00812AA0"/>
    <w:rsid w:val="00812AB9"/>
    <w:rsid w:val="00812D21"/>
    <w:rsid w:val="00812E5D"/>
    <w:rsid w:val="008132FA"/>
    <w:rsid w:val="008134EB"/>
    <w:rsid w:val="008139C1"/>
    <w:rsid w:val="00813A4D"/>
    <w:rsid w:val="00813B11"/>
    <w:rsid w:val="00813B5E"/>
    <w:rsid w:val="00813CFB"/>
    <w:rsid w:val="00813EA2"/>
    <w:rsid w:val="00813FED"/>
    <w:rsid w:val="008140F4"/>
    <w:rsid w:val="008145BA"/>
    <w:rsid w:val="008148C8"/>
    <w:rsid w:val="00814AF9"/>
    <w:rsid w:val="00814B5A"/>
    <w:rsid w:val="00814C06"/>
    <w:rsid w:val="00814E02"/>
    <w:rsid w:val="00814EA5"/>
    <w:rsid w:val="00814FDF"/>
    <w:rsid w:val="0081504C"/>
    <w:rsid w:val="008150F4"/>
    <w:rsid w:val="00815196"/>
    <w:rsid w:val="00815303"/>
    <w:rsid w:val="008154E3"/>
    <w:rsid w:val="0081553C"/>
    <w:rsid w:val="0081575E"/>
    <w:rsid w:val="008157BD"/>
    <w:rsid w:val="008159AC"/>
    <w:rsid w:val="00816035"/>
    <w:rsid w:val="008162DF"/>
    <w:rsid w:val="00816598"/>
    <w:rsid w:val="0081675D"/>
    <w:rsid w:val="00816D27"/>
    <w:rsid w:val="00817181"/>
    <w:rsid w:val="00817264"/>
    <w:rsid w:val="0081727F"/>
    <w:rsid w:val="0081733A"/>
    <w:rsid w:val="008174A4"/>
    <w:rsid w:val="00817760"/>
    <w:rsid w:val="0081797A"/>
    <w:rsid w:val="00817C6F"/>
    <w:rsid w:val="00817CE6"/>
    <w:rsid w:val="00817F8E"/>
    <w:rsid w:val="0082068C"/>
    <w:rsid w:val="008207EA"/>
    <w:rsid w:val="00820965"/>
    <w:rsid w:val="00820BA2"/>
    <w:rsid w:val="00820BFA"/>
    <w:rsid w:val="00820D61"/>
    <w:rsid w:val="00820E5A"/>
    <w:rsid w:val="00820EA0"/>
    <w:rsid w:val="00820ED0"/>
    <w:rsid w:val="00820EF3"/>
    <w:rsid w:val="0082105C"/>
    <w:rsid w:val="00821147"/>
    <w:rsid w:val="00821E08"/>
    <w:rsid w:val="00822254"/>
    <w:rsid w:val="008223B1"/>
    <w:rsid w:val="0082255B"/>
    <w:rsid w:val="00822589"/>
    <w:rsid w:val="008229A5"/>
    <w:rsid w:val="00822D55"/>
    <w:rsid w:val="00822E4E"/>
    <w:rsid w:val="00822EAC"/>
    <w:rsid w:val="00823193"/>
    <w:rsid w:val="008232EA"/>
    <w:rsid w:val="008236ED"/>
    <w:rsid w:val="008238DF"/>
    <w:rsid w:val="00823A7C"/>
    <w:rsid w:val="00823B54"/>
    <w:rsid w:val="00823D53"/>
    <w:rsid w:val="00823D6E"/>
    <w:rsid w:val="00823D98"/>
    <w:rsid w:val="00823F1A"/>
    <w:rsid w:val="00823F58"/>
    <w:rsid w:val="00823FEE"/>
    <w:rsid w:val="008244F7"/>
    <w:rsid w:val="0082490B"/>
    <w:rsid w:val="00824CC8"/>
    <w:rsid w:val="00824E1C"/>
    <w:rsid w:val="008252C9"/>
    <w:rsid w:val="00825675"/>
    <w:rsid w:val="00826181"/>
    <w:rsid w:val="008265DB"/>
    <w:rsid w:val="008267E2"/>
    <w:rsid w:val="008268BA"/>
    <w:rsid w:val="008268EE"/>
    <w:rsid w:val="00826A95"/>
    <w:rsid w:val="00826D45"/>
    <w:rsid w:val="00827110"/>
    <w:rsid w:val="00827317"/>
    <w:rsid w:val="008278D0"/>
    <w:rsid w:val="00827B8D"/>
    <w:rsid w:val="00827EF8"/>
    <w:rsid w:val="008301BF"/>
    <w:rsid w:val="008302AF"/>
    <w:rsid w:val="008303BB"/>
    <w:rsid w:val="0083049D"/>
    <w:rsid w:val="008304CF"/>
    <w:rsid w:val="00830601"/>
    <w:rsid w:val="008306E1"/>
    <w:rsid w:val="00830973"/>
    <w:rsid w:val="00830B18"/>
    <w:rsid w:val="00830DEF"/>
    <w:rsid w:val="00830E57"/>
    <w:rsid w:val="00830F98"/>
    <w:rsid w:val="0083118D"/>
    <w:rsid w:val="008311BE"/>
    <w:rsid w:val="008315B6"/>
    <w:rsid w:val="008317A1"/>
    <w:rsid w:val="0083182D"/>
    <w:rsid w:val="0083191A"/>
    <w:rsid w:val="00831ADE"/>
    <w:rsid w:val="00831B28"/>
    <w:rsid w:val="00831B8A"/>
    <w:rsid w:val="00831F25"/>
    <w:rsid w:val="00831F75"/>
    <w:rsid w:val="008321B6"/>
    <w:rsid w:val="008322FA"/>
    <w:rsid w:val="00832502"/>
    <w:rsid w:val="0083294A"/>
    <w:rsid w:val="00832C66"/>
    <w:rsid w:val="00832D5C"/>
    <w:rsid w:val="00832EB0"/>
    <w:rsid w:val="00833BCC"/>
    <w:rsid w:val="00833FAF"/>
    <w:rsid w:val="00834185"/>
    <w:rsid w:val="008341B9"/>
    <w:rsid w:val="00834288"/>
    <w:rsid w:val="00834368"/>
    <w:rsid w:val="0083436D"/>
    <w:rsid w:val="00834976"/>
    <w:rsid w:val="00834AB8"/>
    <w:rsid w:val="00834D05"/>
    <w:rsid w:val="00834F51"/>
    <w:rsid w:val="00835775"/>
    <w:rsid w:val="00835A3F"/>
    <w:rsid w:val="00835EEB"/>
    <w:rsid w:val="00836340"/>
    <w:rsid w:val="00836518"/>
    <w:rsid w:val="00836520"/>
    <w:rsid w:val="008365C4"/>
    <w:rsid w:val="0083690A"/>
    <w:rsid w:val="008369D1"/>
    <w:rsid w:val="00836C62"/>
    <w:rsid w:val="00836EA8"/>
    <w:rsid w:val="00837205"/>
    <w:rsid w:val="00837277"/>
    <w:rsid w:val="008373A9"/>
    <w:rsid w:val="008373DF"/>
    <w:rsid w:val="00837512"/>
    <w:rsid w:val="00837624"/>
    <w:rsid w:val="00837C32"/>
    <w:rsid w:val="00837C4B"/>
    <w:rsid w:val="008402F3"/>
    <w:rsid w:val="0084030A"/>
    <w:rsid w:val="00840460"/>
    <w:rsid w:val="0084049F"/>
    <w:rsid w:val="00840559"/>
    <w:rsid w:val="008409F9"/>
    <w:rsid w:val="00840D04"/>
    <w:rsid w:val="008411CA"/>
    <w:rsid w:val="008411DF"/>
    <w:rsid w:val="008413EF"/>
    <w:rsid w:val="008414E9"/>
    <w:rsid w:val="008416E4"/>
    <w:rsid w:val="00841799"/>
    <w:rsid w:val="00841A04"/>
    <w:rsid w:val="00841A64"/>
    <w:rsid w:val="00841D58"/>
    <w:rsid w:val="0084201D"/>
    <w:rsid w:val="00842266"/>
    <w:rsid w:val="0084246D"/>
    <w:rsid w:val="00842536"/>
    <w:rsid w:val="00842CEA"/>
    <w:rsid w:val="008431F4"/>
    <w:rsid w:val="008434FD"/>
    <w:rsid w:val="008437A1"/>
    <w:rsid w:val="00843845"/>
    <w:rsid w:val="00843DE8"/>
    <w:rsid w:val="00843E00"/>
    <w:rsid w:val="00844095"/>
    <w:rsid w:val="008442B8"/>
    <w:rsid w:val="00844325"/>
    <w:rsid w:val="00844409"/>
    <w:rsid w:val="00844982"/>
    <w:rsid w:val="008449C9"/>
    <w:rsid w:val="00844BBE"/>
    <w:rsid w:val="00845143"/>
    <w:rsid w:val="0084515E"/>
    <w:rsid w:val="0084518E"/>
    <w:rsid w:val="00845296"/>
    <w:rsid w:val="008457B6"/>
    <w:rsid w:val="00845829"/>
    <w:rsid w:val="00845ACD"/>
    <w:rsid w:val="00845B2E"/>
    <w:rsid w:val="00845E0C"/>
    <w:rsid w:val="00845E9F"/>
    <w:rsid w:val="00845F1A"/>
    <w:rsid w:val="00846148"/>
    <w:rsid w:val="008466FE"/>
    <w:rsid w:val="00846A19"/>
    <w:rsid w:val="00846BC9"/>
    <w:rsid w:val="00846C80"/>
    <w:rsid w:val="00846C91"/>
    <w:rsid w:val="00846D8A"/>
    <w:rsid w:val="00846E9F"/>
    <w:rsid w:val="00847342"/>
    <w:rsid w:val="008474F0"/>
    <w:rsid w:val="0084755C"/>
    <w:rsid w:val="00847B8B"/>
    <w:rsid w:val="00847E3B"/>
    <w:rsid w:val="00847FA7"/>
    <w:rsid w:val="00850375"/>
    <w:rsid w:val="00850442"/>
    <w:rsid w:val="00850589"/>
    <w:rsid w:val="008507C9"/>
    <w:rsid w:val="00850839"/>
    <w:rsid w:val="00850B9C"/>
    <w:rsid w:val="00850C4B"/>
    <w:rsid w:val="00851853"/>
    <w:rsid w:val="008519F4"/>
    <w:rsid w:val="00851F5A"/>
    <w:rsid w:val="0085206A"/>
    <w:rsid w:val="00852160"/>
    <w:rsid w:val="0085219B"/>
    <w:rsid w:val="00852215"/>
    <w:rsid w:val="008527C1"/>
    <w:rsid w:val="0085292B"/>
    <w:rsid w:val="00852A3B"/>
    <w:rsid w:val="00852B60"/>
    <w:rsid w:val="00852D25"/>
    <w:rsid w:val="008530CF"/>
    <w:rsid w:val="0085311B"/>
    <w:rsid w:val="0085313E"/>
    <w:rsid w:val="00853647"/>
    <w:rsid w:val="00853733"/>
    <w:rsid w:val="008537E4"/>
    <w:rsid w:val="00853A17"/>
    <w:rsid w:val="00853BFB"/>
    <w:rsid w:val="00853EA1"/>
    <w:rsid w:val="00853EB2"/>
    <w:rsid w:val="0085463B"/>
    <w:rsid w:val="00854A9D"/>
    <w:rsid w:val="00854B6B"/>
    <w:rsid w:val="00854D09"/>
    <w:rsid w:val="00855065"/>
    <w:rsid w:val="008550D4"/>
    <w:rsid w:val="008553C7"/>
    <w:rsid w:val="00855549"/>
    <w:rsid w:val="00855573"/>
    <w:rsid w:val="00855619"/>
    <w:rsid w:val="00855DB9"/>
    <w:rsid w:val="0085621A"/>
    <w:rsid w:val="00856396"/>
    <w:rsid w:val="008565DD"/>
    <w:rsid w:val="0085679B"/>
    <w:rsid w:val="008567F5"/>
    <w:rsid w:val="00856930"/>
    <w:rsid w:val="00856B32"/>
    <w:rsid w:val="00856B3B"/>
    <w:rsid w:val="00856E21"/>
    <w:rsid w:val="00856E51"/>
    <w:rsid w:val="0085706C"/>
    <w:rsid w:val="00857264"/>
    <w:rsid w:val="008575B2"/>
    <w:rsid w:val="00857768"/>
    <w:rsid w:val="0085797D"/>
    <w:rsid w:val="00857BA9"/>
    <w:rsid w:val="00857BEF"/>
    <w:rsid w:val="00857E0B"/>
    <w:rsid w:val="00857F50"/>
    <w:rsid w:val="008600E3"/>
    <w:rsid w:val="00860471"/>
    <w:rsid w:val="008608D0"/>
    <w:rsid w:val="00860982"/>
    <w:rsid w:val="00860D5C"/>
    <w:rsid w:val="00860E93"/>
    <w:rsid w:val="00860EDC"/>
    <w:rsid w:val="00860F71"/>
    <w:rsid w:val="008615E9"/>
    <w:rsid w:val="00861990"/>
    <w:rsid w:val="00861B8D"/>
    <w:rsid w:val="00861C3C"/>
    <w:rsid w:val="00861C65"/>
    <w:rsid w:val="00861DE2"/>
    <w:rsid w:val="00861E58"/>
    <w:rsid w:val="00862180"/>
    <w:rsid w:val="00862BAA"/>
    <w:rsid w:val="00862BB8"/>
    <w:rsid w:val="00862BF2"/>
    <w:rsid w:val="00862D4D"/>
    <w:rsid w:val="0086313F"/>
    <w:rsid w:val="008632A1"/>
    <w:rsid w:val="008634D4"/>
    <w:rsid w:val="00863612"/>
    <w:rsid w:val="008636CC"/>
    <w:rsid w:val="008637C2"/>
    <w:rsid w:val="00863840"/>
    <w:rsid w:val="00863949"/>
    <w:rsid w:val="00863C46"/>
    <w:rsid w:val="00863FB8"/>
    <w:rsid w:val="008640E1"/>
    <w:rsid w:val="00864352"/>
    <w:rsid w:val="008643B0"/>
    <w:rsid w:val="0086440A"/>
    <w:rsid w:val="008646B2"/>
    <w:rsid w:val="0086478A"/>
    <w:rsid w:val="00864C42"/>
    <w:rsid w:val="00865311"/>
    <w:rsid w:val="00865465"/>
    <w:rsid w:val="008655B2"/>
    <w:rsid w:val="00865601"/>
    <w:rsid w:val="008656B3"/>
    <w:rsid w:val="008657BA"/>
    <w:rsid w:val="00865844"/>
    <w:rsid w:val="00865AC2"/>
    <w:rsid w:val="00865EB2"/>
    <w:rsid w:val="00866084"/>
    <w:rsid w:val="008660EC"/>
    <w:rsid w:val="00866305"/>
    <w:rsid w:val="00866349"/>
    <w:rsid w:val="008667FB"/>
    <w:rsid w:val="00866D4D"/>
    <w:rsid w:val="00866EE3"/>
    <w:rsid w:val="00867441"/>
    <w:rsid w:val="00867E19"/>
    <w:rsid w:val="008701E6"/>
    <w:rsid w:val="0087161B"/>
    <w:rsid w:val="008717A3"/>
    <w:rsid w:val="00871A52"/>
    <w:rsid w:val="00871EAA"/>
    <w:rsid w:val="0087237A"/>
    <w:rsid w:val="008723BA"/>
    <w:rsid w:val="0087255D"/>
    <w:rsid w:val="00872588"/>
    <w:rsid w:val="0087265C"/>
    <w:rsid w:val="008727E8"/>
    <w:rsid w:val="00872C80"/>
    <w:rsid w:val="00872E7F"/>
    <w:rsid w:val="0087313C"/>
    <w:rsid w:val="008736E7"/>
    <w:rsid w:val="008737D7"/>
    <w:rsid w:val="00873BD8"/>
    <w:rsid w:val="0087409F"/>
    <w:rsid w:val="008740F6"/>
    <w:rsid w:val="00874402"/>
    <w:rsid w:val="0087445D"/>
    <w:rsid w:val="0087450A"/>
    <w:rsid w:val="00874597"/>
    <w:rsid w:val="00874922"/>
    <w:rsid w:val="00874923"/>
    <w:rsid w:val="00874A4B"/>
    <w:rsid w:val="00874BDA"/>
    <w:rsid w:val="00874F1F"/>
    <w:rsid w:val="00875081"/>
    <w:rsid w:val="0087589A"/>
    <w:rsid w:val="0087613E"/>
    <w:rsid w:val="008761E3"/>
    <w:rsid w:val="008762DE"/>
    <w:rsid w:val="0087631C"/>
    <w:rsid w:val="0087634C"/>
    <w:rsid w:val="008765B8"/>
    <w:rsid w:val="00876AFC"/>
    <w:rsid w:val="00876C49"/>
    <w:rsid w:val="00876CE4"/>
    <w:rsid w:val="00876EB5"/>
    <w:rsid w:val="0087719F"/>
    <w:rsid w:val="008773B3"/>
    <w:rsid w:val="00877472"/>
    <w:rsid w:val="008779D7"/>
    <w:rsid w:val="00877A2F"/>
    <w:rsid w:val="00877B2F"/>
    <w:rsid w:val="00877B4C"/>
    <w:rsid w:val="00877EF6"/>
    <w:rsid w:val="008801E4"/>
    <w:rsid w:val="00880AEF"/>
    <w:rsid w:val="00880C11"/>
    <w:rsid w:val="008815E5"/>
    <w:rsid w:val="0088164D"/>
    <w:rsid w:val="0088164F"/>
    <w:rsid w:val="0088193E"/>
    <w:rsid w:val="008820DC"/>
    <w:rsid w:val="008822E0"/>
    <w:rsid w:val="0088246D"/>
    <w:rsid w:val="008825C8"/>
    <w:rsid w:val="008829FC"/>
    <w:rsid w:val="00882A5E"/>
    <w:rsid w:val="00882F37"/>
    <w:rsid w:val="0088387E"/>
    <w:rsid w:val="00883961"/>
    <w:rsid w:val="00883C67"/>
    <w:rsid w:val="00883CE7"/>
    <w:rsid w:val="0088418C"/>
    <w:rsid w:val="0088437B"/>
    <w:rsid w:val="00884583"/>
    <w:rsid w:val="00884757"/>
    <w:rsid w:val="00884893"/>
    <w:rsid w:val="00884B11"/>
    <w:rsid w:val="00884DCD"/>
    <w:rsid w:val="0088538F"/>
    <w:rsid w:val="008856F0"/>
    <w:rsid w:val="008857CD"/>
    <w:rsid w:val="00885A20"/>
    <w:rsid w:val="00885BA7"/>
    <w:rsid w:val="00886171"/>
    <w:rsid w:val="00886271"/>
    <w:rsid w:val="00886808"/>
    <w:rsid w:val="00886AA5"/>
    <w:rsid w:val="00886BEE"/>
    <w:rsid w:val="00886D2A"/>
    <w:rsid w:val="00886DDC"/>
    <w:rsid w:val="00886E1E"/>
    <w:rsid w:val="00887009"/>
    <w:rsid w:val="0088703B"/>
    <w:rsid w:val="008870C1"/>
    <w:rsid w:val="0088762E"/>
    <w:rsid w:val="00887A2D"/>
    <w:rsid w:val="00887B54"/>
    <w:rsid w:val="00887B7B"/>
    <w:rsid w:val="00887E13"/>
    <w:rsid w:val="00890084"/>
    <w:rsid w:val="008900D3"/>
    <w:rsid w:val="0089016E"/>
    <w:rsid w:val="008901CF"/>
    <w:rsid w:val="0089040A"/>
    <w:rsid w:val="0089066F"/>
    <w:rsid w:val="0089069D"/>
    <w:rsid w:val="00890775"/>
    <w:rsid w:val="00890840"/>
    <w:rsid w:val="008908AC"/>
    <w:rsid w:val="008908E3"/>
    <w:rsid w:val="008909F4"/>
    <w:rsid w:val="00890A0A"/>
    <w:rsid w:val="00890DAD"/>
    <w:rsid w:val="00890E8B"/>
    <w:rsid w:val="00890EED"/>
    <w:rsid w:val="00891766"/>
    <w:rsid w:val="008917CC"/>
    <w:rsid w:val="008919FD"/>
    <w:rsid w:val="00891AE3"/>
    <w:rsid w:val="00891B2E"/>
    <w:rsid w:val="00891E3F"/>
    <w:rsid w:val="00891E9A"/>
    <w:rsid w:val="008923F1"/>
    <w:rsid w:val="008925E0"/>
    <w:rsid w:val="008927E7"/>
    <w:rsid w:val="00892BAF"/>
    <w:rsid w:val="00892D8E"/>
    <w:rsid w:val="00893432"/>
    <w:rsid w:val="0089351E"/>
    <w:rsid w:val="00893A07"/>
    <w:rsid w:val="00893F1C"/>
    <w:rsid w:val="008946EF"/>
    <w:rsid w:val="00894F5B"/>
    <w:rsid w:val="00894F74"/>
    <w:rsid w:val="0089501C"/>
    <w:rsid w:val="008951DB"/>
    <w:rsid w:val="0089533C"/>
    <w:rsid w:val="00895997"/>
    <w:rsid w:val="00895A25"/>
    <w:rsid w:val="00895CA9"/>
    <w:rsid w:val="00895DCE"/>
    <w:rsid w:val="00895F38"/>
    <w:rsid w:val="00895F49"/>
    <w:rsid w:val="0089638D"/>
    <w:rsid w:val="00896420"/>
    <w:rsid w:val="00896673"/>
    <w:rsid w:val="00896ADC"/>
    <w:rsid w:val="00896CDC"/>
    <w:rsid w:val="008972DF"/>
    <w:rsid w:val="00897313"/>
    <w:rsid w:val="008976DF"/>
    <w:rsid w:val="00897760"/>
    <w:rsid w:val="00897EFD"/>
    <w:rsid w:val="008A04CC"/>
    <w:rsid w:val="008A08AD"/>
    <w:rsid w:val="008A0BD5"/>
    <w:rsid w:val="008A0C69"/>
    <w:rsid w:val="008A0FCA"/>
    <w:rsid w:val="008A1263"/>
    <w:rsid w:val="008A1545"/>
    <w:rsid w:val="008A168F"/>
    <w:rsid w:val="008A1A2C"/>
    <w:rsid w:val="008A1BCA"/>
    <w:rsid w:val="008A1E89"/>
    <w:rsid w:val="008A1ED4"/>
    <w:rsid w:val="008A1F95"/>
    <w:rsid w:val="008A2105"/>
    <w:rsid w:val="008A210A"/>
    <w:rsid w:val="008A241D"/>
    <w:rsid w:val="008A252B"/>
    <w:rsid w:val="008A25F9"/>
    <w:rsid w:val="008A28E0"/>
    <w:rsid w:val="008A291F"/>
    <w:rsid w:val="008A2E30"/>
    <w:rsid w:val="008A2E9B"/>
    <w:rsid w:val="008A2F19"/>
    <w:rsid w:val="008A3107"/>
    <w:rsid w:val="008A3590"/>
    <w:rsid w:val="008A3C36"/>
    <w:rsid w:val="008A3F32"/>
    <w:rsid w:val="008A40EA"/>
    <w:rsid w:val="008A4116"/>
    <w:rsid w:val="008A4154"/>
    <w:rsid w:val="008A43F6"/>
    <w:rsid w:val="008A47A6"/>
    <w:rsid w:val="008A4C57"/>
    <w:rsid w:val="008A4D7C"/>
    <w:rsid w:val="008A4D90"/>
    <w:rsid w:val="008A4E71"/>
    <w:rsid w:val="008A5372"/>
    <w:rsid w:val="008A59D4"/>
    <w:rsid w:val="008A5A90"/>
    <w:rsid w:val="008A5BE2"/>
    <w:rsid w:val="008A5D60"/>
    <w:rsid w:val="008A5E57"/>
    <w:rsid w:val="008A5EED"/>
    <w:rsid w:val="008A61A4"/>
    <w:rsid w:val="008A63D4"/>
    <w:rsid w:val="008A6421"/>
    <w:rsid w:val="008A6636"/>
    <w:rsid w:val="008A66C6"/>
    <w:rsid w:val="008A6B45"/>
    <w:rsid w:val="008A6BAB"/>
    <w:rsid w:val="008A6E57"/>
    <w:rsid w:val="008A6F26"/>
    <w:rsid w:val="008A6F48"/>
    <w:rsid w:val="008A7211"/>
    <w:rsid w:val="008A737B"/>
    <w:rsid w:val="008A77BB"/>
    <w:rsid w:val="008A7896"/>
    <w:rsid w:val="008A7D04"/>
    <w:rsid w:val="008B02A4"/>
    <w:rsid w:val="008B0541"/>
    <w:rsid w:val="008B0581"/>
    <w:rsid w:val="008B05C1"/>
    <w:rsid w:val="008B086E"/>
    <w:rsid w:val="008B0E66"/>
    <w:rsid w:val="008B0F4A"/>
    <w:rsid w:val="008B1293"/>
    <w:rsid w:val="008B186B"/>
    <w:rsid w:val="008B19D5"/>
    <w:rsid w:val="008B1A32"/>
    <w:rsid w:val="008B1D84"/>
    <w:rsid w:val="008B218F"/>
    <w:rsid w:val="008B2BFC"/>
    <w:rsid w:val="008B2C01"/>
    <w:rsid w:val="008B312C"/>
    <w:rsid w:val="008B31D3"/>
    <w:rsid w:val="008B3593"/>
    <w:rsid w:val="008B35ED"/>
    <w:rsid w:val="008B36E2"/>
    <w:rsid w:val="008B3715"/>
    <w:rsid w:val="008B3758"/>
    <w:rsid w:val="008B3A55"/>
    <w:rsid w:val="008B3B74"/>
    <w:rsid w:val="008B40C6"/>
    <w:rsid w:val="008B44E5"/>
    <w:rsid w:val="008B454F"/>
    <w:rsid w:val="008B468A"/>
    <w:rsid w:val="008B475C"/>
    <w:rsid w:val="008B4CA4"/>
    <w:rsid w:val="008B510F"/>
    <w:rsid w:val="008B519A"/>
    <w:rsid w:val="008B520F"/>
    <w:rsid w:val="008B53F2"/>
    <w:rsid w:val="008B54ED"/>
    <w:rsid w:val="008B54F3"/>
    <w:rsid w:val="008B5651"/>
    <w:rsid w:val="008B587C"/>
    <w:rsid w:val="008B5926"/>
    <w:rsid w:val="008B5BD9"/>
    <w:rsid w:val="008B645B"/>
    <w:rsid w:val="008B65CB"/>
    <w:rsid w:val="008B6745"/>
    <w:rsid w:val="008B6853"/>
    <w:rsid w:val="008B6899"/>
    <w:rsid w:val="008B68C3"/>
    <w:rsid w:val="008B6A97"/>
    <w:rsid w:val="008B6B47"/>
    <w:rsid w:val="008B6EDE"/>
    <w:rsid w:val="008B6FC8"/>
    <w:rsid w:val="008B730B"/>
    <w:rsid w:val="008B766D"/>
    <w:rsid w:val="008B7699"/>
    <w:rsid w:val="008B7735"/>
    <w:rsid w:val="008B7862"/>
    <w:rsid w:val="008B79FA"/>
    <w:rsid w:val="008B7B06"/>
    <w:rsid w:val="008B7F71"/>
    <w:rsid w:val="008B7FFE"/>
    <w:rsid w:val="008C0528"/>
    <w:rsid w:val="008C0556"/>
    <w:rsid w:val="008C06CF"/>
    <w:rsid w:val="008C11CB"/>
    <w:rsid w:val="008C15B3"/>
    <w:rsid w:val="008C15FF"/>
    <w:rsid w:val="008C16B0"/>
    <w:rsid w:val="008C18A7"/>
    <w:rsid w:val="008C1B6B"/>
    <w:rsid w:val="008C1BC6"/>
    <w:rsid w:val="008C1F47"/>
    <w:rsid w:val="008C2180"/>
    <w:rsid w:val="008C22C7"/>
    <w:rsid w:val="008C236B"/>
    <w:rsid w:val="008C28FE"/>
    <w:rsid w:val="008C29DE"/>
    <w:rsid w:val="008C2AD7"/>
    <w:rsid w:val="008C2BBB"/>
    <w:rsid w:val="008C2E8C"/>
    <w:rsid w:val="008C2ECE"/>
    <w:rsid w:val="008C33C2"/>
    <w:rsid w:val="008C3DD0"/>
    <w:rsid w:val="008C4367"/>
    <w:rsid w:val="008C4670"/>
    <w:rsid w:val="008C4931"/>
    <w:rsid w:val="008C4A3C"/>
    <w:rsid w:val="008C4AD6"/>
    <w:rsid w:val="008C4E13"/>
    <w:rsid w:val="008C57E4"/>
    <w:rsid w:val="008C5D39"/>
    <w:rsid w:val="008C5D4C"/>
    <w:rsid w:val="008C5DE2"/>
    <w:rsid w:val="008C5ED4"/>
    <w:rsid w:val="008C6606"/>
    <w:rsid w:val="008C665B"/>
    <w:rsid w:val="008C690A"/>
    <w:rsid w:val="008C6C4C"/>
    <w:rsid w:val="008C6D7E"/>
    <w:rsid w:val="008C7204"/>
    <w:rsid w:val="008C7308"/>
    <w:rsid w:val="008C793B"/>
    <w:rsid w:val="008C7A67"/>
    <w:rsid w:val="008C7A74"/>
    <w:rsid w:val="008C7C81"/>
    <w:rsid w:val="008C7FAB"/>
    <w:rsid w:val="008D00EF"/>
    <w:rsid w:val="008D021F"/>
    <w:rsid w:val="008D074A"/>
    <w:rsid w:val="008D094A"/>
    <w:rsid w:val="008D13A3"/>
    <w:rsid w:val="008D1484"/>
    <w:rsid w:val="008D1BD2"/>
    <w:rsid w:val="008D2000"/>
    <w:rsid w:val="008D26F8"/>
    <w:rsid w:val="008D2BC8"/>
    <w:rsid w:val="008D2EFD"/>
    <w:rsid w:val="008D3299"/>
    <w:rsid w:val="008D32CF"/>
    <w:rsid w:val="008D335B"/>
    <w:rsid w:val="008D3451"/>
    <w:rsid w:val="008D37A5"/>
    <w:rsid w:val="008D3A91"/>
    <w:rsid w:val="008D3C8E"/>
    <w:rsid w:val="008D3D51"/>
    <w:rsid w:val="008D402A"/>
    <w:rsid w:val="008D41CF"/>
    <w:rsid w:val="008D465F"/>
    <w:rsid w:val="008D4894"/>
    <w:rsid w:val="008D4C1D"/>
    <w:rsid w:val="008D4DCC"/>
    <w:rsid w:val="008D51AC"/>
    <w:rsid w:val="008D5A2A"/>
    <w:rsid w:val="008D5FFD"/>
    <w:rsid w:val="008D6587"/>
    <w:rsid w:val="008D66E7"/>
    <w:rsid w:val="008D68D4"/>
    <w:rsid w:val="008D6986"/>
    <w:rsid w:val="008D6E81"/>
    <w:rsid w:val="008D71DC"/>
    <w:rsid w:val="008D7236"/>
    <w:rsid w:val="008D734F"/>
    <w:rsid w:val="008D7374"/>
    <w:rsid w:val="008D746F"/>
    <w:rsid w:val="008D7625"/>
    <w:rsid w:val="008D7BCD"/>
    <w:rsid w:val="008D7C30"/>
    <w:rsid w:val="008D7EFC"/>
    <w:rsid w:val="008E02D8"/>
    <w:rsid w:val="008E046A"/>
    <w:rsid w:val="008E0E65"/>
    <w:rsid w:val="008E0E71"/>
    <w:rsid w:val="008E0FAE"/>
    <w:rsid w:val="008E10B6"/>
    <w:rsid w:val="008E1183"/>
    <w:rsid w:val="008E1588"/>
    <w:rsid w:val="008E1B40"/>
    <w:rsid w:val="008E1DF2"/>
    <w:rsid w:val="008E1E61"/>
    <w:rsid w:val="008E21E4"/>
    <w:rsid w:val="008E24E1"/>
    <w:rsid w:val="008E2AB6"/>
    <w:rsid w:val="008E2ECF"/>
    <w:rsid w:val="008E33B4"/>
    <w:rsid w:val="008E3425"/>
    <w:rsid w:val="008E3480"/>
    <w:rsid w:val="008E362E"/>
    <w:rsid w:val="008E36A6"/>
    <w:rsid w:val="008E377B"/>
    <w:rsid w:val="008E3863"/>
    <w:rsid w:val="008E3E0B"/>
    <w:rsid w:val="008E44E1"/>
    <w:rsid w:val="008E4575"/>
    <w:rsid w:val="008E4582"/>
    <w:rsid w:val="008E4A79"/>
    <w:rsid w:val="008E4B28"/>
    <w:rsid w:val="008E4F54"/>
    <w:rsid w:val="008E517C"/>
    <w:rsid w:val="008E525E"/>
    <w:rsid w:val="008E5498"/>
    <w:rsid w:val="008E5792"/>
    <w:rsid w:val="008E5997"/>
    <w:rsid w:val="008E59E4"/>
    <w:rsid w:val="008E5A88"/>
    <w:rsid w:val="008E5AAD"/>
    <w:rsid w:val="008E5CA2"/>
    <w:rsid w:val="008E5DA3"/>
    <w:rsid w:val="008E6172"/>
    <w:rsid w:val="008E64B3"/>
    <w:rsid w:val="008E69D4"/>
    <w:rsid w:val="008E6A98"/>
    <w:rsid w:val="008E6AEC"/>
    <w:rsid w:val="008E6FF2"/>
    <w:rsid w:val="008E7137"/>
    <w:rsid w:val="008E7245"/>
    <w:rsid w:val="008E745C"/>
    <w:rsid w:val="008E74E7"/>
    <w:rsid w:val="008E7765"/>
    <w:rsid w:val="008E7BA1"/>
    <w:rsid w:val="008F01F0"/>
    <w:rsid w:val="008F0789"/>
    <w:rsid w:val="008F08A2"/>
    <w:rsid w:val="008F09A9"/>
    <w:rsid w:val="008F0B56"/>
    <w:rsid w:val="008F0C20"/>
    <w:rsid w:val="008F0C8F"/>
    <w:rsid w:val="008F0E58"/>
    <w:rsid w:val="008F0EB8"/>
    <w:rsid w:val="008F1018"/>
    <w:rsid w:val="008F1296"/>
    <w:rsid w:val="008F1577"/>
    <w:rsid w:val="008F1835"/>
    <w:rsid w:val="008F1928"/>
    <w:rsid w:val="008F206F"/>
    <w:rsid w:val="008F21F5"/>
    <w:rsid w:val="008F2802"/>
    <w:rsid w:val="008F288A"/>
    <w:rsid w:val="008F3D35"/>
    <w:rsid w:val="008F3FEB"/>
    <w:rsid w:val="008F404A"/>
    <w:rsid w:val="008F4131"/>
    <w:rsid w:val="008F41BC"/>
    <w:rsid w:val="008F4403"/>
    <w:rsid w:val="008F468C"/>
    <w:rsid w:val="008F46AB"/>
    <w:rsid w:val="008F47F3"/>
    <w:rsid w:val="008F4B43"/>
    <w:rsid w:val="008F4BD8"/>
    <w:rsid w:val="008F4FE3"/>
    <w:rsid w:val="008F50F9"/>
    <w:rsid w:val="008F58A7"/>
    <w:rsid w:val="008F594E"/>
    <w:rsid w:val="008F5E59"/>
    <w:rsid w:val="008F5FDF"/>
    <w:rsid w:val="008F60C7"/>
    <w:rsid w:val="008F60EB"/>
    <w:rsid w:val="008F6258"/>
    <w:rsid w:val="008F63A3"/>
    <w:rsid w:val="008F667A"/>
    <w:rsid w:val="008F674A"/>
    <w:rsid w:val="008F6958"/>
    <w:rsid w:val="008F69B3"/>
    <w:rsid w:val="008F6D08"/>
    <w:rsid w:val="008F6D7F"/>
    <w:rsid w:val="008F6DD8"/>
    <w:rsid w:val="008F7145"/>
    <w:rsid w:val="008F7465"/>
    <w:rsid w:val="008F75A5"/>
    <w:rsid w:val="008F75D2"/>
    <w:rsid w:val="008F7699"/>
    <w:rsid w:val="008F782A"/>
    <w:rsid w:val="008F7CE9"/>
    <w:rsid w:val="008F7CFF"/>
    <w:rsid w:val="008F7FB5"/>
    <w:rsid w:val="009003B4"/>
    <w:rsid w:val="009003C2"/>
    <w:rsid w:val="009007B7"/>
    <w:rsid w:val="009008B1"/>
    <w:rsid w:val="00900B3B"/>
    <w:rsid w:val="00900BC8"/>
    <w:rsid w:val="00900D79"/>
    <w:rsid w:val="00900ECE"/>
    <w:rsid w:val="00900EF5"/>
    <w:rsid w:val="00901210"/>
    <w:rsid w:val="0090161E"/>
    <w:rsid w:val="0090177D"/>
    <w:rsid w:val="009018D6"/>
    <w:rsid w:val="00901A30"/>
    <w:rsid w:val="00901B6D"/>
    <w:rsid w:val="00901B97"/>
    <w:rsid w:val="00901C75"/>
    <w:rsid w:val="00901FCE"/>
    <w:rsid w:val="009020F3"/>
    <w:rsid w:val="0090242D"/>
    <w:rsid w:val="009024CC"/>
    <w:rsid w:val="009024F8"/>
    <w:rsid w:val="00902759"/>
    <w:rsid w:val="00902AF6"/>
    <w:rsid w:val="00902BF3"/>
    <w:rsid w:val="00902BF8"/>
    <w:rsid w:val="009030FE"/>
    <w:rsid w:val="00903181"/>
    <w:rsid w:val="0090330B"/>
    <w:rsid w:val="009036FD"/>
    <w:rsid w:val="00903AB2"/>
    <w:rsid w:val="00903B31"/>
    <w:rsid w:val="00903E97"/>
    <w:rsid w:val="00904012"/>
    <w:rsid w:val="00904154"/>
    <w:rsid w:val="00904AFE"/>
    <w:rsid w:val="00904D99"/>
    <w:rsid w:val="0090507F"/>
    <w:rsid w:val="0090513F"/>
    <w:rsid w:val="00905744"/>
    <w:rsid w:val="0090591B"/>
    <w:rsid w:val="009059B9"/>
    <w:rsid w:val="00905A6F"/>
    <w:rsid w:val="00905D22"/>
    <w:rsid w:val="00905E49"/>
    <w:rsid w:val="00906081"/>
    <w:rsid w:val="009063D1"/>
    <w:rsid w:val="009064FF"/>
    <w:rsid w:val="00906514"/>
    <w:rsid w:val="0090663F"/>
    <w:rsid w:val="009068FD"/>
    <w:rsid w:val="00906CC1"/>
    <w:rsid w:val="00906ED0"/>
    <w:rsid w:val="00907170"/>
    <w:rsid w:val="00907483"/>
    <w:rsid w:val="0090786D"/>
    <w:rsid w:val="00907E93"/>
    <w:rsid w:val="00907F03"/>
    <w:rsid w:val="009104CF"/>
    <w:rsid w:val="00910D30"/>
    <w:rsid w:val="00910DE1"/>
    <w:rsid w:val="00910E75"/>
    <w:rsid w:val="00910F7E"/>
    <w:rsid w:val="00910FEA"/>
    <w:rsid w:val="00911119"/>
    <w:rsid w:val="00911316"/>
    <w:rsid w:val="00911465"/>
    <w:rsid w:val="009118A7"/>
    <w:rsid w:val="00911BA3"/>
    <w:rsid w:val="00911BCC"/>
    <w:rsid w:val="00911BD0"/>
    <w:rsid w:val="00911C63"/>
    <w:rsid w:val="00911DBA"/>
    <w:rsid w:val="00911EDB"/>
    <w:rsid w:val="00911F12"/>
    <w:rsid w:val="0091235C"/>
    <w:rsid w:val="009123EA"/>
    <w:rsid w:val="0091275F"/>
    <w:rsid w:val="00912A5A"/>
    <w:rsid w:val="00912D40"/>
    <w:rsid w:val="009130B5"/>
    <w:rsid w:val="00913123"/>
    <w:rsid w:val="00913141"/>
    <w:rsid w:val="00913266"/>
    <w:rsid w:val="0091380F"/>
    <w:rsid w:val="00913909"/>
    <w:rsid w:val="00913BCE"/>
    <w:rsid w:val="0091401B"/>
    <w:rsid w:val="00914115"/>
    <w:rsid w:val="009146C1"/>
    <w:rsid w:val="009149B5"/>
    <w:rsid w:val="00914A54"/>
    <w:rsid w:val="00914C69"/>
    <w:rsid w:val="00914CE5"/>
    <w:rsid w:val="00914D28"/>
    <w:rsid w:val="00914ED0"/>
    <w:rsid w:val="00914EF4"/>
    <w:rsid w:val="00914FD8"/>
    <w:rsid w:val="00915077"/>
    <w:rsid w:val="00915099"/>
    <w:rsid w:val="0091510E"/>
    <w:rsid w:val="00915144"/>
    <w:rsid w:val="0091523E"/>
    <w:rsid w:val="00915633"/>
    <w:rsid w:val="00915C91"/>
    <w:rsid w:val="00916169"/>
    <w:rsid w:val="00916265"/>
    <w:rsid w:val="00916542"/>
    <w:rsid w:val="00916A20"/>
    <w:rsid w:val="00916A3D"/>
    <w:rsid w:val="00916A5D"/>
    <w:rsid w:val="00916F09"/>
    <w:rsid w:val="00917149"/>
    <w:rsid w:val="009171AE"/>
    <w:rsid w:val="009171B3"/>
    <w:rsid w:val="0091754E"/>
    <w:rsid w:val="009176BF"/>
    <w:rsid w:val="009177DC"/>
    <w:rsid w:val="00917844"/>
    <w:rsid w:val="0091786A"/>
    <w:rsid w:val="0091799F"/>
    <w:rsid w:val="00917D6B"/>
    <w:rsid w:val="00917EA7"/>
    <w:rsid w:val="009201C1"/>
    <w:rsid w:val="009203BC"/>
    <w:rsid w:val="00920673"/>
    <w:rsid w:val="00920E1C"/>
    <w:rsid w:val="0092105D"/>
    <w:rsid w:val="009212D7"/>
    <w:rsid w:val="0092132E"/>
    <w:rsid w:val="00921B74"/>
    <w:rsid w:val="009220EB"/>
    <w:rsid w:val="009221B7"/>
    <w:rsid w:val="00922386"/>
    <w:rsid w:val="0092262F"/>
    <w:rsid w:val="00922CC9"/>
    <w:rsid w:val="00922F02"/>
    <w:rsid w:val="00923193"/>
    <w:rsid w:val="0092324D"/>
    <w:rsid w:val="0092343E"/>
    <w:rsid w:val="00923561"/>
    <w:rsid w:val="00923585"/>
    <w:rsid w:val="00923A48"/>
    <w:rsid w:val="00923A8F"/>
    <w:rsid w:val="00923AAD"/>
    <w:rsid w:val="00923C9B"/>
    <w:rsid w:val="00924160"/>
    <w:rsid w:val="0092416C"/>
    <w:rsid w:val="009241AA"/>
    <w:rsid w:val="009243CE"/>
    <w:rsid w:val="009244A1"/>
    <w:rsid w:val="009245B1"/>
    <w:rsid w:val="009246D4"/>
    <w:rsid w:val="00924891"/>
    <w:rsid w:val="00924A8B"/>
    <w:rsid w:val="00924B19"/>
    <w:rsid w:val="0092525A"/>
    <w:rsid w:val="009258E4"/>
    <w:rsid w:val="00925989"/>
    <w:rsid w:val="00925B7C"/>
    <w:rsid w:val="00925B8F"/>
    <w:rsid w:val="00925C19"/>
    <w:rsid w:val="00926120"/>
    <w:rsid w:val="0092621A"/>
    <w:rsid w:val="00926232"/>
    <w:rsid w:val="00926883"/>
    <w:rsid w:val="00926AA0"/>
    <w:rsid w:val="00926EB8"/>
    <w:rsid w:val="00927267"/>
    <w:rsid w:val="009272B8"/>
    <w:rsid w:val="00927716"/>
    <w:rsid w:val="0092778B"/>
    <w:rsid w:val="009277AD"/>
    <w:rsid w:val="00927884"/>
    <w:rsid w:val="00927BFA"/>
    <w:rsid w:val="00927DE3"/>
    <w:rsid w:val="00927F50"/>
    <w:rsid w:val="00927FF1"/>
    <w:rsid w:val="00930687"/>
    <w:rsid w:val="009306EB"/>
    <w:rsid w:val="009307A8"/>
    <w:rsid w:val="00930A16"/>
    <w:rsid w:val="00930AE4"/>
    <w:rsid w:val="00930D22"/>
    <w:rsid w:val="00930E17"/>
    <w:rsid w:val="00930F0B"/>
    <w:rsid w:val="0093112F"/>
    <w:rsid w:val="0093133E"/>
    <w:rsid w:val="009314B6"/>
    <w:rsid w:val="009314DC"/>
    <w:rsid w:val="00931589"/>
    <w:rsid w:val="009315C3"/>
    <w:rsid w:val="0093165A"/>
    <w:rsid w:val="00931F76"/>
    <w:rsid w:val="00931FE0"/>
    <w:rsid w:val="00931FF8"/>
    <w:rsid w:val="00932065"/>
    <w:rsid w:val="009320A8"/>
    <w:rsid w:val="009322AB"/>
    <w:rsid w:val="00932464"/>
    <w:rsid w:val="009325FE"/>
    <w:rsid w:val="0093272F"/>
    <w:rsid w:val="009327A0"/>
    <w:rsid w:val="009328FB"/>
    <w:rsid w:val="00932BA8"/>
    <w:rsid w:val="00932C55"/>
    <w:rsid w:val="00932D5A"/>
    <w:rsid w:val="00932E2A"/>
    <w:rsid w:val="00932FDE"/>
    <w:rsid w:val="00933212"/>
    <w:rsid w:val="009332EC"/>
    <w:rsid w:val="009334A1"/>
    <w:rsid w:val="009334B9"/>
    <w:rsid w:val="009338C0"/>
    <w:rsid w:val="00933B2B"/>
    <w:rsid w:val="00933C8C"/>
    <w:rsid w:val="00933D70"/>
    <w:rsid w:val="00934351"/>
    <w:rsid w:val="00934677"/>
    <w:rsid w:val="00934A90"/>
    <w:rsid w:val="00934AAB"/>
    <w:rsid w:val="00934BED"/>
    <w:rsid w:val="00934EB3"/>
    <w:rsid w:val="0093517A"/>
    <w:rsid w:val="009353E1"/>
    <w:rsid w:val="009353FF"/>
    <w:rsid w:val="009359D3"/>
    <w:rsid w:val="00935ECF"/>
    <w:rsid w:val="00935F1E"/>
    <w:rsid w:val="00935F3F"/>
    <w:rsid w:val="00935F56"/>
    <w:rsid w:val="0093659F"/>
    <w:rsid w:val="009368F3"/>
    <w:rsid w:val="00936912"/>
    <w:rsid w:val="00936B91"/>
    <w:rsid w:val="00936DCB"/>
    <w:rsid w:val="00936E24"/>
    <w:rsid w:val="00936EF6"/>
    <w:rsid w:val="0093711F"/>
    <w:rsid w:val="00937166"/>
    <w:rsid w:val="00937244"/>
    <w:rsid w:val="009372C3"/>
    <w:rsid w:val="009373FD"/>
    <w:rsid w:val="0093755A"/>
    <w:rsid w:val="009375E6"/>
    <w:rsid w:val="00937841"/>
    <w:rsid w:val="00937AFF"/>
    <w:rsid w:val="00937B93"/>
    <w:rsid w:val="00937F47"/>
    <w:rsid w:val="0094014E"/>
    <w:rsid w:val="009402F1"/>
    <w:rsid w:val="00940625"/>
    <w:rsid w:val="00940769"/>
    <w:rsid w:val="0094091D"/>
    <w:rsid w:val="00940BE3"/>
    <w:rsid w:val="00940CF4"/>
    <w:rsid w:val="00940DAF"/>
    <w:rsid w:val="00940FA2"/>
    <w:rsid w:val="00941187"/>
    <w:rsid w:val="00941418"/>
    <w:rsid w:val="00941906"/>
    <w:rsid w:val="009419DA"/>
    <w:rsid w:val="00941ABB"/>
    <w:rsid w:val="00941F38"/>
    <w:rsid w:val="00942A20"/>
    <w:rsid w:val="00942C1D"/>
    <w:rsid w:val="00942D34"/>
    <w:rsid w:val="00942EBF"/>
    <w:rsid w:val="009430CF"/>
    <w:rsid w:val="00943101"/>
    <w:rsid w:val="0094318C"/>
    <w:rsid w:val="009432F5"/>
    <w:rsid w:val="00943355"/>
    <w:rsid w:val="009433EB"/>
    <w:rsid w:val="0094346F"/>
    <w:rsid w:val="00943C26"/>
    <w:rsid w:val="00943EA2"/>
    <w:rsid w:val="009441C1"/>
    <w:rsid w:val="00944380"/>
    <w:rsid w:val="00944719"/>
    <w:rsid w:val="00944CDC"/>
    <w:rsid w:val="0094503F"/>
    <w:rsid w:val="00945399"/>
    <w:rsid w:val="0094553D"/>
    <w:rsid w:val="0094582E"/>
    <w:rsid w:val="00945BE0"/>
    <w:rsid w:val="00945CDC"/>
    <w:rsid w:val="00945D22"/>
    <w:rsid w:val="00945EEF"/>
    <w:rsid w:val="009460A8"/>
    <w:rsid w:val="009460B6"/>
    <w:rsid w:val="009460CE"/>
    <w:rsid w:val="00946229"/>
    <w:rsid w:val="00946371"/>
    <w:rsid w:val="00946384"/>
    <w:rsid w:val="00946426"/>
    <w:rsid w:val="009467EB"/>
    <w:rsid w:val="00946A72"/>
    <w:rsid w:val="00946AD7"/>
    <w:rsid w:val="00946B25"/>
    <w:rsid w:val="00946C0F"/>
    <w:rsid w:val="00946F21"/>
    <w:rsid w:val="00946F2C"/>
    <w:rsid w:val="009474E2"/>
    <w:rsid w:val="0094750A"/>
    <w:rsid w:val="0094773F"/>
    <w:rsid w:val="009477B3"/>
    <w:rsid w:val="009478E5"/>
    <w:rsid w:val="00947D87"/>
    <w:rsid w:val="00947D8B"/>
    <w:rsid w:val="0095025A"/>
    <w:rsid w:val="00950327"/>
    <w:rsid w:val="009505E5"/>
    <w:rsid w:val="00950755"/>
    <w:rsid w:val="0095089B"/>
    <w:rsid w:val="00950FB6"/>
    <w:rsid w:val="00951645"/>
    <w:rsid w:val="009516FB"/>
    <w:rsid w:val="00951E62"/>
    <w:rsid w:val="00951ECB"/>
    <w:rsid w:val="00951EF6"/>
    <w:rsid w:val="0095254E"/>
    <w:rsid w:val="00952DB3"/>
    <w:rsid w:val="0095309C"/>
    <w:rsid w:val="009531C9"/>
    <w:rsid w:val="009532B8"/>
    <w:rsid w:val="0095333E"/>
    <w:rsid w:val="0095343B"/>
    <w:rsid w:val="00953CE0"/>
    <w:rsid w:val="00953D37"/>
    <w:rsid w:val="00954140"/>
    <w:rsid w:val="009543F6"/>
    <w:rsid w:val="009548C2"/>
    <w:rsid w:val="009549C3"/>
    <w:rsid w:val="00954BD5"/>
    <w:rsid w:val="00954DEF"/>
    <w:rsid w:val="00954E28"/>
    <w:rsid w:val="00955007"/>
    <w:rsid w:val="009556B5"/>
    <w:rsid w:val="009556EA"/>
    <w:rsid w:val="009557D5"/>
    <w:rsid w:val="00955D3A"/>
    <w:rsid w:val="00955D64"/>
    <w:rsid w:val="00955DD8"/>
    <w:rsid w:val="00955E2D"/>
    <w:rsid w:val="0095627B"/>
    <w:rsid w:val="00956319"/>
    <w:rsid w:val="00956565"/>
    <w:rsid w:val="00956998"/>
    <w:rsid w:val="00956AC1"/>
    <w:rsid w:val="00956B0B"/>
    <w:rsid w:val="00956B42"/>
    <w:rsid w:val="00956B79"/>
    <w:rsid w:val="00956D49"/>
    <w:rsid w:val="00957011"/>
    <w:rsid w:val="009570E5"/>
    <w:rsid w:val="0095740F"/>
    <w:rsid w:val="009574DA"/>
    <w:rsid w:val="009576A9"/>
    <w:rsid w:val="00957EC1"/>
    <w:rsid w:val="009602C6"/>
    <w:rsid w:val="009605F5"/>
    <w:rsid w:val="0096075D"/>
    <w:rsid w:val="00960967"/>
    <w:rsid w:val="0096132B"/>
    <w:rsid w:val="00961336"/>
    <w:rsid w:val="00961348"/>
    <w:rsid w:val="00961534"/>
    <w:rsid w:val="009616C2"/>
    <w:rsid w:val="009616F7"/>
    <w:rsid w:val="0096172E"/>
    <w:rsid w:val="009618AD"/>
    <w:rsid w:val="0096192C"/>
    <w:rsid w:val="00961ACA"/>
    <w:rsid w:val="00961C62"/>
    <w:rsid w:val="00961CD1"/>
    <w:rsid w:val="00961D2A"/>
    <w:rsid w:val="00961D7B"/>
    <w:rsid w:val="00961FCF"/>
    <w:rsid w:val="00962012"/>
    <w:rsid w:val="009621B6"/>
    <w:rsid w:val="0096249B"/>
    <w:rsid w:val="00962572"/>
    <w:rsid w:val="00962DC4"/>
    <w:rsid w:val="00963180"/>
    <w:rsid w:val="0096340C"/>
    <w:rsid w:val="00963757"/>
    <w:rsid w:val="00963D51"/>
    <w:rsid w:val="00964021"/>
    <w:rsid w:val="009641E0"/>
    <w:rsid w:val="00964391"/>
    <w:rsid w:val="00964673"/>
    <w:rsid w:val="00964AF3"/>
    <w:rsid w:val="00965151"/>
    <w:rsid w:val="00965468"/>
    <w:rsid w:val="00965503"/>
    <w:rsid w:val="00965662"/>
    <w:rsid w:val="00965862"/>
    <w:rsid w:val="00965A91"/>
    <w:rsid w:val="00965AAF"/>
    <w:rsid w:val="00965E7D"/>
    <w:rsid w:val="00965F00"/>
    <w:rsid w:val="009661AB"/>
    <w:rsid w:val="00966531"/>
    <w:rsid w:val="009668BF"/>
    <w:rsid w:val="009668D3"/>
    <w:rsid w:val="00966C27"/>
    <w:rsid w:val="00966DAE"/>
    <w:rsid w:val="00966DBB"/>
    <w:rsid w:val="00966EAF"/>
    <w:rsid w:val="0096716E"/>
    <w:rsid w:val="00967351"/>
    <w:rsid w:val="0096788A"/>
    <w:rsid w:val="009678BD"/>
    <w:rsid w:val="00967B70"/>
    <w:rsid w:val="00967D92"/>
    <w:rsid w:val="00967DDE"/>
    <w:rsid w:val="009700AA"/>
    <w:rsid w:val="00970102"/>
    <w:rsid w:val="0097051B"/>
    <w:rsid w:val="00970C79"/>
    <w:rsid w:val="00970D68"/>
    <w:rsid w:val="00970D9A"/>
    <w:rsid w:val="00970E06"/>
    <w:rsid w:val="009716DE"/>
    <w:rsid w:val="00971738"/>
    <w:rsid w:val="00971953"/>
    <w:rsid w:val="00971986"/>
    <w:rsid w:val="00971A1B"/>
    <w:rsid w:val="00971A60"/>
    <w:rsid w:val="00971E0E"/>
    <w:rsid w:val="00971E49"/>
    <w:rsid w:val="00972087"/>
    <w:rsid w:val="009722C3"/>
    <w:rsid w:val="00972360"/>
    <w:rsid w:val="009725A4"/>
    <w:rsid w:val="009727F1"/>
    <w:rsid w:val="0097284F"/>
    <w:rsid w:val="009728A5"/>
    <w:rsid w:val="00972920"/>
    <w:rsid w:val="00972977"/>
    <w:rsid w:val="00972B27"/>
    <w:rsid w:val="00972B94"/>
    <w:rsid w:val="00972CDF"/>
    <w:rsid w:val="00973163"/>
    <w:rsid w:val="00973442"/>
    <w:rsid w:val="00973AB4"/>
    <w:rsid w:val="00973CBE"/>
    <w:rsid w:val="00973CD0"/>
    <w:rsid w:val="00974352"/>
    <w:rsid w:val="009748C9"/>
    <w:rsid w:val="009749D5"/>
    <w:rsid w:val="00974A16"/>
    <w:rsid w:val="00974A60"/>
    <w:rsid w:val="00974BFA"/>
    <w:rsid w:val="00974F1E"/>
    <w:rsid w:val="00974F84"/>
    <w:rsid w:val="0097586D"/>
    <w:rsid w:val="0097658C"/>
    <w:rsid w:val="009765BE"/>
    <w:rsid w:val="00976874"/>
    <w:rsid w:val="00976913"/>
    <w:rsid w:val="00976D64"/>
    <w:rsid w:val="00976D94"/>
    <w:rsid w:val="009773C5"/>
    <w:rsid w:val="009774AE"/>
    <w:rsid w:val="0097768C"/>
    <w:rsid w:val="009778EF"/>
    <w:rsid w:val="00977AE8"/>
    <w:rsid w:val="00977B99"/>
    <w:rsid w:val="00977DB5"/>
    <w:rsid w:val="00980194"/>
    <w:rsid w:val="0098036C"/>
    <w:rsid w:val="00980C8B"/>
    <w:rsid w:val="00980F85"/>
    <w:rsid w:val="009810EF"/>
    <w:rsid w:val="009816FF"/>
    <w:rsid w:val="00981A00"/>
    <w:rsid w:val="00981A6A"/>
    <w:rsid w:val="00981ED3"/>
    <w:rsid w:val="0098200A"/>
    <w:rsid w:val="00982014"/>
    <w:rsid w:val="00982137"/>
    <w:rsid w:val="0098218B"/>
    <w:rsid w:val="0098240C"/>
    <w:rsid w:val="00982783"/>
    <w:rsid w:val="00982C18"/>
    <w:rsid w:val="00982D9D"/>
    <w:rsid w:val="0098302A"/>
    <w:rsid w:val="009830A6"/>
    <w:rsid w:val="009830C7"/>
    <w:rsid w:val="009832DB"/>
    <w:rsid w:val="009835B2"/>
    <w:rsid w:val="00983BA5"/>
    <w:rsid w:val="00984277"/>
    <w:rsid w:val="0098440A"/>
    <w:rsid w:val="00984546"/>
    <w:rsid w:val="009846B8"/>
    <w:rsid w:val="009847B7"/>
    <w:rsid w:val="00984DCA"/>
    <w:rsid w:val="00984DE4"/>
    <w:rsid w:val="00984EEA"/>
    <w:rsid w:val="00984FF3"/>
    <w:rsid w:val="00985658"/>
    <w:rsid w:val="00985BF4"/>
    <w:rsid w:val="0098683A"/>
    <w:rsid w:val="00986A1F"/>
    <w:rsid w:val="009872A8"/>
    <w:rsid w:val="0098755E"/>
    <w:rsid w:val="00987575"/>
    <w:rsid w:val="0098769C"/>
    <w:rsid w:val="00987942"/>
    <w:rsid w:val="00987B0B"/>
    <w:rsid w:val="00987CDE"/>
    <w:rsid w:val="009900F5"/>
    <w:rsid w:val="009901DC"/>
    <w:rsid w:val="009902B0"/>
    <w:rsid w:val="0099032F"/>
    <w:rsid w:val="009904CC"/>
    <w:rsid w:val="009907E7"/>
    <w:rsid w:val="00990904"/>
    <w:rsid w:val="00990991"/>
    <w:rsid w:val="00990B76"/>
    <w:rsid w:val="00990BE1"/>
    <w:rsid w:val="00991407"/>
    <w:rsid w:val="009918ED"/>
    <w:rsid w:val="00991C41"/>
    <w:rsid w:val="00991F58"/>
    <w:rsid w:val="009920DD"/>
    <w:rsid w:val="009927D7"/>
    <w:rsid w:val="00992B79"/>
    <w:rsid w:val="00992CFB"/>
    <w:rsid w:val="00992FC7"/>
    <w:rsid w:val="00993345"/>
    <w:rsid w:val="0099341C"/>
    <w:rsid w:val="0099361C"/>
    <w:rsid w:val="00993B28"/>
    <w:rsid w:val="00993C84"/>
    <w:rsid w:val="00993E0D"/>
    <w:rsid w:val="00993ED3"/>
    <w:rsid w:val="0099411F"/>
    <w:rsid w:val="009945D2"/>
    <w:rsid w:val="009949CD"/>
    <w:rsid w:val="00994BBE"/>
    <w:rsid w:val="00994E16"/>
    <w:rsid w:val="00994E56"/>
    <w:rsid w:val="009950E4"/>
    <w:rsid w:val="00995107"/>
    <w:rsid w:val="0099511C"/>
    <w:rsid w:val="0099519D"/>
    <w:rsid w:val="0099522D"/>
    <w:rsid w:val="0099522F"/>
    <w:rsid w:val="00995301"/>
    <w:rsid w:val="00995382"/>
    <w:rsid w:val="00995518"/>
    <w:rsid w:val="00995944"/>
    <w:rsid w:val="00995986"/>
    <w:rsid w:val="00995A6B"/>
    <w:rsid w:val="0099679C"/>
    <w:rsid w:val="00996A0F"/>
    <w:rsid w:val="00996ED1"/>
    <w:rsid w:val="00997091"/>
    <w:rsid w:val="00997399"/>
    <w:rsid w:val="009977DE"/>
    <w:rsid w:val="00997B5A"/>
    <w:rsid w:val="00997EC2"/>
    <w:rsid w:val="009A0076"/>
    <w:rsid w:val="009A0084"/>
    <w:rsid w:val="009A0099"/>
    <w:rsid w:val="009A022F"/>
    <w:rsid w:val="009A047C"/>
    <w:rsid w:val="009A06D0"/>
    <w:rsid w:val="009A0882"/>
    <w:rsid w:val="009A08AD"/>
    <w:rsid w:val="009A0C2E"/>
    <w:rsid w:val="009A118B"/>
    <w:rsid w:val="009A1248"/>
    <w:rsid w:val="009A173F"/>
    <w:rsid w:val="009A1DFC"/>
    <w:rsid w:val="009A1E76"/>
    <w:rsid w:val="009A2087"/>
    <w:rsid w:val="009A208D"/>
    <w:rsid w:val="009A2209"/>
    <w:rsid w:val="009A2234"/>
    <w:rsid w:val="009A2237"/>
    <w:rsid w:val="009A2374"/>
    <w:rsid w:val="009A263C"/>
    <w:rsid w:val="009A27BF"/>
    <w:rsid w:val="009A2AC3"/>
    <w:rsid w:val="009A302F"/>
    <w:rsid w:val="009A3368"/>
    <w:rsid w:val="009A34CF"/>
    <w:rsid w:val="009A35AD"/>
    <w:rsid w:val="009A3706"/>
    <w:rsid w:val="009A37C4"/>
    <w:rsid w:val="009A3DCB"/>
    <w:rsid w:val="009A3DDE"/>
    <w:rsid w:val="009A42A5"/>
    <w:rsid w:val="009A47CE"/>
    <w:rsid w:val="009A491A"/>
    <w:rsid w:val="009A4E28"/>
    <w:rsid w:val="009A500D"/>
    <w:rsid w:val="009A52D0"/>
    <w:rsid w:val="009A5339"/>
    <w:rsid w:val="009A541C"/>
    <w:rsid w:val="009A5FC7"/>
    <w:rsid w:val="009A6091"/>
    <w:rsid w:val="009A60F5"/>
    <w:rsid w:val="009A6307"/>
    <w:rsid w:val="009A6426"/>
    <w:rsid w:val="009A64CA"/>
    <w:rsid w:val="009A66E9"/>
    <w:rsid w:val="009A692C"/>
    <w:rsid w:val="009A69C9"/>
    <w:rsid w:val="009A6C9F"/>
    <w:rsid w:val="009A6D80"/>
    <w:rsid w:val="009A6DD7"/>
    <w:rsid w:val="009A6FB1"/>
    <w:rsid w:val="009A703C"/>
    <w:rsid w:val="009A72CF"/>
    <w:rsid w:val="009A72D3"/>
    <w:rsid w:val="009A72DA"/>
    <w:rsid w:val="009A7406"/>
    <w:rsid w:val="009A77AB"/>
    <w:rsid w:val="009A794E"/>
    <w:rsid w:val="009A7EAC"/>
    <w:rsid w:val="009A7F0C"/>
    <w:rsid w:val="009B00B4"/>
    <w:rsid w:val="009B0138"/>
    <w:rsid w:val="009B06E1"/>
    <w:rsid w:val="009B0AAA"/>
    <w:rsid w:val="009B0C1F"/>
    <w:rsid w:val="009B1347"/>
    <w:rsid w:val="009B1519"/>
    <w:rsid w:val="009B1820"/>
    <w:rsid w:val="009B1973"/>
    <w:rsid w:val="009B1B44"/>
    <w:rsid w:val="009B1E34"/>
    <w:rsid w:val="009B1F0D"/>
    <w:rsid w:val="009B20E2"/>
    <w:rsid w:val="009B23C6"/>
    <w:rsid w:val="009B2592"/>
    <w:rsid w:val="009B25B1"/>
    <w:rsid w:val="009B25B3"/>
    <w:rsid w:val="009B2744"/>
    <w:rsid w:val="009B2A16"/>
    <w:rsid w:val="009B305B"/>
    <w:rsid w:val="009B315F"/>
    <w:rsid w:val="009B3565"/>
    <w:rsid w:val="009B35C1"/>
    <w:rsid w:val="009B3657"/>
    <w:rsid w:val="009B3FE3"/>
    <w:rsid w:val="009B3FEA"/>
    <w:rsid w:val="009B4089"/>
    <w:rsid w:val="009B42B7"/>
    <w:rsid w:val="009B43C4"/>
    <w:rsid w:val="009B4984"/>
    <w:rsid w:val="009B4DEB"/>
    <w:rsid w:val="009B5265"/>
    <w:rsid w:val="009B5675"/>
    <w:rsid w:val="009B56CA"/>
    <w:rsid w:val="009B5E4F"/>
    <w:rsid w:val="009B6059"/>
    <w:rsid w:val="009B61F4"/>
    <w:rsid w:val="009B63AC"/>
    <w:rsid w:val="009B6834"/>
    <w:rsid w:val="009B691E"/>
    <w:rsid w:val="009B6BC2"/>
    <w:rsid w:val="009B6DB4"/>
    <w:rsid w:val="009B7114"/>
    <w:rsid w:val="009B7585"/>
    <w:rsid w:val="009B784C"/>
    <w:rsid w:val="009B7B90"/>
    <w:rsid w:val="009B7C41"/>
    <w:rsid w:val="009B7D84"/>
    <w:rsid w:val="009C009E"/>
    <w:rsid w:val="009C02BE"/>
    <w:rsid w:val="009C03D1"/>
    <w:rsid w:val="009C0622"/>
    <w:rsid w:val="009C071F"/>
    <w:rsid w:val="009C0815"/>
    <w:rsid w:val="009C085A"/>
    <w:rsid w:val="009C089D"/>
    <w:rsid w:val="009C091E"/>
    <w:rsid w:val="009C0C38"/>
    <w:rsid w:val="009C1494"/>
    <w:rsid w:val="009C17FB"/>
    <w:rsid w:val="009C1828"/>
    <w:rsid w:val="009C1855"/>
    <w:rsid w:val="009C1AF0"/>
    <w:rsid w:val="009C1B31"/>
    <w:rsid w:val="009C1BA7"/>
    <w:rsid w:val="009C1C1C"/>
    <w:rsid w:val="009C20BE"/>
    <w:rsid w:val="009C2168"/>
    <w:rsid w:val="009C23AE"/>
    <w:rsid w:val="009C24D6"/>
    <w:rsid w:val="009C2688"/>
    <w:rsid w:val="009C28A8"/>
    <w:rsid w:val="009C2AA0"/>
    <w:rsid w:val="009C2BE0"/>
    <w:rsid w:val="009C2EE5"/>
    <w:rsid w:val="009C343A"/>
    <w:rsid w:val="009C3677"/>
    <w:rsid w:val="009C3911"/>
    <w:rsid w:val="009C3B18"/>
    <w:rsid w:val="009C3B92"/>
    <w:rsid w:val="009C3B98"/>
    <w:rsid w:val="009C3CE6"/>
    <w:rsid w:val="009C45CB"/>
    <w:rsid w:val="009C4990"/>
    <w:rsid w:val="009C49DD"/>
    <w:rsid w:val="009C4BA9"/>
    <w:rsid w:val="009C4D64"/>
    <w:rsid w:val="009C521E"/>
    <w:rsid w:val="009C54CB"/>
    <w:rsid w:val="009C56A4"/>
    <w:rsid w:val="009C57A6"/>
    <w:rsid w:val="009C5F01"/>
    <w:rsid w:val="009C6ABB"/>
    <w:rsid w:val="009C6B1A"/>
    <w:rsid w:val="009C6B45"/>
    <w:rsid w:val="009C7147"/>
    <w:rsid w:val="009C73B5"/>
    <w:rsid w:val="009C745B"/>
    <w:rsid w:val="009C755F"/>
    <w:rsid w:val="009C79E1"/>
    <w:rsid w:val="009C7A21"/>
    <w:rsid w:val="009C7C79"/>
    <w:rsid w:val="009C7D3E"/>
    <w:rsid w:val="009D00A7"/>
    <w:rsid w:val="009D01A8"/>
    <w:rsid w:val="009D03F2"/>
    <w:rsid w:val="009D04BD"/>
    <w:rsid w:val="009D06BA"/>
    <w:rsid w:val="009D08FE"/>
    <w:rsid w:val="009D0B0E"/>
    <w:rsid w:val="009D0B40"/>
    <w:rsid w:val="009D0B84"/>
    <w:rsid w:val="009D0BA8"/>
    <w:rsid w:val="009D0E85"/>
    <w:rsid w:val="009D12F3"/>
    <w:rsid w:val="009D1375"/>
    <w:rsid w:val="009D147A"/>
    <w:rsid w:val="009D153F"/>
    <w:rsid w:val="009D18F4"/>
    <w:rsid w:val="009D1FBF"/>
    <w:rsid w:val="009D2120"/>
    <w:rsid w:val="009D234D"/>
    <w:rsid w:val="009D296D"/>
    <w:rsid w:val="009D2C1C"/>
    <w:rsid w:val="009D2CA7"/>
    <w:rsid w:val="009D2CC2"/>
    <w:rsid w:val="009D2F18"/>
    <w:rsid w:val="009D3AF4"/>
    <w:rsid w:val="009D3BA1"/>
    <w:rsid w:val="009D3F64"/>
    <w:rsid w:val="009D4030"/>
    <w:rsid w:val="009D418B"/>
    <w:rsid w:val="009D45BD"/>
    <w:rsid w:val="009D46EC"/>
    <w:rsid w:val="009D4708"/>
    <w:rsid w:val="009D47C8"/>
    <w:rsid w:val="009D4D19"/>
    <w:rsid w:val="009D4FEE"/>
    <w:rsid w:val="009D5033"/>
    <w:rsid w:val="009D512F"/>
    <w:rsid w:val="009D515C"/>
    <w:rsid w:val="009D5319"/>
    <w:rsid w:val="009D53D7"/>
    <w:rsid w:val="009D53DE"/>
    <w:rsid w:val="009D5FB7"/>
    <w:rsid w:val="009D6058"/>
    <w:rsid w:val="009D6374"/>
    <w:rsid w:val="009D63FC"/>
    <w:rsid w:val="009D658A"/>
    <w:rsid w:val="009D6690"/>
    <w:rsid w:val="009D6733"/>
    <w:rsid w:val="009D6822"/>
    <w:rsid w:val="009D6999"/>
    <w:rsid w:val="009D6A26"/>
    <w:rsid w:val="009D6B8C"/>
    <w:rsid w:val="009D6D38"/>
    <w:rsid w:val="009D71F5"/>
    <w:rsid w:val="009D790A"/>
    <w:rsid w:val="009D7C48"/>
    <w:rsid w:val="009D7D2B"/>
    <w:rsid w:val="009E00D5"/>
    <w:rsid w:val="009E00F6"/>
    <w:rsid w:val="009E0167"/>
    <w:rsid w:val="009E021F"/>
    <w:rsid w:val="009E0778"/>
    <w:rsid w:val="009E097D"/>
    <w:rsid w:val="009E0A8D"/>
    <w:rsid w:val="009E11A2"/>
    <w:rsid w:val="009E1817"/>
    <w:rsid w:val="009E18A6"/>
    <w:rsid w:val="009E191A"/>
    <w:rsid w:val="009E19E2"/>
    <w:rsid w:val="009E1C0C"/>
    <w:rsid w:val="009E1C82"/>
    <w:rsid w:val="009E1D2D"/>
    <w:rsid w:val="009E25AA"/>
    <w:rsid w:val="009E27D2"/>
    <w:rsid w:val="009E27DD"/>
    <w:rsid w:val="009E287D"/>
    <w:rsid w:val="009E2B30"/>
    <w:rsid w:val="009E2B8D"/>
    <w:rsid w:val="009E2BF5"/>
    <w:rsid w:val="009E2C9E"/>
    <w:rsid w:val="009E2F17"/>
    <w:rsid w:val="009E2F4D"/>
    <w:rsid w:val="009E3025"/>
    <w:rsid w:val="009E30EE"/>
    <w:rsid w:val="009E3477"/>
    <w:rsid w:val="009E360E"/>
    <w:rsid w:val="009E36CC"/>
    <w:rsid w:val="009E3B7B"/>
    <w:rsid w:val="009E417D"/>
    <w:rsid w:val="009E4675"/>
    <w:rsid w:val="009E4733"/>
    <w:rsid w:val="009E48C1"/>
    <w:rsid w:val="009E4B5A"/>
    <w:rsid w:val="009E4DE9"/>
    <w:rsid w:val="009E4ED6"/>
    <w:rsid w:val="009E5082"/>
    <w:rsid w:val="009E5326"/>
    <w:rsid w:val="009E53AB"/>
    <w:rsid w:val="009E53BC"/>
    <w:rsid w:val="009E562B"/>
    <w:rsid w:val="009E592D"/>
    <w:rsid w:val="009E5C33"/>
    <w:rsid w:val="009E5DEE"/>
    <w:rsid w:val="009E6014"/>
    <w:rsid w:val="009E6079"/>
    <w:rsid w:val="009E6166"/>
    <w:rsid w:val="009E619D"/>
    <w:rsid w:val="009E646D"/>
    <w:rsid w:val="009E65EC"/>
    <w:rsid w:val="009E6603"/>
    <w:rsid w:val="009E662D"/>
    <w:rsid w:val="009E669F"/>
    <w:rsid w:val="009E673B"/>
    <w:rsid w:val="009E69B0"/>
    <w:rsid w:val="009E6CB7"/>
    <w:rsid w:val="009E6D12"/>
    <w:rsid w:val="009E6D6A"/>
    <w:rsid w:val="009E712D"/>
    <w:rsid w:val="009E7138"/>
    <w:rsid w:val="009E750A"/>
    <w:rsid w:val="009E79B7"/>
    <w:rsid w:val="009E7C53"/>
    <w:rsid w:val="009E7C8E"/>
    <w:rsid w:val="009E7E47"/>
    <w:rsid w:val="009F0191"/>
    <w:rsid w:val="009F07AB"/>
    <w:rsid w:val="009F0C21"/>
    <w:rsid w:val="009F0E25"/>
    <w:rsid w:val="009F100D"/>
    <w:rsid w:val="009F11BA"/>
    <w:rsid w:val="009F1498"/>
    <w:rsid w:val="009F15AC"/>
    <w:rsid w:val="009F16A4"/>
    <w:rsid w:val="009F1B5A"/>
    <w:rsid w:val="009F1BF3"/>
    <w:rsid w:val="009F2E61"/>
    <w:rsid w:val="009F2F97"/>
    <w:rsid w:val="009F2FEF"/>
    <w:rsid w:val="009F324E"/>
    <w:rsid w:val="009F3283"/>
    <w:rsid w:val="009F33A9"/>
    <w:rsid w:val="009F360E"/>
    <w:rsid w:val="009F3A6A"/>
    <w:rsid w:val="009F3C5D"/>
    <w:rsid w:val="009F407F"/>
    <w:rsid w:val="009F40BB"/>
    <w:rsid w:val="009F40C8"/>
    <w:rsid w:val="009F44C6"/>
    <w:rsid w:val="009F4506"/>
    <w:rsid w:val="009F48EC"/>
    <w:rsid w:val="009F4B19"/>
    <w:rsid w:val="009F4B1E"/>
    <w:rsid w:val="009F4F85"/>
    <w:rsid w:val="009F500F"/>
    <w:rsid w:val="009F50C0"/>
    <w:rsid w:val="009F50E5"/>
    <w:rsid w:val="009F581E"/>
    <w:rsid w:val="009F5994"/>
    <w:rsid w:val="009F5B9E"/>
    <w:rsid w:val="009F5C13"/>
    <w:rsid w:val="009F5F40"/>
    <w:rsid w:val="009F603A"/>
    <w:rsid w:val="009F62DA"/>
    <w:rsid w:val="009F6359"/>
    <w:rsid w:val="009F648B"/>
    <w:rsid w:val="009F6581"/>
    <w:rsid w:val="009F6789"/>
    <w:rsid w:val="009F68E1"/>
    <w:rsid w:val="009F6AC4"/>
    <w:rsid w:val="009F6E40"/>
    <w:rsid w:val="009F76F4"/>
    <w:rsid w:val="009F7785"/>
    <w:rsid w:val="009F7789"/>
    <w:rsid w:val="00A000F3"/>
    <w:rsid w:val="00A001C9"/>
    <w:rsid w:val="00A005A6"/>
    <w:rsid w:val="00A00B03"/>
    <w:rsid w:val="00A012F5"/>
    <w:rsid w:val="00A01356"/>
    <w:rsid w:val="00A015A0"/>
    <w:rsid w:val="00A01644"/>
    <w:rsid w:val="00A01D2B"/>
    <w:rsid w:val="00A01DB1"/>
    <w:rsid w:val="00A01F5C"/>
    <w:rsid w:val="00A02345"/>
    <w:rsid w:val="00A02396"/>
    <w:rsid w:val="00A02A9C"/>
    <w:rsid w:val="00A02E15"/>
    <w:rsid w:val="00A03146"/>
    <w:rsid w:val="00A0354A"/>
    <w:rsid w:val="00A03887"/>
    <w:rsid w:val="00A039E3"/>
    <w:rsid w:val="00A03B3E"/>
    <w:rsid w:val="00A03BD7"/>
    <w:rsid w:val="00A03E3E"/>
    <w:rsid w:val="00A040E0"/>
    <w:rsid w:val="00A04243"/>
    <w:rsid w:val="00A04528"/>
    <w:rsid w:val="00A04A9D"/>
    <w:rsid w:val="00A04DA6"/>
    <w:rsid w:val="00A051D2"/>
    <w:rsid w:val="00A05282"/>
    <w:rsid w:val="00A052E1"/>
    <w:rsid w:val="00A05325"/>
    <w:rsid w:val="00A05350"/>
    <w:rsid w:val="00A053DB"/>
    <w:rsid w:val="00A055CD"/>
    <w:rsid w:val="00A05775"/>
    <w:rsid w:val="00A05836"/>
    <w:rsid w:val="00A05CFD"/>
    <w:rsid w:val="00A06150"/>
    <w:rsid w:val="00A06296"/>
    <w:rsid w:val="00A0649F"/>
    <w:rsid w:val="00A0664E"/>
    <w:rsid w:val="00A0688F"/>
    <w:rsid w:val="00A068A7"/>
    <w:rsid w:val="00A068D7"/>
    <w:rsid w:val="00A070E7"/>
    <w:rsid w:val="00A07330"/>
    <w:rsid w:val="00A07353"/>
    <w:rsid w:val="00A07566"/>
    <w:rsid w:val="00A075E5"/>
    <w:rsid w:val="00A07870"/>
    <w:rsid w:val="00A07F45"/>
    <w:rsid w:val="00A1028A"/>
    <w:rsid w:val="00A102C0"/>
    <w:rsid w:val="00A10372"/>
    <w:rsid w:val="00A106AB"/>
    <w:rsid w:val="00A106C6"/>
    <w:rsid w:val="00A10839"/>
    <w:rsid w:val="00A1085D"/>
    <w:rsid w:val="00A109BB"/>
    <w:rsid w:val="00A10B22"/>
    <w:rsid w:val="00A10BC0"/>
    <w:rsid w:val="00A10C2F"/>
    <w:rsid w:val="00A10C51"/>
    <w:rsid w:val="00A10EA6"/>
    <w:rsid w:val="00A1109C"/>
    <w:rsid w:val="00A111E7"/>
    <w:rsid w:val="00A113CC"/>
    <w:rsid w:val="00A115D8"/>
    <w:rsid w:val="00A11AC2"/>
    <w:rsid w:val="00A11E7E"/>
    <w:rsid w:val="00A11F83"/>
    <w:rsid w:val="00A11FCA"/>
    <w:rsid w:val="00A1223E"/>
    <w:rsid w:val="00A12390"/>
    <w:rsid w:val="00A123B3"/>
    <w:rsid w:val="00A123F6"/>
    <w:rsid w:val="00A12453"/>
    <w:rsid w:val="00A125C7"/>
    <w:rsid w:val="00A1280E"/>
    <w:rsid w:val="00A128CE"/>
    <w:rsid w:val="00A12905"/>
    <w:rsid w:val="00A12964"/>
    <w:rsid w:val="00A12F56"/>
    <w:rsid w:val="00A12FB9"/>
    <w:rsid w:val="00A138FB"/>
    <w:rsid w:val="00A139E2"/>
    <w:rsid w:val="00A13F83"/>
    <w:rsid w:val="00A1445E"/>
    <w:rsid w:val="00A1446C"/>
    <w:rsid w:val="00A1484D"/>
    <w:rsid w:val="00A14880"/>
    <w:rsid w:val="00A14F6C"/>
    <w:rsid w:val="00A1532E"/>
    <w:rsid w:val="00A153D6"/>
    <w:rsid w:val="00A15729"/>
    <w:rsid w:val="00A157C1"/>
    <w:rsid w:val="00A159BC"/>
    <w:rsid w:val="00A159C8"/>
    <w:rsid w:val="00A15A23"/>
    <w:rsid w:val="00A15AB1"/>
    <w:rsid w:val="00A15B48"/>
    <w:rsid w:val="00A15CD3"/>
    <w:rsid w:val="00A15EA6"/>
    <w:rsid w:val="00A1606D"/>
    <w:rsid w:val="00A16217"/>
    <w:rsid w:val="00A16228"/>
    <w:rsid w:val="00A1654F"/>
    <w:rsid w:val="00A1663A"/>
    <w:rsid w:val="00A16E0B"/>
    <w:rsid w:val="00A16FD4"/>
    <w:rsid w:val="00A16FEF"/>
    <w:rsid w:val="00A1700B"/>
    <w:rsid w:val="00A17939"/>
    <w:rsid w:val="00A17A71"/>
    <w:rsid w:val="00A17D1F"/>
    <w:rsid w:val="00A20122"/>
    <w:rsid w:val="00A20183"/>
    <w:rsid w:val="00A2039B"/>
    <w:rsid w:val="00A206CD"/>
    <w:rsid w:val="00A2078D"/>
    <w:rsid w:val="00A2086D"/>
    <w:rsid w:val="00A20A75"/>
    <w:rsid w:val="00A20AC7"/>
    <w:rsid w:val="00A214F1"/>
    <w:rsid w:val="00A21524"/>
    <w:rsid w:val="00A216A4"/>
    <w:rsid w:val="00A21E68"/>
    <w:rsid w:val="00A21ED0"/>
    <w:rsid w:val="00A22134"/>
    <w:rsid w:val="00A221A5"/>
    <w:rsid w:val="00A2230E"/>
    <w:rsid w:val="00A22326"/>
    <w:rsid w:val="00A22876"/>
    <w:rsid w:val="00A22E7B"/>
    <w:rsid w:val="00A22E93"/>
    <w:rsid w:val="00A232BD"/>
    <w:rsid w:val="00A232E9"/>
    <w:rsid w:val="00A23C59"/>
    <w:rsid w:val="00A24172"/>
    <w:rsid w:val="00A243FE"/>
    <w:rsid w:val="00A248EE"/>
    <w:rsid w:val="00A249BD"/>
    <w:rsid w:val="00A249E3"/>
    <w:rsid w:val="00A24BDE"/>
    <w:rsid w:val="00A24E77"/>
    <w:rsid w:val="00A24F42"/>
    <w:rsid w:val="00A253B9"/>
    <w:rsid w:val="00A254FF"/>
    <w:rsid w:val="00A259D0"/>
    <w:rsid w:val="00A25A38"/>
    <w:rsid w:val="00A25BA1"/>
    <w:rsid w:val="00A25C80"/>
    <w:rsid w:val="00A25F1F"/>
    <w:rsid w:val="00A261A9"/>
    <w:rsid w:val="00A2642F"/>
    <w:rsid w:val="00A2656A"/>
    <w:rsid w:val="00A2675B"/>
    <w:rsid w:val="00A26B03"/>
    <w:rsid w:val="00A27853"/>
    <w:rsid w:val="00A27A79"/>
    <w:rsid w:val="00A27ECE"/>
    <w:rsid w:val="00A302E6"/>
    <w:rsid w:val="00A30448"/>
    <w:rsid w:val="00A310FD"/>
    <w:rsid w:val="00A31BB7"/>
    <w:rsid w:val="00A31EC4"/>
    <w:rsid w:val="00A3215B"/>
    <w:rsid w:val="00A32164"/>
    <w:rsid w:val="00A324A9"/>
    <w:rsid w:val="00A32820"/>
    <w:rsid w:val="00A3290C"/>
    <w:rsid w:val="00A32963"/>
    <w:rsid w:val="00A32CCF"/>
    <w:rsid w:val="00A32E25"/>
    <w:rsid w:val="00A33118"/>
    <w:rsid w:val="00A334C2"/>
    <w:rsid w:val="00A33789"/>
    <w:rsid w:val="00A339F1"/>
    <w:rsid w:val="00A33CA5"/>
    <w:rsid w:val="00A33E08"/>
    <w:rsid w:val="00A33FC1"/>
    <w:rsid w:val="00A34241"/>
    <w:rsid w:val="00A34250"/>
    <w:rsid w:val="00A342BA"/>
    <w:rsid w:val="00A343BA"/>
    <w:rsid w:val="00A345DB"/>
    <w:rsid w:val="00A347E7"/>
    <w:rsid w:val="00A34B92"/>
    <w:rsid w:val="00A34BF6"/>
    <w:rsid w:val="00A34D2B"/>
    <w:rsid w:val="00A34E06"/>
    <w:rsid w:val="00A34EF1"/>
    <w:rsid w:val="00A350C0"/>
    <w:rsid w:val="00A3510D"/>
    <w:rsid w:val="00A35134"/>
    <w:rsid w:val="00A3520D"/>
    <w:rsid w:val="00A355E0"/>
    <w:rsid w:val="00A356CE"/>
    <w:rsid w:val="00A35867"/>
    <w:rsid w:val="00A3593A"/>
    <w:rsid w:val="00A3594B"/>
    <w:rsid w:val="00A35D2D"/>
    <w:rsid w:val="00A35F1D"/>
    <w:rsid w:val="00A36124"/>
    <w:rsid w:val="00A361E7"/>
    <w:rsid w:val="00A36261"/>
    <w:rsid w:val="00A36379"/>
    <w:rsid w:val="00A36496"/>
    <w:rsid w:val="00A365E8"/>
    <w:rsid w:val="00A366B5"/>
    <w:rsid w:val="00A3689D"/>
    <w:rsid w:val="00A36913"/>
    <w:rsid w:val="00A369D8"/>
    <w:rsid w:val="00A37267"/>
    <w:rsid w:val="00A37638"/>
    <w:rsid w:val="00A376BB"/>
    <w:rsid w:val="00A37891"/>
    <w:rsid w:val="00A4006C"/>
    <w:rsid w:val="00A401F3"/>
    <w:rsid w:val="00A403CB"/>
    <w:rsid w:val="00A40DF9"/>
    <w:rsid w:val="00A40EC1"/>
    <w:rsid w:val="00A412C0"/>
    <w:rsid w:val="00A412FE"/>
    <w:rsid w:val="00A413F3"/>
    <w:rsid w:val="00A41762"/>
    <w:rsid w:val="00A417AC"/>
    <w:rsid w:val="00A41A9D"/>
    <w:rsid w:val="00A41AC0"/>
    <w:rsid w:val="00A41C5F"/>
    <w:rsid w:val="00A41D18"/>
    <w:rsid w:val="00A41F46"/>
    <w:rsid w:val="00A420AB"/>
    <w:rsid w:val="00A42151"/>
    <w:rsid w:val="00A42334"/>
    <w:rsid w:val="00A423E1"/>
    <w:rsid w:val="00A425CA"/>
    <w:rsid w:val="00A425F8"/>
    <w:rsid w:val="00A42A09"/>
    <w:rsid w:val="00A42EB9"/>
    <w:rsid w:val="00A42FB0"/>
    <w:rsid w:val="00A43057"/>
    <w:rsid w:val="00A4313B"/>
    <w:rsid w:val="00A43177"/>
    <w:rsid w:val="00A431B9"/>
    <w:rsid w:val="00A43560"/>
    <w:rsid w:val="00A43823"/>
    <w:rsid w:val="00A43938"/>
    <w:rsid w:val="00A439D5"/>
    <w:rsid w:val="00A43BF4"/>
    <w:rsid w:val="00A43E3E"/>
    <w:rsid w:val="00A43F03"/>
    <w:rsid w:val="00A44361"/>
    <w:rsid w:val="00A44723"/>
    <w:rsid w:val="00A447BE"/>
    <w:rsid w:val="00A4499F"/>
    <w:rsid w:val="00A449C1"/>
    <w:rsid w:val="00A449EE"/>
    <w:rsid w:val="00A44BD5"/>
    <w:rsid w:val="00A45174"/>
    <w:rsid w:val="00A45235"/>
    <w:rsid w:val="00A452F4"/>
    <w:rsid w:val="00A45680"/>
    <w:rsid w:val="00A45CAB"/>
    <w:rsid w:val="00A46037"/>
    <w:rsid w:val="00A460A6"/>
    <w:rsid w:val="00A46212"/>
    <w:rsid w:val="00A463F8"/>
    <w:rsid w:val="00A46623"/>
    <w:rsid w:val="00A466F4"/>
    <w:rsid w:val="00A46FFE"/>
    <w:rsid w:val="00A47557"/>
    <w:rsid w:val="00A47604"/>
    <w:rsid w:val="00A47996"/>
    <w:rsid w:val="00A47C88"/>
    <w:rsid w:val="00A47CA5"/>
    <w:rsid w:val="00A47CD8"/>
    <w:rsid w:val="00A47E54"/>
    <w:rsid w:val="00A47ECF"/>
    <w:rsid w:val="00A47F13"/>
    <w:rsid w:val="00A47FD5"/>
    <w:rsid w:val="00A503A2"/>
    <w:rsid w:val="00A505C0"/>
    <w:rsid w:val="00A5086D"/>
    <w:rsid w:val="00A50A82"/>
    <w:rsid w:val="00A50BF6"/>
    <w:rsid w:val="00A50C38"/>
    <w:rsid w:val="00A50D3E"/>
    <w:rsid w:val="00A50EF7"/>
    <w:rsid w:val="00A513DB"/>
    <w:rsid w:val="00A5141F"/>
    <w:rsid w:val="00A5167C"/>
    <w:rsid w:val="00A51745"/>
    <w:rsid w:val="00A517A9"/>
    <w:rsid w:val="00A51A6B"/>
    <w:rsid w:val="00A51B79"/>
    <w:rsid w:val="00A51C03"/>
    <w:rsid w:val="00A51C1A"/>
    <w:rsid w:val="00A51CE0"/>
    <w:rsid w:val="00A51D8A"/>
    <w:rsid w:val="00A51F3B"/>
    <w:rsid w:val="00A52044"/>
    <w:rsid w:val="00A52236"/>
    <w:rsid w:val="00A5275C"/>
    <w:rsid w:val="00A527B2"/>
    <w:rsid w:val="00A5285A"/>
    <w:rsid w:val="00A52BF8"/>
    <w:rsid w:val="00A52E5B"/>
    <w:rsid w:val="00A53378"/>
    <w:rsid w:val="00A5337E"/>
    <w:rsid w:val="00A5370A"/>
    <w:rsid w:val="00A53E14"/>
    <w:rsid w:val="00A53E7F"/>
    <w:rsid w:val="00A5447E"/>
    <w:rsid w:val="00A546BC"/>
    <w:rsid w:val="00A54764"/>
    <w:rsid w:val="00A54C3F"/>
    <w:rsid w:val="00A54D7A"/>
    <w:rsid w:val="00A55166"/>
    <w:rsid w:val="00A5536C"/>
    <w:rsid w:val="00A556EB"/>
    <w:rsid w:val="00A556FD"/>
    <w:rsid w:val="00A558FC"/>
    <w:rsid w:val="00A55DB6"/>
    <w:rsid w:val="00A55E2B"/>
    <w:rsid w:val="00A56086"/>
    <w:rsid w:val="00A56155"/>
    <w:rsid w:val="00A561F0"/>
    <w:rsid w:val="00A566DC"/>
    <w:rsid w:val="00A56749"/>
    <w:rsid w:val="00A5679D"/>
    <w:rsid w:val="00A5695C"/>
    <w:rsid w:val="00A56BCD"/>
    <w:rsid w:val="00A56C01"/>
    <w:rsid w:val="00A56F2D"/>
    <w:rsid w:val="00A57228"/>
    <w:rsid w:val="00A57251"/>
    <w:rsid w:val="00A576A7"/>
    <w:rsid w:val="00A576FF"/>
    <w:rsid w:val="00A5775B"/>
    <w:rsid w:val="00A57829"/>
    <w:rsid w:val="00A57CA4"/>
    <w:rsid w:val="00A57F14"/>
    <w:rsid w:val="00A6006E"/>
    <w:rsid w:val="00A603B9"/>
    <w:rsid w:val="00A604C8"/>
    <w:rsid w:val="00A60A9F"/>
    <w:rsid w:val="00A60BD4"/>
    <w:rsid w:val="00A60C05"/>
    <w:rsid w:val="00A60F29"/>
    <w:rsid w:val="00A61015"/>
    <w:rsid w:val="00A614A3"/>
    <w:rsid w:val="00A618A2"/>
    <w:rsid w:val="00A61997"/>
    <w:rsid w:val="00A61D67"/>
    <w:rsid w:val="00A6205F"/>
    <w:rsid w:val="00A62076"/>
    <w:rsid w:val="00A620C9"/>
    <w:rsid w:val="00A621F6"/>
    <w:rsid w:val="00A623E4"/>
    <w:rsid w:val="00A626F5"/>
    <w:rsid w:val="00A62882"/>
    <w:rsid w:val="00A6288C"/>
    <w:rsid w:val="00A62A43"/>
    <w:rsid w:val="00A62B39"/>
    <w:rsid w:val="00A62BD8"/>
    <w:rsid w:val="00A62D4E"/>
    <w:rsid w:val="00A6339D"/>
    <w:rsid w:val="00A6347B"/>
    <w:rsid w:val="00A636E3"/>
    <w:rsid w:val="00A638F0"/>
    <w:rsid w:val="00A63918"/>
    <w:rsid w:val="00A63AEE"/>
    <w:rsid w:val="00A63D4D"/>
    <w:rsid w:val="00A63D65"/>
    <w:rsid w:val="00A63F9F"/>
    <w:rsid w:val="00A64856"/>
    <w:rsid w:val="00A64A90"/>
    <w:rsid w:val="00A64E5D"/>
    <w:rsid w:val="00A650D6"/>
    <w:rsid w:val="00A6548A"/>
    <w:rsid w:val="00A65633"/>
    <w:rsid w:val="00A65D46"/>
    <w:rsid w:val="00A65E96"/>
    <w:rsid w:val="00A65F09"/>
    <w:rsid w:val="00A6632E"/>
    <w:rsid w:val="00A6638D"/>
    <w:rsid w:val="00A66784"/>
    <w:rsid w:val="00A66852"/>
    <w:rsid w:val="00A66A0A"/>
    <w:rsid w:val="00A66A84"/>
    <w:rsid w:val="00A66B7F"/>
    <w:rsid w:val="00A66C9A"/>
    <w:rsid w:val="00A670A2"/>
    <w:rsid w:val="00A6720D"/>
    <w:rsid w:val="00A673BB"/>
    <w:rsid w:val="00A67A89"/>
    <w:rsid w:val="00A67DBF"/>
    <w:rsid w:val="00A70019"/>
    <w:rsid w:val="00A70283"/>
    <w:rsid w:val="00A70683"/>
    <w:rsid w:val="00A706A0"/>
    <w:rsid w:val="00A70807"/>
    <w:rsid w:val="00A70B2A"/>
    <w:rsid w:val="00A70B5A"/>
    <w:rsid w:val="00A70CC4"/>
    <w:rsid w:val="00A70CF2"/>
    <w:rsid w:val="00A710E5"/>
    <w:rsid w:val="00A71184"/>
    <w:rsid w:val="00A71362"/>
    <w:rsid w:val="00A71932"/>
    <w:rsid w:val="00A71A24"/>
    <w:rsid w:val="00A72064"/>
    <w:rsid w:val="00A72112"/>
    <w:rsid w:val="00A723A4"/>
    <w:rsid w:val="00A729A6"/>
    <w:rsid w:val="00A72D59"/>
    <w:rsid w:val="00A72EF4"/>
    <w:rsid w:val="00A72F0B"/>
    <w:rsid w:val="00A7313A"/>
    <w:rsid w:val="00A733ED"/>
    <w:rsid w:val="00A739CB"/>
    <w:rsid w:val="00A73E6F"/>
    <w:rsid w:val="00A74011"/>
    <w:rsid w:val="00A745CC"/>
    <w:rsid w:val="00A746F3"/>
    <w:rsid w:val="00A74A4D"/>
    <w:rsid w:val="00A74BA5"/>
    <w:rsid w:val="00A74D61"/>
    <w:rsid w:val="00A74D75"/>
    <w:rsid w:val="00A74F12"/>
    <w:rsid w:val="00A75082"/>
    <w:rsid w:val="00A7516F"/>
    <w:rsid w:val="00A7540B"/>
    <w:rsid w:val="00A7542C"/>
    <w:rsid w:val="00A75735"/>
    <w:rsid w:val="00A75B92"/>
    <w:rsid w:val="00A75CAC"/>
    <w:rsid w:val="00A75CE4"/>
    <w:rsid w:val="00A75E30"/>
    <w:rsid w:val="00A762AF"/>
    <w:rsid w:val="00A7652D"/>
    <w:rsid w:val="00A7692C"/>
    <w:rsid w:val="00A76983"/>
    <w:rsid w:val="00A76A8F"/>
    <w:rsid w:val="00A76BEE"/>
    <w:rsid w:val="00A76D26"/>
    <w:rsid w:val="00A76DA4"/>
    <w:rsid w:val="00A777A9"/>
    <w:rsid w:val="00A779D9"/>
    <w:rsid w:val="00A8008D"/>
    <w:rsid w:val="00A8021E"/>
    <w:rsid w:val="00A8023E"/>
    <w:rsid w:val="00A80341"/>
    <w:rsid w:val="00A803CF"/>
    <w:rsid w:val="00A80418"/>
    <w:rsid w:val="00A806B7"/>
    <w:rsid w:val="00A8079A"/>
    <w:rsid w:val="00A807B7"/>
    <w:rsid w:val="00A80F48"/>
    <w:rsid w:val="00A81101"/>
    <w:rsid w:val="00A8112B"/>
    <w:rsid w:val="00A812BB"/>
    <w:rsid w:val="00A816B6"/>
    <w:rsid w:val="00A81E6E"/>
    <w:rsid w:val="00A81F1B"/>
    <w:rsid w:val="00A81F51"/>
    <w:rsid w:val="00A828C2"/>
    <w:rsid w:val="00A82DC0"/>
    <w:rsid w:val="00A82F15"/>
    <w:rsid w:val="00A836D4"/>
    <w:rsid w:val="00A83916"/>
    <w:rsid w:val="00A83ACA"/>
    <w:rsid w:val="00A83B54"/>
    <w:rsid w:val="00A83C82"/>
    <w:rsid w:val="00A83DBB"/>
    <w:rsid w:val="00A83F01"/>
    <w:rsid w:val="00A841C3"/>
    <w:rsid w:val="00A8420B"/>
    <w:rsid w:val="00A8437F"/>
    <w:rsid w:val="00A844AC"/>
    <w:rsid w:val="00A84A0D"/>
    <w:rsid w:val="00A84CCC"/>
    <w:rsid w:val="00A84E3A"/>
    <w:rsid w:val="00A84E7E"/>
    <w:rsid w:val="00A8505E"/>
    <w:rsid w:val="00A852AC"/>
    <w:rsid w:val="00A85338"/>
    <w:rsid w:val="00A85743"/>
    <w:rsid w:val="00A857FE"/>
    <w:rsid w:val="00A858B2"/>
    <w:rsid w:val="00A85B22"/>
    <w:rsid w:val="00A85BF8"/>
    <w:rsid w:val="00A85C1B"/>
    <w:rsid w:val="00A85D07"/>
    <w:rsid w:val="00A85D5C"/>
    <w:rsid w:val="00A85EDA"/>
    <w:rsid w:val="00A85F79"/>
    <w:rsid w:val="00A85FA1"/>
    <w:rsid w:val="00A860CA"/>
    <w:rsid w:val="00A86112"/>
    <w:rsid w:val="00A8647E"/>
    <w:rsid w:val="00A86497"/>
    <w:rsid w:val="00A865A5"/>
    <w:rsid w:val="00A86908"/>
    <w:rsid w:val="00A86940"/>
    <w:rsid w:val="00A86F85"/>
    <w:rsid w:val="00A86FD8"/>
    <w:rsid w:val="00A87116"/>
    <w:rsid w:val="00A87239"/>
    <w:rsid w:val="00A872A6"/>
    <w:rsid w:val="00A8779C"/>
    <w:rsid w:val="00A879A2"/>
    <w:rsid w:val="00A879FE"/>
    <w:rsid w:val="00A87B31"/>
    <w:rsid w:val="00A87D52"/>
    <w:rsid w:val="00A87E7E"/>
    <w:rsid w:val="00A87FB6"/>
    <w:rsid w:val="00A90541"/>
    <w:rsid w:val="00A905DF"/>
    <w:rsid w:val="00A90AA1"/>
    <w:rsid w:val="00A90BA9"/>
    <w:rsid w:val="00A90C76"/>
    <w:rsid w:val="00A90D47"/>
    <w:rsid w:val="00A910A4"/>
    <w:rsid w:val="00A9110D"/>
    <w:rsid w:val="00A91203"/>
    <w:rsid w:val="00A912D7"/>
    <w:rsid w:val="00A914E5"/>
    <w:rsid w:val="00A9153C"/>
    <w:rsid w:val="00A915F2"/>
    <w:rsid w:val="00A91980"/>
    <w:rsid w:val="00A919AD"/>
    <w:rsid w:val="00A91A46"/>
    <w:rsid w:val="00A91E41"/>
    <w:rsid w:val="00A91E97"/>
    <w:rsid w:val="00A91F84"/>
    <w:rsid w:val="00A9219C"/>
    <w:rsid w:val="00A924DB"/>
    <w:rsid w:val="00A928D2"/>
    <w:rsid w:val="00A92B9A"/>
    <w:rsid w:val="00A92F97"/>
    <w:rsid w:val="00A930BF"/>
    <w:rsid w:val="00A93114"/>
    <w:rsid w:val="00A93268"/>
    <w:rsid w:val="00A9363E"/>
    <w:rsid w:val="00A93805"/>
    <w:rsid w:val="00A93CA5"/>
    <w:rsid w:val="00A93DD7"/>
    <w:rsid w:val="00A93F8E"/>
    <w:rsid w:val="00A940CD"/>
    <w:rsid w:val="00A94179"/>
    <w:rsid w:val="00A9433E"/>
    <w:rsid w:val="00A943CF"/>
    <w:rsid w:val="00A94E2C"/>
    <w:rsid w:val="00A9510A"/>
    <w:rsid w:val="00A9521D"/>
    <w:rsid w:val="00A952D7"/>
    <w:rsid w:val="00A95895"/>
    <w:rsid w:val="00A959E3"/>
    <w:rsid w:val="00A95A89"/>
    <w:rsid w:val="00A95C7C"/>
    <w:rsid w:val="00A964BB"/>
    <w:rsid w:val="00A964F8"/>
    <w:rsid w:val="00A9677B"/>
    <w:rsid w:val="00A96968"/>
    <w:rsid w:val="00A96A06"/>
    <w:rsid w:val="00A96AB8"/>
    <w:rsid w:val="00A96B4A"/>
    <w:rsid w:val="00A96E23"/>
    <w:rsid w:val="00A97212"/>
    <w:rsid w:val="00A9756E"/>
    <w:rsid w:val="00A97638"/>
    <w:rsid w:val="00A97BE0"/>
    <w:rsid w:val="00A97C99"/>
    <w:rsid w:val="00A97D8A"/>
    <w:rsid w:val="00A97DA0"/>
    <w:rsid w:val="00A97EE8"/>
    <w:rsid w:val="00AA02A8"/>
    <w:rsid w:val="00AA0813"/>
    <w:rsid w:val="00AA09A1"/>
    <w:rsid w:val="00AA0AD8"/>
    <w:rsid w:val="00AA0CBD"/>
    <w:rsid w:val="00AA0FFF"/>
    <w:rsid w:val="00AA13B0"/>
    <w:rsid w:val="00AA1C03"/>
    <w:rsid w:val="00AA1CF9"/>
    <w:rsid w:val="00AA22A9"/>
    <w:rsid w:val="00AA2475"/>
    <w:rsid w:val="00AA24CD"/>
    <w:rsid w:val="00AA2851"/>
    <w:rsid w:val="00AA304D"/>
    <w:rsid w:val="00AA34DE"/>
    <w:rsid w:val="00AA3732"/>
    <w:rsid w:val="00AA37B7"/>
    <w:rsid w:val="00AA38BC"/>
    <w:rsid w:val="00AA3E15"/>
    <w:rsid w:val="00AA3F40"/>
    <w:rsid w:val="00AA404D"/>
    <w:rsid w:val="00AA4136"/>
    <w:rsid w:val="00AA425D"/>
    <w:rsid w:val="00AA444B"/>
    <w:rsid w:val="00AA4456"/>
    <w:rsid w:val="00AA4462"/>
    <w:rsid w:val="00AA457D"/>
    <w:rsid w:val="00AA46F3"/>
    <w:rsid w:val="00AA4772"/>
    <w:rsid w:val="00AA482F"/>
    <w:rsid w:val="00AA4CB4"/>
    <w:rsid w:val="00AA4F0F"/>
    <w:rsid w:val="00AA52A7"/>
    <w:rsid w:val="00AA54B6"/>
    <w:rsid w:val="00AA5C35"/>
    <w:rsid w:val="00AA5CC2"/>
    <w:rsid w:val="00AA5DEE"/>
    <w:rsid w:val="00AA5FCE"/>
    <w:rsid w:val="00AA6003"/>
    <w:rsid w:val="00AA618F"/>
    <w:rsid w:val="00AA6275"/>
    <w:rsid w:val="00AA6683"/>
    <w:rsid w:val="00AA6BF5"/>
    <w:rsid w:val="00AA6C7E"/>
    <w:rsid w:val="00AA6F01"/>
    <w:rsid w:val="00AA70F4"/>
    <w:rsid w:val="00AA7212"/>
    <w:rsid w:val="00AA73E1"/>
    <w:rsid w:val="00AA75F8"/>
    <w:rsid w:val="00AA765D"/>
    <w:rsid w:val="00AA7791"/>
    <w:rsid w:val="00AA7972"/>
    <w:rsid w:val="00AA7B36"/>
    <w:rsid w:val="00AA7D82"/>
    <w:rsid w:val="00AB003D"/>
    <w:rsid w:val="00AB0102"/>
    <w:rsid w:val="00AB0325"/>
    <w:rsid w:val="00AB0472"/>
    <w:rsid w:val="00AB054D"/>
    <w:rsid w:val="00AB0621"/>
    <w:rsid w:val="00AB08CC"/>
    <w:rsid w:val="00AB0AF6"/>
    <w:rsid w:val="00AB0EB2"/>
    <w:rsid w:val="00AB10C4"/>
    <w:rsid w:val="00AB1185"/>
    <w:rsid w:val="00AB124A"/>
    <w:rsid w:val="00AB17C0"/>
    <w:rsid w:val="00AB17CC"/>
    <w:rsid w:val="00AB1B33"/>
    <w:rsid w:val="00AB1FC7"/>
    <w:rsid w:val="00AB2010"/>
    <w:rsid w:val="00AB20E9"/>
    <w:rsid w:val="00AB21EA"/>
    <w:rsid w:val="00AB237C"/>
    <w:rsid w:val="00AB25AF"/>
    <w:rsid w:val="00AB26FF"/>
    <w:rsid w:val="00AB295F"/>
    <w:rsid w:val="00AB2B7A"/>
    <w:rsid w:val="00AB2C51"/>
    <w:rsid w:val="00AB2E55"/>
    <w:rsid w:val="00AB2EDE"/>
    <w:rsid w:val="00AB3301"/>
    <w:rsid w:val="00AB33B5"/>
    <w:rsid w:val="00AB33DD"/>
    <w:rsid w:val="00AB34CA"/>
    <w:rsid w:val="00AB3A63"/>
    <w:rsid w:val="00AB3B6C"/>
    <w:rsid w:val="00AB3C23"/>
    <w:rsid w:val="00AB3C9B"/>
    <w:rsid w:val="00AB3CD6"/>
    <w:rsid w:val="00AB40F3"/>
    <w:rsid w:val="00AB4373"/>
    <w:rsid w:val="00AB473A"/>
    <w:rsid w:val="00AB4785"/>
    <w:rsid w:val="00AB48CC"/>
    <w:rsid w:val="00AB4CC8"/>
    <w:rsid w:val="00AB4DCF"/>
    <w:rsid w:val="00AB4E9C"/>
    <w:rsid w:val="00AB4F30"/>
    <w:rsid w:val="00AB4FA1"/>
    <w:rsid w:val="00AB4FA7"/>
    <w:rsid w:val="00AB5207"/>
    <w:rsid w:val="00AB52C9"/>
    <w:rsid w:val="00AB52E9"/>
    <w:rsid w:val="00AB5AE9"/>
    <w:rsid w:val="00AB5AF9"/>
    <w:rsid w:val="00AB5E3E"/>
    <w:rsid w:val="00AB5FF0"/>
    <w:rsid w:val="00AB60A9"/>
    <w:rsid w:val="00AB63B4"/>
    <w:rsid w:val="00AB65EA"/>
    <w:rsid w:val="00AB65EF"/>
    <w:rsid w:val="00AB6643"/>
    <w:rsid w:val="00AB69E7"/>
    <w:rsid w:val="00AB6BF5"/>
    <w:rsid w:val="00AB6DB1"/>
    <w:rsid w:val="00AB6FE8"/>
    <w:rsid w:val="00AB718A"/>
    <w:rsid w:val="00AB71CE"/>
    <w:rsid w:val="00AB73F8"/>
    <w:rsid w:val="00AB7634"/>
    <w:rsid w:val="00AB78C3"/>
    <w:rsid w:val="00AB78D5"/>
    <w:rsid w:val="00AC0390"/>
    <w:rsid w:val="00AC054A"/>
    <w:rsid w:val="00AC0BEB"/>
    <w:rsid w:val="00AC10FE"/>
    <w:rsid w:val="00AC117E"/>
    <w:rsid w:val="00AC1243"/>
    <w:rsid w:val="00AC1297"/>
    <w:rsid w:val="00AC132C"/>
    <w:rsid w:val="00AC13DD"/>
    <w:rsid w:val="00AC18B6"/>
    <w:rsid w:val="00AC1B6B"/>
    <w:rsid w:val="00AC1BFA"/>
    <w:rsid w:val="00AC1D3B"/>
    <w:rsid w:val="00AC1F79"/>
    <w:rsid w:val="00AC232F"/>
    <w:rsid w:val="00AC26F5"/>
    <w:rsid w:val="00AC2936"/>
    <w:rsid w:val="00AC2966"/>
    <w:rsid w:val="00AC2971"/>
    <w:rsid w:val="00AC2F7A"/>
    <w:rsid w:val="00AC34A2"/>
    <w:rsid w:val="00AC3844"/>
    <w:rsid w:val="00AC38F0"/>
    <w:rsid w:val="00AC3E05"/>
    <w:rsid w:val="00AC3F2A"/>
    <w:rsid w:val="00AC3FE1"/>
    <w:rsid w:val="00AC41C0"/>
    <w:rsid w:val="00AC4461"/>
    <w:rsid w:val="00AC4956"/>
    <w:rsid w:val="00AC4A02"/>
    <w:rsid w:val="00AC4D42"/>
    <w:rsid w:val="00AC4DA0"/>
    <w:rsid w:val="00AC4E85"/>
    <w:rsid w:val="00AC5080"/>
    <w:rsid w:val="00AC5392"/>
    <w:rsid w:val="00AC5505"/>
    <w:rsid w:val="00AC56B0"/>
    <w:rsid w:val="00AC56C4"/>
    <w:rsid w:val="00AC572B"/>
    <w:rsid w:val="00AC5EDB"/>
    <w:rsid w:val="00AC63B7"/>
    <w:rsid w:val="00AC6805"/>
    <w:rsid w:val="00AC68B3"/>
    <w:rsid w:val="00AC6980"/>
    <w:rsid w:val="00AC6A29"/>
    <w:rsid w:val="00AC6AA5"/>
    <w:rsid w:val="00AC6AFB"/>
    <w:rsid w:val="00AC7094"/>
    <w:rsid w:val="00AC70B1"/>
    <w:rsid w:val="00AC741F"/>
    <w:rsid w:val="00AC743B"/>
    <w:rsid w:val="00AC75DF"/>
    <w:rsid w:val="00AC7846"/>
    <w:rsid w:val="00AC7BCF"/>
    <w:rsid w:val="00AC7C2D"/>
    <w:rsid w:val="00AC7C52"/>
    <w:rsid w:val="00AC7F2B"/>
    <w:rsid w:val="00AD0300"/>
    <w:rsid w:val="00AD0526"/>
    <w:rsid w:val="00AD066D"/>
    <w:rsid w:val="00AD07BD"/>
    <w:rsid w:val="00AD0BB1"/>
    <w:rsid w:val="00AD0D80"/>
    <w:rsid w:val="00AD0F55"/>
    <w:rsid w:val="00AD0FB3"/>
    <w:rsid w:val="00AD10B4"/>
    <w:rsid w:val="00AD1648"/>
    <w:rsid w:val="00AD18B4"/>
    <w:rsid w:val="00AD198C"/>
    <w:rsid w:val="00AD1E9B"/>
    <w:rsid w:val="00AD2192"/>
    <w:rsid w:val="00AD22F5"/>
    <w:rsid w:val="00AD233E"/>
    <w:rsid w:val="00AD2393"/>
    <w:rsid w:val="00AD23C2"/>
    <w:rsid w:val="00AD23D8"/>
    <w:rsid w:val="00AD2937"/>
    <w:rsid w:val="00AD29FF"/>
    <w:rsid w:val="00AD2D46"/>
    <w:rsid w:val="00AD2E67"/>
    <w:rsid w:val="00AD3928"/>
    <w:rsid w:val="00AD393C"/>
    <w:rsid w:val="00AD3A5C"/>
    <w:rsid w:val="00AD3B2C"/>
    <w:rsid w:val="00AD3E5D"/>
    <w:rsid w:val="00AD4532"/>
    <w:rsid w:val="00AD469F"/>
    <w:rsid w:val="00AD483D"/>
    <w:rsid w:val="00AD48C4"/>
    <w:rsid w:val="00AD4A6C"/>
    <w:rsid w:val="00AD4BB8"/>
    <w:rsid w:val="00AD4DC5"/>
    <w:rsid w:val="00AD4E99"/>
    <w:rsid w:val="00AD53A1"/>
    <w:rsid w:val="00AD540A"/>
    <w:rsid w:val="00AD55C2"/>
    <w:rsid w:val="00AD57A2"/>
    <w:rsid w:val="00AD5AFB"/>
    <w:rsid w:val="00AD5ED9"/>
    <w:rsid w:val="00AD66EB"/>
    <w:rsid w:val="00AD6838"/>
    <w:rsid w:val="00AD6841"/>
    <w:rsid w:val="00AD695D"/>
    <w:rsid w:val="00AD6E93"/>
    <w:rsid w:val="00AD6EA3"/>
    <w:rsid w:val="00AD70E5"/>
    <w:rsid w:val="00AD7372"/>
    <w:rsid w:val="00AE0347"/>
    <w:rsid w:val="00AE055F"/>
    <w:rsid w:val="00AE05C1"/>
    <w:rsid w:val="00AE0624"/>
    <w:rsid w:val="00AE090F"/>
    <w:rsid w:val="00AE0B0A"/>
    <w:rsid w:val="00AE0B18"/>
    <w:rsid w:val="00AE0B67"/>
    <w:rsid w:val="00AE0DF6"/>
    <w:rsid w:val="00AE133F"/>
    <w:rsid w:val="00AE164C"/>
    <w:rsid w:val="00AE185E"/>
    <w:rsid w:val="00AE189B"/>
    <w:rsid w:val="00AE1945"/>
    <w:rsid w:val="00AE1AD9"/>
    <w:rsid w:val="00AE1B59"/>
    <w:rsid w:val="00AE1C19"/>
    <w:rsid w:val="00AE1C64"/>
    <w:rsid w:val="00AE1DE0"/>
    <w:rsid w:val="00AE1E4F"/>
    <w:rsid w:val="00AE212E"/>
    <w:rsid w:val="00AE2369"/>
    <w:rsid w:val="00AE2400"/>
    <w:rsid w:val="00AE2655"/>
    <w:rsid w:val="00AE2871"/>
    <w:rsid w:val="00AE2ACB"/>
    <w:rsid w:val="00AE2E4B"/>
    <w:rsid w:val="00AE308F"/>
    <w:rsid w:val="00AE3581"/>
    <w:rsid w:val="00AE3B02"/>
    <w:rsid w:val="00AE3BBF"/>
    <w:rsid w:val="00AE3FF3"/>
    <w:rsid w:val="00AE4463"/>
    <w:rsid w:val="00AE449F"/>
    <w:rsid w:val="00AE4A2C"/>
    <w:rsid w:val="00AE4A9A"/>
    <w:rsid w:val="00AE4EB4"/>
    <w:rsid w:val="00AE5389"/>
    <w:rsid w:val="00AE53BA"/>
    <w:rsid w:val="00AE54B8"/>
    <w:rsid w:val="00AE5D28"/>
    <w:rsid w:val="00AE622C"/>
    <w:rsid w:val="00AE635E"/>
    <w:rsid w:val="00AE64E2"/>
    <w:rsid w:val="00AE66AC"/>
    <w:rsid w:val="00AE69B6"/>
    <w:rsid w:val="00AE69CC"/>
    <w:rsid w:val="00AE6C5F"/>
    <w:rsid w:val="00AE6EFC"/>
    <w:rsid w:val="00AE6F70"/>
    <w:rsid w:val="00AE7200"/>
    <w:rsid w:val="00AE74AF"/>
    <w:rsid w:val="00AE758D"/>
    <w:rsid w:val="00AE75CE"/>
    <w:rsid w:val="00AE773A"/>
    <w:rsid w:val="00AE77A4"/>
    <w:rsid w:val="00AE7931"/>
    <w:rsid w:val="00AF0115"/>
    <w:rsid w:val="00AF023E"/>
    <w:rsid w:val="00AF0416"/>
    <w:rsid w:val="00AF0C37"/>
    <w:rsid w:val="00AF0C8B"/>
    <w:rsid w:val="00AF0CF7"/>
    <w:rsid w:val="00AF1515"/>
    <w:rsid w:val="00AF16A0"/>
    <w:rsid w:val="00AF18A8"/>
    <w:rsid w:val="00AF1A62"/>
    <w:rsid w:val="00AF1C2C"/>
    <w:rsid w:val="00AF1D32"/>
    <w:rsid w:val="00AF1DF2"/>
    <w:rsid w:val="00AF24C3"/>
    <w:rsid w:val="00AF2EC6"/>
    <w:rsid w:val="00AF30F7"/>
    <w:rsid w:val="00AF3605"/>
    <w:rsid w:val="00AF3639"/>
    <w:rsid w:val="00AF364A"/>
    <w:rsid w:val="00AF38A8"/>
    <w:rsid w:val="00AF3A88"/>
    <w:rsid w:val="00AF3D68"/>
    <w:rsid w:val="00AF411C"/>
    <w:rsid w:val="00AF422B"/>
    <w:rsid w:val="00AF42BD"/>
    <w:rsid w:val="00AF4933"/>
    <w:rsid w:val="00AF4C16"/>
    <w:rsid w:val="00AF4CDB"/>
    <w:rsid w:val="00AF4F68"/>
    <w:rsid w:val="00AF4F6A"/>
    <w:rsid w:val="00AF4FE0"/>
    <w:rsid w:val="00AF5164"/>
    <w:rsid w:val="00AF5474"/>
    <w:rsid w:val="00AF58A9"/>
    <w:rsid w:val="00AF59DE"/>
    <w:rsid w:val="00AF5D99"/>
    <w:rsid w:val="00AF61F2"/>
    <w:rsid w:val="00AF661F"/>
    <w:rsid w:val="00AF663E"/>
    <w:rsid w:val="00AF6751"/>
    <w:rsid w:val="00AF6858"/>
    <w:rsid w:val="00AF6F75"/>
    <w:rsid w:val="00AF769B"/>
    <w:rsid w:val="00AF7CB3"/>
    <w:rsid w:val="00B00368"/>
    <w:rsid w:val="00B00460"/>
    <w:rsid w:val="00B00A45"/>
    <w:rsid w:val="00B00C0F"/>
    <w:rsid w:val="00B00D43"/>
    <w:rsid w:val="00B00DF3"/>
    <w:rsid w:val="00B00EB4"/>
    <w:rsid w:val="00B012F6"/>
    <w:rsid w:val="00B01ABD"/>
    <w:rsid w:val="00B01ADB"/>
    <w:rsid w:val="00B01E90"/>
    <w:rsid w:val="00B01FB0"/>
    <w:rsid w:val="00B02299"/>
    <w:rsid w:val="00B0236A"/>
    <w:rsid w:val="00B0245A"/>
    <w:rsid w:val="00B024E9"/>
    <w:rsid w:val="00B027AB"/>
    <w:rsid w:val="00B0288B"/>
    <w:rsid w:val="00B029D5"/>
    <w:rsid w:val="00B02E6C"/>
    <w:rsid w:val="00B0300F"/>
    <w:rsid w:val="00B03229"/>
    <w:rsid w:val="00B03497"/>
    <w:rsid w:val="00B0350B"/>
    <w:rsid w:val="00B0367E"/>
    <w:rsid w:val="00B0390D"/>
    <w:rsid w:val="00B0443E"/>
    <w:rsid w:val="00B0453B"/>
    <w:rsid w:val="00B04858"/>
    <w:rsid w:val="00B04BB6"/>
    <w:rsid w:val="00B04E04"/>
    <w:rsid w:val="00B04F70"/>
    <w:rsid w:val="00B0500B"/>
    <w:rsid w:val="00B05051"/>
    <w:rsid w:val="00B05115"/>
    <w:rsid w:val="00B05693"/>
    <w:rsid w:val="00B05D89"/>
    <w:rsid w:val="00B05F7B"/>
    <w:rsid w:val="00B0601C"/>
    <w:rsid w:val="00B06217"/>
    <w:rsid w:val="00B06365"/>
    <w:rsid w:val="00B06838"/>
    <w:rsid w:val="00B06F25"/>
    <w:rsid w:val="00B06F4D"/>
    <w:rsid w:val="00B06F87"/>
    <w:rsid w:val="00B07189"/>
    <w:rsid w:val="00B0739F"/>
    <w:rsid w:val="00B073CC"/>
    <w:rsid w:val="00B076B3"/>
    <w:rsid w:val="00B07902"/>
    <w:rsid w:val="00B079B7"/>
    <w:rsid w:val="00B079F2"/>
    <w:rsid w:val="00B07B7B"/>
    <w:rsid w:val="00B07C4E"/>
    <w:rsid w:val="00B07DD4"/>
    <w:rsid w:val="00B07E63"/>
    <w:rsid w:val="00B07E7D"/>
    <w:rsid w:val="00B10014"/>
    <w:rsid w:val="00B1008F"/>
    <w:rsid w:val="00B10699"/>
    <w:rsid w:val="00B107BF"/>
    <w:rsid w:val="00B10996"/>
    <w:rsid w:val="00B10BF5"/>
    <w:rsid w:val="00B10F38"/>
    <w:rsid w:val="00B114D5"/>
    <w:rsid w:val="00B115F3"/>
    <w:rsid w:val="00B117A0"/>
    <w:rsid w:val="00B118BB"/>
    <w:rsid w:val="00B11AC4"/>
    <w:rsid w:val="00B11B08"/>
    <w:rsid w:val="00B11E09"/>
    <w:rsid w:val="00B11F8B"/>
    <w:rsid w:val="00B12027"/>
    <w:rsid w:val="00B1222E"/>
    <w:rsid w:val="00B12345"/>
    <w:rsid w:val="00B12783"/>
    <w:rsid w:val="00B13578"/>
    <w:rsid w:val="00B136E5"/>
    <w:rsid w:val="00B1389C"/>
    <w:rsid w:val="00B139A2"/>
    <w:rsid w:val="00B13CFF"/>
    <w:rsid w:val="00B143C6"/>
    <w:rsid w:val="00B14408"/>
    <w:rsid w:val="00B14544"/>
    <w:rsid w:val="00B14D5A"/>
    <w:rsid w:val="00B15214"/>
    <w:rsid w:val="00B1525C"/>
    <w:rsid w:val="00B1557B"/>
    <w:rsid w:val="00B15690"/>
    <w:rsid w:val="00B157F4"/>
    <w:rsid w:val="00B15A46"/>
    <w:rsid w:val="00B165DD"/>
    <w:rsid w:val="00B166AD"/>
    <w:rsid w:val="00B1678A"/>
    <w:rsid w:val="00B168E6"/>
    <w:rsid w:val="00B16ABF"/>
    <w:rsid w:val="00B16BC6"/>
    <w:rsid w:val="00B16CC0"/>
    <w:rsid w:val="00B16FFA"/>
    <w:rsid w:val="00B17385"/>
    <w:rsid w:val="00B17435"/>
    <w:rsid w:val="00B17A29"/>
    <w:rsid w:val="00B17C65"/>
    <w:rsid w:val="00B17DE3"/>
    <w:rsid w:val="00B17DE5"/>
    <w:rsid w:val="00B17F98"/>
    <w:rsid w:val="00B20026"/>
    <w:rsid w:val="00B2009F"/>
    <w:rsid w:val="00B2017B"/>
    <w:rsid w:val="00B20263"/>
    <w:rsid w:val="00B20471"/>
    <w:rsid w:val="00B205E4"/>
    <w:rsid w:val="00B20602"/>
    <w:rsid w:val="00B208DA"/>
    <w:rsid w:val="00B2099D"/>
    <w:rsid w:val="00B21852"/>
    <w:rsid w:val="00B21C0C"/>
    <w:rsid w:val="00B21C67"/>
    <w:rsid w:val="00B21EDE"/>
    <w:rsid w:val="00B21FA1"/>
    <w:rsid w:val="00B226B4"/>
    <w:rsid w:val="00B227FC"/>
    <w:rsid w:val="00B22B7E"/>
    <w:rsid w:val="00B22C59"/>
    <w:rsid w:val="00B2311F"/>
    <w:rsid w:val="00B23405"/>
    <w:rsid w:val="00B2356F"/>
    <w:rsid w:val="00B23717"/>
    <w:rsid w:val="00B23795"/>
    <w:rsid w:val="00B23D55"/>
    <w:rsid w:val="00B2414B"/>
    <w:rsid w:val="00B2449F"/>
    <w:rsid w:val="00B244E6"/>
    <w:rsid w:val="00B245DC"/>
    <w:rsid w:val="00B2486B"/>
    <w:rsid w:val="00B2491A"/>
    <w:rsid w:val="00B24C34"/>
    <w:rsid w:val="00B24C3A"/>
    <w:rsid w:val="00B24F1E"/>
    <w:rsid w:val="00B2530C"/>
    <w:rsid w:val="00B25410"/>
    <w:rsid w:val="00B2545D"/>
    <w:rsid w:val="00B25B18"/>
    <w:rsid w:val="00B26828"/>
    <w:rsid w:val="00B26A02"/>
    <w:rsid w:val="00B26ACB"/>
    <w:rsid w:val="00B26AFA"/>
    <w:rsid w:val="00B26DE9"/>
    <w:rsid w:val="00B272FA"/>
    <w:rsid w:val="00B27396"/>
    <w:rsid w:val="00B27A2A"/>
    <w:rsid w:val="00B27D33"/>
    <w:rsid w:val="00B27EAE"/>
    <w:rsid w:val="00B3021B"/>
    <w:rsid w:val="00B30577"/>
    <w:rsid w:val="00B308B1"/>
    <w:rsid w:val="00B30AB5"/>
    <w:rsid w:val="00B30AFD"/>
    <w:rsid w:val="00B30DC0"/>
    <w:rsid w:val="00B3106D"/>
    <w:rsid w:val="00B3107F"/>
    <w:rsid w:val="00B31147"/>
    <w:rsid w:val="00B31229"/>
    <w:rsid w:val="00B3136A"/>
    <w:rsid w:val="00B3154D"/>
    <w:rsid w:val="00B3205D"/>
    <w:rsid w:val="00B32584"/>
    <w:rsid w:val="00B32790"/>
    <w:rsid w:val="00B32D75"/>
    <w:rsid w:val="00B3315D"/>
    <w:rsid w:val="00B3352B"/>
    <w:rsid w:val="00B33706"/>
    <w:rsid w:val="00B339C6"/>
    <w:rsid w:val="00B33B10"/>
    <w:rsid w:val="00B33F5D"/>
    <w:rsid w:val="00B34236"/>
    <w:rsid w:val="00B34324"/>
    <w:rsid w:val="00B34403"/>
    <w:rsid w:val="00B345B0"/>
    <w:rsid w:val="00B34C0B"/>
    <w:rsid w:val="00B34DF2"/>
    <w:rsid w:val="00B34F04"/>
    <w:rsid w:val="00B350B9"/>
    <w:rsid w:val="00B35546"/>
    <w:rsid w:val="00B35FAD"/>
    <w:rsid w:val="00B36069"/>
    <w:rsid w:val="00B360E5"/>
    <w:rsid w:val="00B36EC2"/>
    <w:rsid w:val="00B36ED0"/>
    <w:rsid w:val="00B3705F"/>
    <w:rsid w:val="00B37128"/>
    <w:rsid w:val="00B3742E"/>
    <w:rsid w:val="00B374D6"/>
    <w:rsid w:val="00B37546"/>
    <w:rsid w:val="00B376BA"/>
    <w:rsid w:val="00B37898"/>
    <w:rsid w:val="00B4018A"/>
    <w:rsid w:val="00B403AA"/>
    <w:rsid w:val="00B4079E"/>
    <w:rsid w:val="00B40A0E"/>
    <w:rsid w:val="00B40BAE"/>
    <w:rsid w:val="00B410A6"/>
    <w:rsid w:val="00B411EF"/>
    <w:rsid w:val="00B41557"/>
    <w:rsid w:val="00B41694"/>
    <w:rsid w:val="00B4196D"/>
    <w:rsid w:val="00B41D50"/>
    <w:rsid w:val="00B41EFE"/>
    <w:rsid w:val="00B41F09"/>
    <w:rsid w:val="00B42558"/>
    <w:rsid w:val="00B425BE"/>
    <w:rsid w:val="00B42D10"/>
    <w:rsid w:val="00B4354B"/>
    <w:rsid w:val="00B43880"/>
    <w:rsid w:val="00B438CE"/>
    <w:rsid w:val="00B43A08"/>
    <w:rsid w:val="00B43B07"/>
    <w:rsid w:val="00B43CA2"/>
    <w:rsid w:val="00B43D37"/>
    <w:rsid w:val="00B4403D"/>
    <w:rsid w:val="00B44324"/>
    <w:rsid w:val="00B444FB"/>
    <w:rsid w:val="00B4456D"/>
    <w:rsid w:val="00B445AF"/>
    <w:rsid w:val="00B4472B"/>
    <w:rsid w:val="00B447E3"/>
    <w:rsid w:val="00B44C2D"/>
    <w:rsid w:val="00B44E02"/>
    <w:rsid w:val="00B45108"/>
    <w:rsid w:val="00B4529F"/>
    <w:rsid w:val="00B457D6"/>
    <w:rsid w:val="00B45823"/>
    <w:rsid w:val="00B45AA9"/>
    <w:rsid w:val="00B45C06"/>
    <w:rsid w:val="00B45E97"/>
    <w:rsid w:val="00B46285"/>
    <w:rsid w:val="00B466AB"/>
    <w:rsid w:val="00B46B35"/>
    <w:rsid w:val="00B46B64"/>
    <w:rsid w:val="00B46C2C"/>
    <w:rsid w:val="00B46C3B"/>
    <w:rsid w:val="00B46F72"/>
    <w:rsid w:val="00B47093"/>
    <w:rsid w:val="00B47C5F"/>
    <w:rsid w:val="00B47E76"/>
    <w:rsid w:val="00B47FBB"/>
    <w:rsid w:val="00B47FF0"/>
    <w:rsid w:val="00B500A0"/>
    <w:rsid w:val="00B50255"/>
    <w:rsid w:val="00B50755"/>
    <w:rsid w:val="00B508B5"/>
    <w:rsid w:val="00B50989"/>
    <w:rsid w:val="00B50C2F"/>
    <w:rsid w:val="00B50D63"/>
    <w:rsid w:val="00B511C3"/>
    <w:rsid w:val="00B513A8"/>
    <w:rsid w:val="00B5143C"/>
    <w:rsid w:val="00B514F5"/>
    <w:rsid w:val="00B51785"/>
    <w:rsid w:val="00B51802"/>
    <w:rsid w:val="00B5239F"/>
    <w:rsid w:val="00B524A3"/>
    <w:rsid w:val="00B5268B"/>
    <w:rsid w:val="00B53058"/>
    <w:rsid w:val="00B53065"/>
    <w:rsid w:val="00B532F5"/>
    <w:rsid w:val="00B536B8"/>
    <w:rsid w:val="00B5399C"/>
    <w:rsid w:val="00B53AA5"/>
    <w:rsid w:val="00B53BFA"/>
    <w:rsid w:val="00B53EEC"/>
    <w:rsid w:val="00B53F3D"/>
    <w:rsid w:val="00B53F76"/>
    <w:rsid w:val="00B5461F"/>
    <w:rsid w:val="00B54939"/>
    <w:rsid w:val="00B54AEC"/>
    <w:rsid w:val="00B54C65"/>
    <w:rsid w:val="00B54CA5"/>
    <w:rsid w:val="00B54F1C"/>
    <w:rsid w:val="00B55682"/>
    <w:rsid w:val="00B55E20"/>
    <w:rsid w:val="00B56040"/>
    <w:rsid w:val="00B5658C"/>
    <w:rsid w:val="00B5666D"/>
    <w:rsid w:val="00B566B6"/>
    <w:rsid w:val="00B56B72"/>
    <w:rsid w:val="00B56BF7"/>
    <w:rsid w:val="00B56E16"/>
    <w:rsid w:val="00B57056"/>
    <w:rsid w:val="00B570AB"/>
    <w:rsid w:val="00B573E6"/>
    <w:rsid w:val="00B573ED"/>
    <w:rsid w:val="00B5741E"/>
    <w:rsid w:val="00B57A81"/>
    <w:rsid w:val="00B57F79"/>
    <w:rsid w:val="00B57FC0"/>
    <w:rsid w:val="00B60199"/>
    <w:rsid w:val="00B6025C"/>
    <w:rsid w:val="00B6035D"/>
    <w:rsid w:val="00B60724"/>
    <w:rsid w:val="00B608A0"/>
    <w:rsid w:val="00B60972"/>
    <w:rsid w:val="00B611D4"/>
    <w:rsid w:val="00B6145D"/>
    <w:rsid w:val="00B61630"/>
    <w:rsid w:val="00B61769"/>
    <w:rsid w:val="00B61A15"/>
    <w:rsid w:val="00B61C41"/>
    <w:rsid w:val="00B61C82"/>
    <w:rsid w:val="00B61D10"/>
    <w:rsid w:val="00B62449"/>
    <w:rsid w:val="00B627CD"/>
    <w:rsid w:val="00B6293E"/>
    <w:rsid w:val="00B62976"/>
    <w:rsid w:val="00B62F21"/>
    <w:rsid w:val="00B63141"/>
    <w:rsid w:val="00B63142"/>
    <w:rsid w:val="00B6320A"/>
    <w:rsid w:val="00B637D8"/>
    <w:rsid w:val="00B63A11"/>
    <w:rsid w:val="00B63B23"/>
    <w:rsid w:val="00B63BD9"/>
    <w:rsid w:val="00B63CF7"/>
    <w:rsid w:val="00B643ED"/>
    <w:rsid w:val="00B644E1"/>
    <w:rsid w:val="00B650C2"/>
    <w:rsid w:val="00B65314"/>
    <w:rsid w:val="00B659CE"/>
    <w:rsid w:val="00B65C03"/>
    <w:rsid w:val="00B65E47"/>
    <w:rsid w:val="00B65F61"/>
    <w:rsid w:val="00B65F64"/>
    <w:rsid w:val="00B65FB3"/>
    <w:rsid w:val="00B660A5"/>
    <w:rsid w:val="00B6626A"/>
    <w:rsid w:val="00B6630D"/>
    <w:rsid w:val="00B6645A"/>
    <w:rsid w:val="00B6657F"/>
    <w:rsid w:val="00B66981"/>
    <w:rsid w:val="00B66B7B"/>
    <w:rsid w:val="00B66DF8"/>
    <w:rsid w:val="00B670A2"/>
    <w:rsid w:val="00B67103"/>
    <w:rsid w:val="00B671F2"/>
    <w:rsid w:val="00B679E4"/>
    <w:rsid w:val="00B67A3F"/>
    <w:rsid w:val="00B67A64"/>
    <w:rsid w:val="00B7015D"/>
    <w:rsid w:val="00B702BE"/>
    <w:rsid w:val="00B703F8"/>
    <w:rsid w:val="00B70502"/>
    <w:rsid w:val="00B70547"/>
    <w:rsid w:val="00B70926"/>
    <w:rsid w:val="00B70934"/>
    <w:rsid w:val="00B70CFE"/>
    <w:rsid w:val="00B70D87"/>
    <w:rsid w:val="00B70E72"/>
    <w:rsid w:val="00B7106F"/>
    <w:rsid w:val="00B710A2"/>
    <w:rsid w:val="00B710C0"/>
    <w:rsid w:val="00B713D7"/>
    <w:rsid w:val="00B71971"/>
    <w:rsid w:val="00B71E88"/>
    <w:rsid w:val="00B71F11"/>
    <w:rsid w:val="00B71F53"/>
    <w:rsid w:val="00B72518"/>
    <w:rsid w:val="00B726B4"/>
    <w:rsid w:val="00B72BEF"/>
    <w:rsid w:val="00B72E68"/>
    <w:rsid w:val="00B72F11"/>
    <w:rsid w:val="00B73837"/>
    <w:rsid w:val="00B73941"/>
    <w:rsid w:val="00B73971"/>
    <w:rsid w:val="00B73B7C"/>
    <w:rsid w:val="00B73C6F"/>
    <w:rsid w:val="00B73DE3"/>
    <w:rsid w:val="00B74128"/>
    <w:rsid w:val="00B743F9"/>
    <w:rsid w:val="00B74552"/>
    <w:rsid w:val="00B7461C"/>
    <w:rsid w:val="00B746F5"/>
    <w:rsid w:val="00B74A13"/>
    <w:rsid w:val="00B7555F"/>
    <w:rsid w:val="00B756FD"/>
    <w:rsid w:val="00B75701"/>
    <w:rsid w:val="00B7575F"/>
    <w:rsid w:val="00B75E33"/>
    <w:rsid w:val="00B75EA3"/>
    <w:rsid w:val="00B76200"/>
    <w:rsid w:val="00B7620E"/>
    <w:rsid w:val="00B76325"/>
    <w:rsid w:val="00B76617"/>
    <w:rsid w:val="00B76861"/>
    <w:rsid w:val="00B7718F"/>
    <w:rsid w:val="00B77411"/>
    <w:rsid w:val="00B7745D"/>
    <w:rsid w:val="00B7754E"/>
    <w:rsid w:val="00B7770F"/>
    <w:rsid w:val="00B777E5"/>
    <w:rsid w:val="00B779D5"/>
    <w:rsid w:val="00B77C5D"/>
    <w:rsid w:val="00B801E5"/>
    <w:rsid w:val="00B80264"/>
    <w:rsid w:val="00B8032D"/>
    <w:rsid w:val="00B806E9"/>
    <w:rsid w:val="00B8098A"/>
    <w:rsid w:val="00B80BEE"/>
    <w:rsid w:val="00B80DDF"/>
    <w:rsid w:val="00B81271"/>
    <w:rsid w:val="00B81430"/>
    <w:rsid w:val="00B81459"/>
    <w:rsid w:val="00B8148A"/>
    <w:rsid w:val="00B816BF"/>
    <w:rsid w:val="00B81A94"/>
    <w:rsid w:val="00B81AC3"/>
    <w:rsid w:val="00B8214D"/>
    <w:rsid w:val="00B82356"/>
    <w:rsid w:val="00B824B7"/>
    <w:rsid w:val="00B826F5"/>
    <w:rsid w:val="00B8294C"/>
    <w:rsid w:val="00B82967"/>
    <w:rsid w:val="00B830A1"/>
    <w:rsid w:val="00B832CF"/>
    <w:rsid w:val="00B83991"/>
    <w:rsid w:val="00B83ACC"/>
    <w:rsid w:val="00B83B0D"/>
    <w:rsid w:val="00B83C5B"/>
    <w:rsid w:val="00B83DDE"/>
    <w:rsid w:val="00B843C1"/>
    <w:rsid w:val="00B848E9"/>
    <w:rsid w:val="00B84B4B"/>
    <w:rsid w:val="00B84BD8"/>
    <w:rsid w:val="00B84E08"/>
    <w:rsid w:val="00B85081"/>
    <w:rsid w:val="00B851DC"/>
    <w:rsid w:val="00B85268"/>
    <w:rsid w:val="00B8528D"/>
    <w:rsid w:val="00B85331"/>
    <w:rsid w:val="00B853AD"/>
    <w:rsid w:val="00B854F3"/>
    <w:rsid w:val="00B85905"/>
    <w:rsid w:val="00B8594A"/>
    <w:rsid w:val="00B85E3E"/>
    <w:rsid w:val="00B85EFE"/>
    <w:rsid w:val="00B861C0"/>
    <w:rsid w:val="00B8661F"/>
    <w:rsid w:val="00B8665C"/>
    <w:rsid w:val="00B86682"/>
    <w:rsid w:val="00B867B7"/>
    <w:rsid w:val="00B8685E"/>
    <w:rsid w:val="00B86890"/>
    <w:rsid w:val="00B86BEE"/>
    <w:rsid w:val="00B86D4E"/>
    <w:rsid w:val="00B873FC"/>
    <w:rsid w:val="00B87608"/>
    <w:rsid w:val="00B8770D"/>
    <w:rsid w:val="00B878CA"/>
    <w:rsid w:val="00B878E0"/>
    <w:rsid w:val="00B879D2"/>
    <w:rsid w:val="00B87B6C"/>
    <w:rsid w:val="00B87C47"/>
    <w:rsid w:val="00B87D27"/>
    <w:rsid w:val="00B90281"/>
    <w:rsid w:val="00B904F7"/>
    <w:rsid w:val="00B90C6B"/>
    <w:rsid w:val="00B90DC1"/>
    <w:rsid w:val="00B91014"/>
    <w:rsid w:val="00B913A8"/>
    <w:rsid w:val="00B91739"/>
    <w:rsid w:val="00B9176E"/>
    <w:rsid w:val="00B9180B"/>
    <w:rsid w:val="00B91AC2"/>
    <w:rsid w:val="00B91AF3"/>
    <w:rsid w:val="00B91E4A"/>
    <w:rsid w:val="00B92038"/>
    <w:rsid w:val="00B92071"/>
    <w:rsid w:val="00B92091"/>
    <w:rsid w:val="00B92373"/>
    <w:rsid w:val="00B92A05"/>
    <w:rsid w:val="00B92BB5"/>
    <w:rsid w:val="00B92BC7"/>
    <w:rsid w:val="00B9332E"/>
    <w:rsid w:val="00B93419"/>
    <w:rsid w:val="00B9378C"/>
    <w:rsid w:val="00B93A06"/>
    <w:rsid w:val="00B93CE7"/>
    <w:rsid w:val="00B93F5C"/>
    <w:rsid w:val="00B94215"/>
    <w:rsid w:val="00B9431E"/>
    <w:rsid w:val="00B9435A"/>
    <w:rsid w:val="00B94384"/>
    <w:rsid w:val="00B945BF"/>
    <w:rsid w:val="00B946CD"/>
    <w:rsid w:val="00B946DD"/>
    <w:rsid w:val="00B94A42"/>
    <w:rsid w:val="00B94BFC"/>
    <w:rsid w:val="00B94D5B"/>
    <w:rsid w:val="00B94FDD"/>
    <w:rsid w:val="00B94FFB"/>
    <w:rsid w:val="00B95264"/>
    <w:rsid w:val="00B952A2"/>
    <w:rsid w:val="00B954B2"/>
    <w:rsid w:val="00B95767"/>
    <w:rsid w:val="00B95C56"/>
    <w:rsid w:val="00B95CCE"/>
    <w:rsid w:val="00B95E6C"/>
    <w:rsid w:val="00B95F24"/>
    <w:rsid w:val="00B963BB"/>
    <w:rsid w:val="00B965F6"/>
    <w:rsid w:val="00B96790"/>
    <w:rsid w:val="00B97032"/>
    <w:rsid w:val="00B971F3"/>
    <w:rsid w:val="00B97338"/>
    <w:rsid w:val="00B974D4"/>
    <w:rsid w:val="00B979B6"/>
    <w:rsid w:val="00B97C26"/>
    <w:rsid w:val="00B97C28"/>
    <w:rsid w:val="00B97C3E"/>
    <w:rsid w:val="00BA00DC"/>
    <w:rsid w:val="00BA017C"/>
    <w:rsid w:val="00BA07BB"/>
    <w:rsid w:val="00BA07ED"/>
    <w:rsid w:val="00BA0F75"/>
    <w:rsid w:val="00BA10C2"/>
    <w:rsid w:val="00BA1280"/>
    <w:rsid w:val="00BA12A3"/>
    <w:rsid w:val="00BA13E2"/>
    <w:rsid w:val="00BA1486"/>
    <w:rsid w:val="00BA16EE"/>
    <w:rsid w:val="00BA1765"/>
    <w:rsid w:val="00BA1AA6"/>
    <w:rsid w:val="00BA1AE4"/>
    <w:rsid w:val="00BA1C13"/>
    <w:rsid w:val="00BA1DB5"/>
    <w:rsid w:val="00BA1DCD"/>
    <w:rsid w:val="00BA1E54"/>
    <w:rsid w:val="00BA207C"/>
    <w:rsid w:val="00BA2591"/>
    <w:rsid w:val="00BA260F"/>
    <w:rsid w:val="00BA2612"/>
    <w:rsid w:val="00BA2871"/>
    <w:rsid w:val="00BA2873"/>
    <w:rsid w:val="00BA2D7E"/>
    <w:rsid w:val="00BA2E6E"/>
    <w:rsid w:val="00BA2F0D"/>
    <w:rsid w:val="00BA2F69"/>
    <w:rsid w:val="00BA33E2"/>
    <w:rsid w:val="00BA355F"/>
    <w:rsid w:val="00BA3700"/>
    <w:rsid w:val="00BA3711"/>
    <w:rsid w:val="00BA3A36"/>
    <w:rsid w:val="00BA3A97"/>
    <w:rsid w:val="00BA3D6B"/>
    <w:rsid w:val="00BA4F11"/>
    <w:rsid w:val="00BA517A"/>
    <w:rsid w:val="00BA538B"/>
    <w:rsid w:val="00BA53EA"/>
    <w:rsid w:val="00BA5492"/>
    <w:rsid w:val="00BA57BE"/>
    <w:rsid w:val="00BA593B"/>
    <w:rsid w:val="00BA5C71"/>
    <w:rsid w:val="00BA609E"/>
    <w:rsid w:val="00BA6519"/>
    <w:rsid w:val="00BA6785"/>
    <w:rsid w:val="00BA69A4"/>
    <w:rsid w:val="00BA7357"/>
    <w:rsid w:val="00BA7762"/>
    <w:rsid w:val="00BA77CF"/>
    <w:rsid w:val="00BA79EE"/>
    <w:rsid w:val="00BA7A8A"/>
    <w:rsid w:val="00BA7CFB"/>
    <w:rsid w:val="00BB01A6"/>
    <w:rsid w:val="00BB01C1"/>
    <w:rsid w:val="00BB0611"/>
    <w:rsid w:val="00BB07F7"/>
    <w:rsid w:val="00BB0948"/>
    <w:rsid w:val="00BB0B90"/>
    <w:rsid w:val="00BB0BF6"/>
    <w:rsid w:val="00BB103D"/>
    <w:rsid w:val="00BB14C5"/>
    <w:rsid w:val="00BB197F"/>
    <w:rsid w:val="00BB1B4B"/>
    <w:rsid w:val="00BB1DB0"/>
    <w:rsid w:val="00BB265A"/>
    <w:rsid w:val="00BB27D2"/>
    <w:rsid w:val="00BB285C"/>
    <w:rsid w:val="00BB3441"/>
    <w:rsid w:val="00BB35B3"/>
    <w:rsid w:val="00BB3CF2"/>
    <w:rsid w:val="00BB3EDF"/>
    <w:rsid w:val="00BB43DB"/>
    <w:rsid w:val="00BB43DC"/>
    <w:rsid w:val="00BB44CD"/>
    <w:rsid w:val="00BB487D"/>
    <w:rsid w:val="00BB488C"/>
    <w:rsid w:val="00BB4951"/>
    <w:rsid w:val="00BB4D1B"/>
    <w:rsid w:val="00BB4E10"/>
    <w:rsid w:val="00BB529A"/>
    <w:rsid w:val="00BB5594"/>
    <w:rsid w:val="00BB5667"/>
    <w:rsid w:val="00BB5843"/>
    <w:rsid w:val="00BB5F11"/>
    <w:rsid w:val="00BB611A"/>
    <w:rsid w:val="00BB612A"/>
    <w:rsid w:val="00BB653C"/>
    <w:rsid w:val="00BB6646"/>
    <w:rsid w:val="00BB682B"/>
    <w:rsid w:val="00BB6A2E"/>
    <w:rsid w:val="00BB6BCE"/>
    <w:rsid w:val="00BB6D9D"/>
    <w:rsid w:val="00BB6E73"/>
    <w:rsid w:val="00BB6F89"/>
    <w:rsid w:val="00BB6FE7"/>
    <w:rsid w:val="00BB724A"/>
    <w:rsid w:val="00BB7390"/>
    <w:rsid w:val="00BB7541"/>
    <w:rsid w:val="00BB7640"/>
    <w:rsid w:val="00BB7880"/>
    <w:rsid w:val="00BB7C31"/>
    <w:rsid w:val="00BB7DB5"/>
    <w:rsid w:val="00BB7DE8"/>
    <w:rsid w:val="00BC0038"/>
    <w:rsid w:val="00BC022F"/>
    <w:rsid w:val="00BC025C"/>
    <w:rsid w:val="00BC0286"/>
    <w:rsid w:val="00BC036B"/>
    <w:rsid w:val="00BC0440"/>
    <w:rsid w:val="00BC0675"/>
    <w:rsid w:val="00BC0825"/>
    <w:rsid w:val="00BC0A60"/>
    <w:rsid w:val="00BC0E55"/>
    <w:rsid w:val="00BC0F72"/>
    <w:rsid w:val="00BC1B7D"/>
    <w:rsid w:val="00BC1BED"/>
    <w:rsid w:val="00BC1C32"/>
    <w:rsid w:val="00BC21AE"/>
    <w:rsid w:val="00BC2410"/>
    <w:rsid w:val="00BC242D"/>
    <w:rsid w:val="00BC24C1"/>
    <w:rsid w:val="00BC283A"/>
    <w:rsid w:val="00BC2B69"/>
    <w:rsid w:val="00BC2C4A"/>
    <w:rsid w:val="00BC2DD1"/>
    <w:rsid w:val="00BC2DD9"/>
    <w:rsid w:val="00BC2F0A"/>
    <w:rsid w:val="00BC3671"/>
    <w:rsid w:val="00BC395F"/>
    <w:rsid w:val="00BC39B3"/>
    <w:rsid w:val="00BC3F1F"/>
    <w:rsid w:val="00BC42D9"/>
    <w:rsid w:val="00BC44C3"/>
    <w:rsid w:val="00BC4632"/>
    <w:rsid w:val="00BC4640"/>
    <w:rsid w:val="00BC4A11"/>
    <w:rsid w:val="00BC51FB"/>
    <w:rsid w:val="00BC5202"/>
    <w:rsid w:val="00BC556E"/>
    <w:rsid w:val="00BC58C5"/>
    <w:rsid w:val="00BC59F2"/>
    <w:rsid w:val="00BC5DA5"/>
    <w:rsid w:val="00BC635A"/>
    <w:rsid w:val="00BC636D"/>
    <w:rsid w:val="00BC66DC"/>
    <w:rsid w:val="00BC6756"/>
    <w:rsid w:val="00BC686D"/>
    <w:rsid w:val="00BC6ECA"/>
    <w:rsid w:val="00BC6FD7"/>
    <w:rsid w:val="00BC7105"/>
    <w:rsid w:val="00BC72A7"/>
    <w:rsid w:val="00BC73FD"/>
    <w:rsid w:val="00BC7943"/>
    <w:rsid w:val="00BC79BF"/>
    <w:rsid w:val="00BC7A20"/>
    <w:rsid w:val="00BC7CFF"/>
    <w:rsid w:val="00BC7DE7"/>
    <w:rsid w:val="00BD001F"/>
    <w:rsid w:val="00BD0137"/>
    <w:rsid w:val="00BD0396"/>
    <w:rsid w:val="00BD0551"/>
    <w:rsid w:val="00BD0581"/>
    <w:rsid w:val="00BD0642"/>
    <w:rsid w:val="00BD08EF"/>
    <w:rsid w:val="00BD095C"/>
    <w:rsid w:val="00BD0C3F"/>
    <w:rsid w:val="00BD0D96"/>
    <w:rsid w:val="00BD0F61"/>
    <w:rsid w:val="00BD18E3"/>
    <w:rsid w:val="00BD1FCC"/>
    <w:rsid w:val="00BD215F"/>
    <w:rsid w:val="00BD24C8"/>
    <w:rsid w:val="00BD2538"/>
    <w:rsid w:val="00BD269A"/>
    <w:rsid w:val="00BD2757"/>
    <w:rsid w:val="00BD27DC"/>
    <w:rsid w:val="00BD3449"/>
    <w:rsid w:val="00BD40E5"/>
    <w:rsid w:val="00BD4451"/>
    <w:rsid w:val="00BD44B4"/>
    <w:rsid w:val="00BD45A1"/>
    <w:rsid w:val="00BD46C0"/>
    <w:rsid w:val="00BD4759"/>
    <w:rsid w:val="00BD480F"/>
    <w:rsid w:val="00BD4A61"/>
    <w:rsid w:val="00BD4AF0"/>
    <w:rsid w:val="00BD4DB0"/>
    <w:rsid w:val="00BD4FE2"/>
    <w:rsid w:val="00BD54AD"/>
    <w:rsid w:val="00BD550A"/>
    <w:rsid w:val="00BD55A8"/>
    <w:rsid w:val="00BD583B"/>
    <w:rsid w:val="00BD5BE3"/>
    <w:rsid w:val="00BD5C01"/>
    <w:rsid w:val="00BD6006"/>
    <w:rsid w:val="00BD6079"/>
    <w:rsid w:val="00BD63C6"/>
    <w:rsid w:val="00BD64FD"/>
    <w:rsid w:val="00BD66D7"/>
    <w:rsid w:val="00BD6B00"/>
    <w:rsid w:val="00BD6F59"/>
    <w:rsid w:val="00BD7029"/>
    <w:rsid w:val="00BD7055"/>
    <w:rsid w:val="00BD71AD"/>
    <w:rsid w:val="00BD7541"/>
    <w:rsid w:val="00BD7582"/>
    <w:rsid w:val="00BD7764"/>
    <w:rsid w:val="00BD7BAC"/>
    <w:rsid w:val="00BD7BAE"/>
    <w:rsid w:val="00BD7FD5"/>
    <w:rsid w:val="00BE005B"/>
    <w:rsid w:val="00BE045D"/>
    <w:rsid w:val="00BE08B4"/>
    <w:rsid w:val="00BE09C1"/>
    <w:rsid w:val="00BE0AF2"/>
    <w:rsid w:val="00BE0DFE"/>
    <w:rsid w:val="00BE11BB"/>
    <w:rsid w:val="00BE12F0"/>
    <w:rsid w:val="00BE1388"/>
    <w:rsid w:val="00BE16BF"/>
    <w:rsid w:val="00BE1FD3"/>
    <w:rsid w:val="00BE232E"/>
    <w:rsid w:val="00BE25F3"/>
    <w:rsid w:val="00BE28E7"/>
    <w:rsid w:val="00BE2F6B"/>
    <w:rsid w:val="00BE3161"/>
    <w:rsid w:val="00BE317C"/>
    <w:rsid w:val="00BE3551"/>
    <w:rsid w:val="00BE3ABB"/>
    <w:rsid w:val="00BE3EC3"/>
    <w:rsid w:val="00BE3F00"/>
    <w:rsid w:val="00BE3F20"/>
    <w:rsid w:val="00BE4037"/>
    <w:rsid w:val="00BE4132"/>
    <w:rsid w:val="00BE4449"/>
    <w:rsid w:val="00BE44FF"/>
    <w:rsid w:val="00BE4639"/>
    <w:rsid w:val="00BE46FC"/>
    <w:rsid w:val="00BE48A2"/>
    <w:rsid w:val="00BE4B9C"/>
    <w:rsid w:val="00BE4C78"/>
    <w:rsid w:val="00BE501C"/>
    <w:rsid w:val="00BE5174"/>
    <w:rsid w:val="00BE57A3"/>
    <w:rsid w:val="00BE57D5"/>
    <w:rsid w:val="00BE5D3F"/>
    <w:rsid w:val="00BE612D"/>
    <w:rsid w:val="00BE6176"/>
    <w:rsid w:val="00BE6224"/>
    <w:rsid w:val="00BE64EE"/>
    <w:rsid w:val="00BE6619"/>
    <w:rsid w:val="00BE661D"/>
    <w:rsid w:val="00BE6762"/>
    <w:rsid w:val="00BE69D0"/>
    <w:rsid w:val="00BE69EE"/>
    <w:rsid w:val="00BE6DDA"/>
    <w:rsid w:val="00BE7199"/>
    <w:rsid w:val="00BE71B3"/>
    <w:rsid w:val="00BE71E9"/>
    <w:rsid w:val="00BE779D"/>
    <w:rsid w:val="00BE77E3"/>
    <w:rsid w:val="00BE7913"/>
    <w:rsid w:val="00BE7939"/>
    <w:rsid w:val="00BE7BBD"/>
    <w:rsid w:val="00BE7C64"/>
    <w:rsid w:val="00BE7CFC"/>
    <w:rsid w:val="00BE7F13"/>
    <w:rsid w:val="00BE7F31"/>
    <w:rsid w:val="00BF0014"/>
    <w:rsid w:val="00BF0073"/>
    <w:rsid w:val="00BF031B"/>
    <w:rsid w:val="00BF080F"/>
    <w:rsid w:val="00BF0865"/>
    <w:rsid w:val="00BF086A"/>
    <w:rsid w:val="00BF08C5"/>
    <w:rsid w:val="00BF0980"/>
    <w:rsid w:val="00BF0B70"/>
    <w:rsid w:val="00BF0D86"/>
    <w:rsid w:val="00BF0E07"/>
    <w:rsid w:val="00BF1132"/>
    <w:rsid w:val="00BF157C"/>
    <w:rsid w:val="00BF179E"/>
    <w:rsid w:val="00BF1CDA"/>
    <w:rsid w:val="00BF1DCE"/>
    <w:rsid w:val="00BF1F96"/>
    <w:rsid w:val="00BF25C8"/>
    <w:rsid w:val="00BF2703"/>
    <w:rsid w:val="00BF28B9"/>
    <w:rsid w:val="00BF28F4"/>
    <w:rsid w:val="00BF28FF"/>
    <w:rsid w:val="00BF2B04"/>
    <w:rsid w:val="00BF2C41"/>
    <w:rsid w:val="00BF2E82"/>
    <w:rsid w:val="00BF3113"/>
    <w:rsid w:val="00BF31B8"/>
    <w:rsid w:val="00BF3501"/>
    <w:rsid w:val="00BF384B"/>
    <w:rsid w:val="00BF3A2F"/>
    <w:rsid w:val="00BF3D07"/>
    <w:rsid w:val="00BF41F2"/>
    <w:rsid w:val="00BF446E"/>
    <w:rsid w:val="00BF4520"/>
    <w:rsid w:val="00BF45D7"/>
    <w:rsid w:val="00BF4A6A"/>
    <w:rsid w:val="00BF4A7B"/>
    <w:rsid w:val="00BF4B4C"/>
    <w:rsid w:val="00BF5228"/>
    <w:rsid w:val="00BF5527"/>
    <w:rsid w:val="00BF59A4"/>
    <w:rsid w:val="00BF5A5F"/>
    <w:rsid w:val="00BF5B5E"/>
    <w:rsid w:val="00BF5E20"/>
    <w:rsid w:val="00BF5F2F"/>
    <w:rsid w:val="00BF6521"/>
    <w:rsid w:val="00BF6657"/>
    <w:rsid w:val="00BF67D1"/>
    <w:rsid w:val="00BF7194"/>
    <w:rsid w:val="00BF738E"/>
    <w:rsid w:val="00BF75C5"/>
    <w:rsid w:val="00BF78AE"/>
    <w:rsid w:val="00BF7964"/>
    <w:rsid w:val="00BF7B49"/>
    <w:rsid w:val="00C00100"/>
    <w:rsid w:val="00C0015E"/>
    <w:rsid w:val="00C00397"/>
    <w:rsid w:val="00C0055C"/>
    <w:rsid w:val="00C009FE"/>
    <w:rsid w:val="00C00ADC"/>
    <w:rsid w:val="00C00BFC"/>
    <w:rsid w:val="00C00CC8"/>
    <w:rsid w:val="00C00F11"/>
    <w:rsid w:val="00C01388"/>
    <w:rsid w:val="00C013AB"/>
    <w:rsid w:val="00C01573"/>
    <w:rsid w:val="00C01799"/>
    <w:rsid w:val="00C01829"/>
    <w:rsid w:val="00C018CF"/>
    <w:rsid w:val="00C020EE"/>
    <w:rsid w:val="00C02235"/>
    <w:rsid w:val="00C02387"/>
    <w:rsid w:val="00C025F5"/>
    <w:rsid w:val="00C02A60"/>
    <w:rsid w:val="00C02B51"/>
    <w:rsid w:val="00C02CE1"/>
    <w:rsid w:val="00C02E91"/>
    <w:rsid w:val="00C02F6E"/>
    <w:rsid w:val="00C03223"/>
    <w:rsid w:val="00C0368F"/>
    <w:rsid w:val="00C03A6A"/>
    <w:rsid w:val="00C03AB4"/>
    <w:rsid w:val="00C03AB5"/>
    <w:rsid w:val="00C03E0D"/>
    <w:rsid w:val="00C04129"/>
    <w:rsid w:val="00C04415"/>
    <w:rsid w:val="00C0522A"/>
    <w:rsid w:val="00C05302"/>
    <w:rsid w:val="00C05521"/>
    <w:rsid w:val="00C05639"/>
    <w:rsid w:val="00C05767"/>
    <w:rsid w:val="00C057A9"/>
    <w:rsid w:val="00C058AE"/>
    <w:rsid w:val="00C05B4F"/>
    <w:rsid w:val="00C05BB1"/>
    <w:rsid w:val="00C05DAF"/>
    <w:rsid w:val="00C06071"/>
    <w:rsid w:val="00C0681B"/>
    <w:rsid w:val="00C06B4C"/>
    <w:rsid w:val="00C06B63"/>
    <w:rsid w:val="00C06DFC"/>
    <w:rsid w:val="00C070EE"/>
    <w:rsid w:val="00C07339"/>
    <w:rsid w:val="00C0774C"/>
    <w:rsid w:val="00C077AE"/>
    <w:rsid w:val="00C1003D"/>
    <w:rsid w:val="00C10485"/>
    <w:rsid w:val="00C105D4"/>
    <w:rsid w:val="00C10606"/>
    <w:rsid w:val="00C10B47"/>
    <w:rsid w:val="00C10ECD"/>
    <w:rsid w:val="00C10FF6"/>
    <w:rsid w:val="00C110B6"/>
    <w:rsid w:val="00C111D0"/>
    <w:rsid w:val="00C1135F"/>
    <w:rsid w:val="00C11365"/>
    <w:rsid w:val="00C115D5"/>
    <w:rsid w:val="00C11770"/>
    <w:rsid w:val="00C118CD"/>
    <w:rsid w:val="00C11B62"/>
    <w:rsid w:val="00C11E57"/>
    <w:rsid w:val="00C12032"/>
    <w:rsid w:val="00C122C6"/>
    <w:rsid w:val="00C12A09"/>
    <w:rsid w:val="00C12B1B"/>
    <w:rsid w:val="00C13333"/>
    <w:rsid w:val="00C13539"/>
    <w:rsid w:val="00C1362A"/>
    <w:rsid w:val="00C13954"/>
    <w:rsid w:val="00C13F54"/>
    <w:rsid w:val="00C1415E"/>
    <w:rsid w:val="00C14522"/>
    <w:rsid w:val="00C1460D"/>
    <w:rsid w:val="00C14962"/>
    <w:rsid w:val="00C14B57"/>
    <w:rsid w:val="00C14E92"/>
    <w:rsid w:val="00C14F08"/>
    <w:rsid w:val="00C15015"/>
    <w:rsid w:val="00C15375"/>
    <w:rsid w:val="00C1545F"/>
    <w:rsid w:val="00C158EA"/>
    <w:rsid w:val="00C15C6F"/>
    <w:rsid w:val="00C15E92"/>
    <w:rsid w:val="00C15F72"/>
    <w:rsid w:val="00C15FF6"/>
    <w:rsid w:val="00C16077"/>
    <w:rsid w:val="00C1653C"/>
    <w:rsid w:val="00C16886"/>
    <w:rsid w:val="00C16979"/>
    <w:rsid w:val="00C16A53"/>
    <w:rsid w:val="00C16B75"/>
    <w:rsid w:val="00C16BB1"/>
    <w:rsid w:val="00C16C6C"/>
    <w:rsid w:val="00C17509"/>
    <w:rsid w:val="00C1767A"/>
    <w:rsid w:val="00C176ED"/>
    <w:rsid w:val="00C17712"/>
    <w:rsid w:val="00C17AAA"/>
    <w:rsid w:val="00C17DA4"/>
    <w:rsid w:val="00C17F02"/>
    <w:rsid w:val="00C203A5"/>
    <w:rsid w:val="00C203B0"/>
    <w:rsid w:val="00C204DE"/>
    <w:rsid w:val="00C206C9"/>
    <w:rsid w:val="00C207B3"/>
    <w:rsid w:val="00C208F1"/>
    <w:rsid w:val="00C20B38"/>
    <w:rsid w:val="00C20C7A"/>
    <w:rsid w:val="00C20EE2"/>
    <w:rsid w:val="00C20F4D"/>
    <w:rsid w:val="00C20FA7"/>
    <w:rsid w:val="00C21754"/>
    <w:rsid w:val="00C21853"/>
    <w:rsid w:val="00C21897"/>
    <w:rsid w:val="00C21C47"/>
    <w:rsid w:val="00C21EBE"/>
    <w:rsid w:val="00C2238E"/>
    <w:rsid w:val="00C22437"/>
    <w:rsid w:val="00C225D3"/>
    <w:rsid w:val="00C22890"/>
    <w:rsid w:val="00C229BF"/>
    <w:rsid w:val="00C22AE9"/>
    <w:rsid w:val="00C22C04"/>
    <w:rsid w:val="00C22CE5"/>
    <w:rsid w:val="00C22D8A"/>
    <w:rsid w:val="00C22E77"/>
    <w:rsid w:val="00C23162"/>
    <w:rsid w:val="00C231B2"/>
    <w:rsid w:val="00C2332D"/>
    <w:rsid w:val="00C23605"/>
    <w:rsid w:val="00C23744"/>
    <w:rsid w:val="00C238D3"/>
    <w:rsid w:val="00C23C89"/>
    <w:rsid w:val="00C23DC9"/>
    <w:rsid w:val="00C241EA"/>
    <w:rsid w:val="00C24226"/>
    <w:rsid w:val="00C246E8"/>
    <w:rsid w:val="00C24B7F"/>
    <w:rsid w:val="00C24CD3"/>
    <w:rsid w:val="00C24ECC"/>
    <w:rsid w:val="00C24FC6"/>
    <w:rsid w:val="00C2544F"/>
    <w:rsid w:val="00C25505"/>
    <w:rsid w:val="00C258FF"/>
    <w:rsid w:val="00C25E25"/>
    <w:rsid w:val="00C260A0"/>
    <w:rsid w:val="00C26364"/>
    <w:rsid w:val="00C2657D"/>
    <w:rsid w:val="00C265C7"/>
    <w:rsid w:val="00C269F0"/>
    <w:rsid w:val="00C26A29"/>
    <w:rsid w:val="00C26E0A"/>
    <w:rsid w:val="00C271C3"/>
    <w:rsid w:val="00C273C2"/>
    <w:rsid w:val="00C275EB"/>
    <w:rsid w:val="00C2776F"/>
    <w:rsid w:val="00C27781"/>
    <w:rsid w:val="00C27969"/>
    <w:rsid w:val="00C27BA2"/>
    <w:rsid w:val="00C27E92"/>
    <w:rsid w:val="00C27F5F"/>
    <w:rsid w:val="00C3027D"/>
    <w:rsid w:val="00C306A0"/>
    <w:rsid w:val="00C307EB"/>
    <w:rsid w:val="00C30996"/>
    <w:rsid w:val="00C30AC6"/>
    <w:rsid w:val="00C315D6"/>
    <w:rsid w:val="00C31A27"/>
    <w:rsid w:val="00C31E04"/>
    <w:rsid w:val="00C31E49"/>
    <w:rsid w:val="00C31E4F"/>
    <w:rsid w:val="00C32279"/>
    <w:rsid w:val="00C32419"/>
    <w:rsid w:val="00C32464"/>
    <w:rsid w:val="00C32588"/>
    <w:rsid w:val="00C32879"/>
    <w:rsid w:val="00C32D23"/>
    <w:rsid w:val="00C32DCE"/>
    <w:rsid w:val="00C32DD3"/>
    <w:rsid w:val="00C32DFE"/>
    <w:rsid w:val="00C32E0C"/>
    <w:rsid w:val="00C32F94"/>
    <w:rsid w:val="00C33366"/>
    <w:rsid w:val="00C33CE4"/>
    <w:rsid w:val="00C346C5"/>
    <w:rsid w:val="00C346C8"/>
    <w:rsid w:val="00C34A73"/>
    <w:rsid w:val="00C35885"/>
    <w:rsid w:val="00C35B19"/>
    <w:rsid w:val="00C35C2A"/>
    <w:rsid w:val="00C35C5D"/>
    <w:rsid w:val="00C35CA7"/>
    <w:rsid w:val="00C35E85"/>
    <w:rsid w:val="00C360B6"/>
    <w:rsid w:val="00C3641A"/>
    <w:rsid w:val="00C367D0"/>
    <w:rsid w:val="00C36B6D"/>
    <w:rsid w:val="00C36CDB"/>
    <w:rsid w:val="00C36F8A"/>
    <w:rsid w:val="00C371D8"/>
    <w:rsid w:val="00C373B6"/>
    <w:rsid w:val="00C374CD"/>
    <w:rsid w:val="00C37F51"/>
    <w:rsid w:val="00C40054"/>
    <w:rsid w:val="00C4014F"/>
    <w:rsid w:val="00C40170"/>
    <w:rsid w:val="00C40365"/>
    <w:rsid w:val="00C40415"/>
    <w:rsid w:val="00C40B8E"/>
    <w:rsid w:val="00C40CD6"/>
    <w:rsid w:val="00C40E65"/>
    <w:rsid w:val="00C40FB1"/>
    <w:rsid w:val="00C41048"/>
    <w:rsid w:val="00C410AF"/>
    <w:rsid w:val="00C41317"/>
    <w:rsid w:val="00C4163E"/>
    <w:rsid w:val="00C41882"/>
    <w:rsid w:val="00C418E8"/>
    <w:rsid w:val="00C41ADE"/>
    <w:rsid w:val="00C41D36"/>
    <w:rsid w:val="00C423A0"/>
    <w:rsid w:val="00C424C7"/>
    <w:rsid w:val="00C42619"/>
    <w:rsid w:val="00C4285B"/>
    <w:rsid w:val="00C42B16"/>
    <w:rsid w:val="00C43023"/>
    <w:rsid w:val="00C43026"/>
    <w:rsid w:val="00C4317B"/>
    <w:rsid w:val="00C43D72"/>
    <w:rsid w:val="00C443E4"/>
    <w:rsid w:val="00C443F8"/>
    <w:rsid w:val="00C44680"/>
    <w:rsid w:val="00C44E27"/>
    <w:rsid w:val="00C44E40"/>
    <w:rsid w:val="00C44FD1"/>
    <w:rsid w:val="00C45041"/>
    <w:rsid w:val="00C450EF"/>
    <w:rsid w:val="00C4521C"/>
    <w:rsid w:val="00C4534A"/>
    <w:rsid w:val="00C45385"/>
    <w:rsid w:val="00C45928"/>
    <w:rsid w:val="00C45BBA"/>
    <w:rsid w:val="00C45D50"/>
    <w:rsid w:val="00C45D80"/>
    <w:rsid w:val="00C45E72"/>
    <w:rsid w:val="00C45E8F"/>
    <w:rsid w:val="00C45F24"/>
    <w:rsid w:val="00C46049"/>
    <w:rsid w:val="00C46113"/>
    <w:rsid w:val="00C4643F"/>
    <w:rsid w:val="00C4659B"/>
    <w:rsid w:val="00C465F4"/>
    <w:rsid w:val="00C4661C"/>
    <w:rsid w:val="00C46748"/>
    <w:rsid w:val="00C46995"/>
    <w:rsid w:val="00C469E2"/>
    <w:rsid w:val="00C46B02"/>
    <w:rsid w:val="00C46B42"/>
    <w:rsid w:val="00C46D59"/>
    <w:rsid w:val="00C46D67"/>
    <w:rsid w:val="00C4733E"/>
    <w:rsid w:val="00C47379"/>
    <w:rsid w:val="00C474FF"/>
    <w:rsid w:val="00C475D6"/>
    <w:rsid w:val="00C47D92"/>
    <w:rsid w:val="00C47DAA"/>
    <w:rsid w:val="00C50015"/>
    <w:rsid w:val="00C5018B"/>
    <w:rsid w:val="00C501D8"/>
    <w:rsid w:val="00C50769"/>
    <w:rsid w:val="00C5085B"/>
    <w:rsid w:val="00C50884"/>
    <w:rsid w:val="00C50F71"/>
    <w:rsid w:val="00C5115B"/>
    <w:rsid w:val="00C5146D"/>
    <w:rsid w:val="00C515F4"/>
    <w:rsid w:val="00C518F7"/>
    <w:rsid w:val="00C51A8C"/>
    <w:rsid w:val="00C51B99"/>
    <w:rsid w:val="00C522AF"/>
    <w:rsid w:val="00C52639"/>
    <w:rsid w:val="00C52706"/>
    <w:rsid w:val="00C52BB7"/>
    <w:rsid w:val="00C52C27"/>
    <w:rsid w:val="00C52CEC"/>
    <w:rsid w:val="00C52D93"/>
    <w:rsid w:val="00C52DD5"/>
    <w:rsid w:val="00C53115"/>
    <w:rsid w:val="00C531DF"/>
    <w:rsid w:val="00C53769"/>
    <w:rsid w:val="00C53841"/>
    <w:rsid w:val="00C53C77"/>
    <w:rsid w:val="00C53D75"/>
    <w:rsid w:val="00C53DB4"/>
    <w:rsid w:val="00C53E3A"/>
    <w:rsid w:val="00C54087"/>
    <w:rsid w:val="00C5409A"/>
    <w:rsid w:val="00C54127"/>
    <w:rsid w:val="00C541C6"/>
    <w:rsid w:val="00C541E4"/>
    <w:rsid w:val="00C54594"/>
    <w:rsid w:val="00C5488E"/>
    <w:rsid w:val="00C548BA"/>
    <w:rsid w:val="00C54977"/>
    <w:rsid w:val="00C54CCA"/>
    <w:rsid w:val="00C54D52"/>
    <w:rsid w:val="00C550DF"/>
    <w:rsid w:val="00C55429"/>
    <w:rsid w:val="00C55C2F"/>
    <w:rsid w:val="00C55CD9"/>
    <w:rsid w:val="00C55D27"/>
    <w:rsid w:val="00C55D2E"/>
    <w:rsid w:val="00C55D4C"/>
    <w:rsid w:val="00C55ECA"/>
    <w:rsid w:val="00C5609A"/>
    <w:rsid w:val="00C5619A"/>
    <w:rsid w:val="00C5648A"/>
    <w:rsid w:val="00C565D2"/>
    <w:rsid w:val="00C56912"/>
    <w:rsid w:val="00C56BBF"/>
    <w:rsid w:val="00C56CBA"/>
    <w:rsid w:val="00C5746C"/>
    <w:rsid w:val="00C575E0"/>
    <w:rsid w:val="00C57B4C"/>
    <w:rsid w:val="00C57BCE"/>
    <w:rsid w:val="00C57D5F"/>
    <w:rsid w:val="00C57E71"/>
    <w:rsid w:val="00C60491"/>
    <w:rsid w:val="00C6062B"/>
    <w:rsid w:val="00C60671"/>
    <w:rsid w:val="00C60689"/>
    <w:rsid w:val="00C60C61"/>
    <w:rsid w:val="00C60CAF"/>
    <w:rsid w:val="00C60CD7"/>
    <w:rsid w:val="00C60CFB"/>
    <w:rsid w:val="00C60D4E"/>
    <w:rsid w:val="00C60E28"/>
    <w:rsid w:val="00C614D5"/>
    <w:rsid w:val="00C615D2"/>
    <w:rsid w:val="00C6198A"/>
    <w:rsid w:val="00C61C62"/>
    <w:rsid w:val="00C61F34"/>
    <w:rsid w:val="00C61F3E"/>
    <w:rsid w:val="00C620F3"/>
    <w:rsid w:val="00C62504"/>
    <w:rsid w:val="00C62CDB"/>
    <w:rsid w:val="00C6307F"/>
    <w:rsid w:val="00C632A6"/>
    <w:rsid w:val="00C634BF"/>
    <w:rsid w:val="00C63813"/>
    <w:rsid w:val="00C63C48"/>
    <w:rsid w:val="00C63E67"/>
    <w:rsid w:val="00C63EC6"/>
    <w:rsid w:val="00C63FE4"/>
    <w:rsid w:val="00C6456D"/>
    <w:rsid w:val="00C648E7"/>
    <w:rsid w:val="00C64EE7"/>
    <w:rsid w:val="00C65074"/>
    <w:rsid w:val="00C65578"/>
    <w:rsid w:val="00C65BE8"/>
    <w:rsid w:val="00C65E1F"/>
    <w:rsid w:val="00C6626E"/>
    <w:rsid w:val="00C662F9"/>
    <w:rsid w:val="00C663B4"/>
    <w:rsid w:val="00C6649F"/>
    <w:rsid w:val="00C66553"/>
    <w:rsid w:val="00C6674A"/>
    <w:rsid w:val="00C6692C"/>
    <w:rsid w:val="00C66D88"/>
    <w:rsid w:val="00C66E78"/>
    <w:rsid w:val="00C66E8A"/>
    <w:rsid w:val="00C66ED4"/>
    <w:rsid w:val="00C670CC"/>
    <w:rsid w:val="00C673C7"/>
    <w:rsid w:val="00C6798B"/>
    <w:rsid w:val="00C7014C"/>
    <w:rsid w:val="00C7057A"/>
    <w:rsid w:val="00C70639"/>
    <w:rsid w:val="00C70654"/>
    <w:rsid w:val="00C70797"/>
    <w:rsid w:val="00C7097A"/>
    <w:rsid w:val="00C70A49"/>
    <w:rsid w:val="00C70F80"/>
    <w:rsid w:val="00C71079"/>
    <w:rsid w:val="00C7143D"/>
    <w:rsid w:val="00C715BA"/>
    <w:rsid w:val="00C71AE0"/>
    <w:rsid w:val="00C72024"/>
    <w:rsid w:val="00C72289"/>
    <w:rsid w:val="00C72309"/>
    <w:rsid w:val="00C72A3B"/>
    <w:rsid w:val="00C72D55"/>
    <w:rsid w:val="00C72DFA"/>
    <w:rsid w:val="00C72FBF"/>
    <w:rsid w:val="00C731F7"/>
    <w:rsid w:val="00C7333B"/>
    <w:rsid w:val="00C73512"/>
    <w:rsid w:val="00C73948"/>
    <w:rsid w:val="00C73D39"/>
    <w:rsid w:val="00C73E70"/>
    <w:rsid w:val="00C73EC6"/>
    <w:rsid w:val="00C744C3"/>
    <w:rsid w:val="00C7496F"/>
    <w:rsid w:val="00C74AA1"/>
    <w:rsid w:val="00C74BE1"/>
    <w:rsid w:val="00C74CA7"/>
    <w:rsid w:val="00C74CCA"/>
    <w:rsid w:val="00C7507A"/>
    <w:rsid w:val="00C75101"/>
    <w:rsid w:val="00C757A3"/>
    <w:rsid w:val="00C758DE"/>
    <w:rsid w:val="00C75A79"/>
    <w:rsid w:val="00C75B20"/>
    <w:rsid w:val="00C75B3D"/>
    <w:rsid w:val="00C75BA8"/>
    <w:rsid w:val="00C75DBD"/>
    <w:rsid w:val="00C7601C"/>
    <w:rsid w:val="00C76581"/>
    <w:rsid w:val="00C7684A"/>
    <w:rsid w:val="00C76A92"/>
    <w:rsid w:val="00C76C54"/>
    <w:rsid w:val="00C76E80"/>
    <w:rsid w:val="00C76F44"/>
    <w:rsid w:val="00C77196"/>
    <w:rsid w:val="00C77581"/>
    <w:rsid w:val="00C7787E"/>
    <w:rsid w:val="00C77AC0"/>
    <w:rsid w:val="00C77D47"/>
    <w:rsid w:val="00C80225"/>
    <w:rsid w:val="00C803FE"/>
    <w:rsid w:val="00C80AE6"/>
    <w:rsid w:val="00C80F11"/>
    <w:rsid w:val="00C816D8"/>
    <w:rsid w:val="00C818FA"/>
    <w:rsid w:val="00C8207E"/>
    <w:rsid w:val="00C8218A"/>
    <w:rsid w:val="00C82267"/>
    <w:rsid w:val="00C824B5"/>
    <w:rsid w:val="00C825B8"/>
    <w:rsid w:val="00C827AB"/>
    <w:rsid w:val="00C8293C"/>
    <w:rsid w:val="00C82D7B"/>
    <w:rsid w:val="00C82FB4"/>
    <w:rsid w:val="00C83236"/>
    <w:rsid w:val="00C835E4"/>
    <w:rsid w:val="00C836B4"/>
    <w:rsid w:val="00C83C6B"/>
    <w:rsid w:val="00C83D73"/>
    <w:rsid w:val="00C841AA"/>
    <w:rsid w:val="00C842B6"/>
    <w:rsid w:val="00C8434D"/>
    <w:rsid w:val="00C84A4D"/>
    <w:rsid w:val="00C84B14"/>
    <w:rsid w:val="00C84BDD"/>
    <w:rsid w:val="00C84C65"/>
    <w:rsid w:val="00C84EC1"/>
    <w:rsid w:val="00C84F16"/>
    <w:rsid w:val="00C853F0"/>
    <w:rsid w:val="00C853FE"/>
    <w:rsid w:val="00C8569F"/>
    <w:rsid w:val="00C856E6"/>
    <w:rsid w:val="00C85749"/>
    <w:rsid w:val="00C8608B"/>
    <w:rsid w:val="00C862E9"/>
    <w:rsid w:val="00C86605"/>
    <w:rsid w:val="00C866AA"/>
    <w:rsid w:val="00C86DD8"/>
    <w:rsid w:val="00C86E03"/>
    <w:rsid w:val="00C86E52"/>
    <w:rsid w:val="00C87023"/>
    <w:rsid w:val="00C87208"/>
    <w:rsid w:val="00C87245"/>
    <w:rsid w:val="00C873CC"/>
    <w:rsid w:val="00C87846"/>
    <w:rsid w:val="00C8795C"/>
    <w:rsid w:val="00C87F5A"/>
    <w:rsid w:val="00C9006B"/>
    <w:rsid w:val="00C90109"/>
    <w:rsid w:val="00C903D6"/>
    <w:rsid w:val="00C90484"/>
    <w:rsid w:val="00C9050F"/>
    <w:rsid w:val="00C906B3"/>
    <w:rsid w:val="00C9084A"/>
    <w:rsid w:val="00C908DF"/>
    <w:rsid w:val="00C90F39"/>
    <w:rsid w:val="00C910F3"/>
    <w:rsid w:val="00C91A31"/>
    <w:rsid w:val="00C91C47"/>
    <w:rsid w:val="00C91C65"/>
    <w:rsid w:val="00C91D9E"/>
    <w:rsid w:val="00C91DC8"/>
    <w:rsid w:val="00C91F73"/>
    <w:rsid w:val="00C92B6B"/>
    <w:rsid w:val="00C92C58"/>
    <w:rsid w:val="00C931BA"/>
    <w:rsid w:val="00C931D5"/>
    <w:rsid w:val="00C931DD"/>
    <w:rsid w:val="00C93574"/>
    <w:rsid w:val="00C9364F"/>
    <w:rsid w:val="00C936A4"/>
    <w:rsid w:val="00C93765"/>
    <w:rsid w:val="00C93B2A"/>
    <w:rsid w:val="00C93B6E"/>
    <w:rsid w:val="00C93BBA"/>
    <w:rsid w:val="00C93E75"/>
    <w:rsid w:val="00C93ED2"/>
    <w:rsid w:val="00C945CC"/>
    <w:rsid w:val="00C9461C"/>
    <w:rsid w:val="00C94BD7"/>
    <w:rsid w:val="00C9529C"/>
    <w:rsid w:val="00C955E5"/>
    <w:rsid w:val="00C95B96"/>
    <w:rsid w:val="00C95BBB"/>
    <w:rsid w:val="00C95D30"/>
    <w:rsid w:val="00C95EC0"/>
    <w:rsid w:val="00C961B2"/>
    <w:rsid w:val="00C96253"/>
    <w:rsid w:val="00C96272"/>
    <w:rsid w:val="00C9651D"/>
    <w:rsid w:val="00C96895"/>
    <w:rsid w:val="00C96B68"/>
    <w:rsid w:val="00C96C7A"/>
    <w:rsid w:val="00C9712D"/>
    <w:rsid w:val="00C97660"/>
    <w:rsid w:val="00C976A4"/>
    <w:rsid w:val="00C97801"/>
    <w:rsid w:val="00C97FCF"/>
    <w:rsid w:val="00CA006E"/>
    <w:rsid w:val="00CA012C"/>
    <w:rsid w:val="00CA026C"/>
    <w:rsid w:val="00CA0798"/>
    <w:rsid w:val="00CA0832"/>
    <w:rsid w:val="00CA0B10"/>
    <w:rsid w:val="00CA0B77"/>
    <w:rsid w:val="00CA0E3B"/>
    <w:rsid w:val="00CA0F10"/>
    <w:rsid w:val="00CA0FA8"/>
    <w:rsid w:val="00CA10EC"/>
    <w:rsid w:val="00CA110F"/>
    <w:rsid w:val="00CA126A"/>
    <w:rsid w:val="00CA14A3"/>
    <w:rsid w:val="00CA173A"/>
    <w:rsid w:val="00CA17F2"/>
    <w:rsid w:val="00CA18DC"/>
    <w:rsid w:val="00CA1AD4"/>
    <w:rsid w:val="00CA1BB3"/>
    <w:rsid w:val="00CA1E26"/>
    <w:rsid w:val="00CA244C"/>
    <w:rsid w:val="00CA24AF"/>
    <w:rsid w:val="00CA28FD"/>
    <w:rsid w:val="00CA2920"/>
    <w:rsid w:val="00CA292C"/>
    <w:rsid w:val="00CA2AC3"/>
    <w:rsid w:val="00CA2BCD"/>
    <w:rsid w:val="00CA2EEF"/>
    <w:rsid w:val="00CA2F47"/>
    <w:rsid w:val="00CA3061"/>
    <w:rsid w:val="00CA31A7"/>
    <w:rsid w:val="00CA3205"/>
    <w:rsid w:val="00CA343D"/>
    <w:rsid w:val="00CA353E"/>
    <w:rsid w:val="00CA35AB"/>
    <w:rsid w:val="00CA35B4"/>
    <w:rsid w:val="00CA3F61"/>
    <w:rsid w:val="00CA4311"/>
    <w:rsid w:val="00CA4576"/>
    <w:rsid w:val="00CA4843"/>
    <w:rsid w:val="00CA4926"/>
    <w:rsid w:val="00CA4C86"/>
    <w:rsid w:val="00CA50A4"/>
    <w:rsid w:val="00CA519A"/>
    <w:rsid w:val="00CA5202"/>
    <w:rsid w:val="00CA58CE"/>
    <w:rsid w:val="00CA5953"/>
    <w:rsid w:val="00CA5C51"/>
    <w:rsid w:val="00CA5EE4"/>
    <w:rsid w:val="00CA62B2"/>
    <w:rsid w:val="00CA6558"/>
    <w:rsid w:val="00CA68F3"/>
    <w:rsid w:val="00CA6F7D"/>
    <w:rsid w:val="00CA7199"/>
    <w:rsid w:val="00CA73B5"/>
    <w:rsid w:val="00CA7492"/>
    <w:rsid w:val="00CA76E4"/>
    <w:rsid w:val="00CA7AF0"/>
    <w:rsid w:val="00CA7CF0"/>
    <w:rsid w:val="00CA7DB8"/>
    <w:rsid w:val="00CA7E43"/>
    <w:rsid w:val="00CA7FC9"/>
    <w:rsid w:val="00CB0865"/>
    <w:rsid w:val="00CB0986"/>
    <w:rsid w:val="00CB0AF1"/>
    <w:rsid w:val="00CB0BCB"/>
    <w:rsid w:val="00CB0DCB"/>
    <w:rsid w:val="00CB11EE"/>
    <w:rsid w:val="00CB16D1"/>
    <w:rsid w:val="00CB1735"/>
    <w:rsid w:val="00CB1AA5"/>
    <w:rsid w:val="00CB1C2E"/>
    <w:rsid w:val="00CB1C89"/>
    <w:rsid w:val="00CB1E04"/>
    <w:rsid w:val="00CB2034"/>
    <w:rsid w:val="00CB22D8"/>
    <w:rsid w:val="00CB238E"/>
    <w:rsid w:val="00CB2392"/>
    <w:rsid w:val="00CB2487"/>
    <w:rsid w:val="00CB2516"/>
    <w:rsid w:val="00CB27F5"/>
    <w:rsid w:val="00CB29C1"/>
    <w:rsid w:val="00CB2BA8"/>
    <w:rsid w:val="00CB2FBA"/>
    <w:rsid w:val="00CB3256"/>
    <w:rsid w:val="00CB3438"/>
    <w:rsid w:val="00CB35CE"/>
    <w:rsid w:val="00CB3976"/>
    <w:rsid w:val="00CB3A76"/>
    <w:rsid w:val="00CB3DD4"/>
    <w:rsid w:val="00CB469D"/>
    <w:rsid w:val="00CB4712"/>
    <w:rsid w:val="00CB4754"/>
    <w:rsid w:val="00CB47F4"/>
    <w:rsid w:val="00CB495C"/>
    <w:rsid w:val="00CB4FAB"/>
    <w:rsid w:val="00CB517B"/>
    <w:rsid w:val="00CB5227"/>
    <w:rsid w:val="00CB52DC"/>
    <w:rsid w:val="00CB5A71"/>
    <w:rsid w:val="00CB6001"/>
    <w:rsid w:val="00CB63EF"/>
    <w:rsid w:val="00CB6980"/>
    <w:rsid w:val="00CB6B73"/>
    <w:rsid w:val="00CB707C"/>
    <w:rsid w:val="00CB7240"/>
    <w:rsid w:val="00CB7270"/>
    <w:rsid w:val="00CB7408"/>
    <w:rsid w:val="00CB742B"/>
    <w:rsid w:val="00CB75C5"/>
    <w:rsid w:val="00CB7627"/>
    <w:rsid w:val="00CB785A"/>
    <w:rsid w:val="00CB7893"/>
    <w:rsid w:val="00CB798C"/>
    <w:rsid w:val="00CB7B36"/>
    <w:rsid w:val="00CC00EC"/>
    <w:rsid w:val="00CC033B"/>
    <w:rsid w:val="00CC034A"/>
    <w:rsid w:val="00CC0419"/>
    <w:rsid w:val="00CC045A"/>
    <w:rsid w:val="00CC04B7"/>
    <w:rsid w:val="00CC052B"/>
    <w:rsid w:val="00CC0C31"/>
    <w:rsid w:val="00CC106E"/>
    <w:rsid w:val="00CC1337"/>
    <w:rsid w:val="00CC1892"/>
    <w:rsid w:val="00CC1A31"/>
    <w:rsid w:val="00CC1A5A"/>
    <w:rsid w:val="00CC1B6F"/>
    <w:rsid w:val="00CC210C"/>
    <w:rsid w:val="00CC2179"/>
    <w:rsid w:val="00CC2245"/>
    <w:rsid w:val="00CC2310"/>
    <w:rsid w:val="00CC241F"/>
    <w:rsid w:val="00CC2652"/>
    <w:rsid w:val="00CC2A18"/>
    <w:rsid w:val="00CC2AC7"/>
    <w:rsid w:val="00CC2B90"/>
    <w:rsid w:val="00CC2E84"/>
    <w:rsid w:val="00CC2F00"/>
    <w:rsid w:val="00CC3041"/>
    <w:rsid w:val="00CC30A7"/>
    <w:rsid w:val="00CC33C2"/>
    <w:rsid w:val="00CC34C9"/>
    <w:rsid w:val="00CC351F"/>
    <w:rsid w:val="00CC3568"/>
    <w:rsid w:val="00CC3734"/>
    <w:rsid w:val="00CC384D"/>
    <w:rsid w:val="00CC3883"/>
    <w:rsid w:val="00CC3CBC"/>
    <w:rsid w:val="00CC3DD6"/>
    <w:rsid w:val="00CC3E35"/>
    <w:rsid w:val="00CC3F8D"/>
    <w:rsid w:val="00CC3FA1"/>
    <w:rsid w:val="00CC437E"/>
    <w:rsid w:val="00CC491F"/>
    <w:rsid w:val="00CC4A14"/>
    <w:rsid w:val="00CC4B60"/>
    <w:rsid w:val="00CC53CA"/>
    <w:rsid w:val="00CC54BA"/>
    <w:rsid w:val="00CC5618"/>
    <w:rsid w:val="00CC62F0"/>
    <w:rsid w:val="00CC6374"/>
    <w:rsid w:val="00CC63EB"/>
    <w:rsid w:val="00CC683A"/>
    <w:rsid w:val="00CC6AF4"/>
    <w:rsid w:val="00CC6BE4"/>
    <w:rsid w:val="00CC6D5F"/>
    <w:rsid w:val="00CC6DCA"/>
    <w:rsid w:val="00CC7049"/>
    <w:rsid w:val="00CC724F"/>
    <w:rsid w:val="00CC74D1"/>
    <w:rsid w:val="00CC762E"/>
    <w:rsid w:val="00CC7A57"/>
    <w:rsid w:val="00CC7B5A"/>
    <w:rsid w:val="00CC7D72"/>
    <w:rsid w:val="00CC7DF7"/>
    <w:rsid w:val="00CC7FDE"/>
    <w:rsid w:val="00CC7FED"/>
    <w:rsid w:val="00CD03EC"/>
    <w:rsid w:val="00CD04D6"/>
    <w:rsid w:val="00CD058F"/>
    <w:rsid w:val="00CD09BB"/>
    <w:rsid w:val="00CD0BA0"/>
    <w:rsid w:val="00CD0CB0"/>
    <w:rsid w:val="00CD0E09"/>
    <w:rsid w:val="00CD0E7B"/>
    <w:rsid w:val="00CD1114"/>
    <w:rsid w:val="00CD138E"/>
    <w:rsid w:val="00CD157C"/>
    <w:rsid w:val="00CD1944"/>
    <w:rsid w:val="00CD1A51"/>
    <w:rsid w:val="00CD1B1C"/>
    <w:rsid w:val="00CD22F4"/>
    <w:rsid w:val="00CD26FD"/>
    <w:rsid w:val="00CD2757"/>
    <w:rsid w:val="00CD2903"/>
    <w:rsid w:val="00CD2A6F"/>
    <w:rsid w:val="00CD2B8A"/>
    <w:rsid w:val="00CD2C6F"/>
    <w:rsid w:val="00CD2D95"/>
    <w:rsid w:val="00CD3158"/>
    <w:rsid w:val="00CD3286"/>
    <w:rsid w:val="00CD32AD"/>
    <w:rsid w:val="00CD3542"/>
    <w:rsid w:val="00CD37D7"/>
    <w:rsid w:val="00CD3890"/>
    <w:rsid w:val="00CD3AA9"/>
    <w:rsid w:val="00CD3B77"/>
    <w:rsid w:val="00CD4153"/>
    <w:rsid w:val="00CD4198"/>
    <w:rsid w:val="00CD41D2"/>
    <w:rsid w:val="00CD4276"/>
    <w:rsid w:val="00CD44B1"/>
    <w:rsid w:val="00CD44EF"/>
    <w:rsid w:val="00CD4658"/>
    <w:rsid w:val="00CD4C3E"/>
    <w:rsid w:val="00CD4C8B"/>
    <w:rsid w:val="00CD4E63"/>
    <w:rsid w:val="00CD4E99"/>
    <w:rsid w:val="00CD4F93"/>
    <w:rsid w:val="00CD5196"/>
    <w:rsid w:val="00CD5379"/>
    <w:rsid w:val="00CD546A"/>
    <w:rsid w:val="00CD559C"/>
    <w:rsid w:val="00CD574D"/>
    <w:rsid w:val="00CD5B88"/>
    <w:rsid w:val="00CD5F26"/>
    <w:rsid w:val="00CD606D"/>
    <w:rsid w:val="00CD6210"/>
    <w:rsid w:val="00CD6655"/>
    <w:rsid w:val="00CD69F1"/>
    <w:rsid w:val="00CD6A39"/>
    <w:rsid w:val="00CD6DEF"/>
    <w:rsid w:val="00CD7402"/>
    <w:rsid w:val="00CD76C6"/>
    <w:rsid w:val="00CD78D0"/>
    <w:rsid w:val="00CD7908"/>
    <w:rsid w:val="00CE0442"/>
    <w:rsid w:val="00CE052A"/>
    <w:rsid w:val="00CE0606"/>
    <w:rsid w:val="00CE06CE"/>
    <w:rsid w:val="00CE0A23"/>
    <w:rsid w:val="00CE0AFA"/>
    <w:rsid w:val="00CE0AFB"/>
    <w:rsid w:val="00CE0E3C"/>
    <w:rsid w:val="00CE0E8C"/>
    <w:rsid w:val="00CE0ECB"/>
    <w:rsid w:val="00CE0FF1"/>
    <w:rsid w:val="00CE10D7"/>
    <w:rsid w:val="00CE1571"/>
    <w:rsid w:val="00CE161F"/>
    <w:rsid w:val="00CE1865"/>
    <w:rsid w:val="00CE1985"/>
    <w:rsid w:val="00CE19D5"/>
    <w:rsid w:val="00CE1ACB"/>
    <w:rsid w:val="00CE1FC5"/>
    <w:rsid w:val="00CE1FC8"/>
    <w:rsid w:val="00CE2148"/>
    <w:rsid w:val="00CE2530"/>
    <w:rsid w:val="00CE29A9"/>
    <w:rsid w:val="00CE29FD"/>
    <w:rsid w:val="00CE2CF0"/>
    <w:rsid w:val="00CE2E09"/>
    <w:rsid w:val="00CE2FCA"/>
    <w:rsid w:val="00CE322C"/>
    <w:rsid w:val="00CE34F0"/>
    <w:rsid w:val="00CE3A9D"/>
    <w:rsid w:val="00CE3CC8"/>
    <w:rsid w:val="00CE3CFF"/>
    <w:rsid w:val="00CE3D32"/>
    <w:rsid w:val="00CE3D62"/>
    <w:rsid w:val="00CE415D"/>
    <w:rsid w:val="00CE42B5"/>
    <w:rsid w:val="00CE431D"/>
    <w:rsid w:val="00CE4384"/>
    <w:rsid w:val="00CE43CA"/>
    <w:rsid w:val="00CE45F6"/>
    <w:rsid w:val="00CE4952"/>
    <w:rsid w:val="00CE4979"/>
    <w:rsid w:val="00CE4B2A"/>
    <w:rsid w:val="00CE4D76"/>
    <w:rsid w:val="00CE4E4F"/>
    <w:rsid w:val="00CE4EB4"/>
    <w:rsid w:val="00CE4F65"/>
    <w:rsid w:val="00CE51F6"/>
    <w:rsid w:val="00CE53DC"/>
    <w:rsid w:val="00CE5874"/>
    <w:rsid w:val="00CE58CD"/>
    <w:rsid w:val="00CE5AC7"/>
    <w:rsid w:val="00CE5C06"/>
    <w:rsid w:val="00CE5C35"/>
    <w:rsid w:val="00CE5CC2"/>
    <w:rsid w:val="00CE5FFD"/>
    <w:rsid w:val="00CE61E7"/>
    <w:rsid w:val="00CE62DF"/>
    <w:rsid w:val="00CE646E"/>
    <w:rsid w:val="00CE66B4"/>
    <w:rsid w:val="00CE6726"/>
    <w:rsid w:val="00CE6A3B"/>
    <w:rsid w:val="00CE6BCF"/>
    <w:rsid w:val="00CE702C"/>
    <w:rsid w:val="00CE714A"/>
    <w:rsid w:val="00CE720E"/>
    <w:rsid w:val="00CE7489"/>
    <w:rsid w:val="00CE76CA"/>
    <w:rsid w:val="00CE7951"/>
    <w:rsid w:val="00CE7A1D"/>
    <w:rsid w:val="00CE7E73"/>
    <w:rsid w:val="00CE7E7A"/>
    <w:rsid w:val="00CF0005"/>
    <w:rsid w:val="00CF0084"/>
    <w:rsid w:val="00CF01F0"/>
    <w:rsid w:val="00CF061E"/>
    <w:rsid w:val="00CF063B"/>
    <w:rsid w:val="00CF088F"/>
    <w:rsid w:val="00CF0958"/>
    <w:rsid w:val="00CF09F8"/>
    <w:rsid w:val="00CF0B9E"/>
    <w:rsid w:val="00CF0C5A"/>
    <w:rsid w:val="00CF0C74"/>
    <w:rsid w:val="00CF0D7A"/>
    <w:rsid w:val="00CF1088"/>
    <w:rsid w:val="00CF1181"/>
    <w:rsid w:val="00CF15C9"/>
    <w:rsid w:val="00CF238A"/>
    <w:rsid w:val="00CF2453"/>
    <w:rsid w:val="00CF2517"/>
    <w:rsid w:val="00CF2A4F"/>
    <w:rsid w:val="00CF2E96"/>
    <w:rsid w:val="00CF32E8"/>
    <w:rsid w:val="00CF368C"/>
    <w:rsid w:val="00CF369C"/>
    <w:rsid w:val="00CF3891"/>
    <w:rsid w:val="00CF38DC"/>
    <w:rsid w:val="00CF39B6"/>
    <w:rsid w:val="00CF3E3D"/>
    <w:rsid w:val="00CF44F9"/>
    <w:rsid w:val="00CF4957"/>
    <w:rsid w:val="00CF4B50"/>
    <w:rsid w:val="00CF4DFA"/>
    <w:rsid w:val="00CF5587"/>
    <w:rsid w:val="00CF55F7"/>
    <w:rsid w:val="00CF5704"/>
    <w:rsid w:val="00CF5745"/>
    <w:rsid w:val="00CF5B27"/>
    <w:rsid w:val="00CF62AA"/>
    <w:rsid w:val="00CF62C5"/>
    <w:rsid w:val="00CF63DD"/>
    <w:rsid w:val="00CF6475"/>
    <w:rsid w:val="00CF652E"/>
    <w:rsid w:val="00CF6738"/>
    <w:rsid w:val="00CF6773"/>
    <w:rsid w:val="00CF690C"/>
    <w:rsid w:val="00CF6A2F"/>
    <w:rsid w:val="00CF6CA8"/>
    <w:rsid w:val="00CF6CE6"/>
    <w:rsid w:val="00CF70D3"/>
    <w:rsid w:val="00CF7109"/>
    <w:rsid w:val="00CF77BD"/>
    <w:rsid w:val="00CF78FF"/>
    <w:rsid w:val="00CF790D"/>
    <w:rsid w:val="00CF7A69"/>
    <w:rsid w:val="00CF7C55"/>
    <w:rsid w:val="00CF7E19"/>
    <w:rsid w:val="00D00202"/>
    <w:rsid w:val="00D00367"/>
    <w:rsid w:val="00D005A0"/>
    <w:rsid w:val="00D00817"/>
    <w:rsid w:val="00D008A3"/>
    <w:rsid w:val="00D0115A"/>
    <w:rsid w:val="00D0120D"/>
    <w:rsid w:val="00D01378"/>
    <w:rsid w:val="00D016F1"/>
    <w:rsid w:val="00D0178E"/>
    <w:rsid w:val="00D01891"/>
    <w:rsid w:val="00D01962"/>
    <w:rsid w:val="00D019B1"/>
    <w:rsid w:val="00D01B3C"/>
    <w:rsid w:val="00D01D35"/>
    <w:rsid w:val="00D01DF2"/>
    <w:rsid w:val="00D01E78"/>
    <w:rsid w:val="00D01F7D"/>
    <w:rsid w:val="00D02032"/>
    <w:rsid w:val="00D0220C"/>
    <w:rsid w:val="00D0248D"/>
    <w:rsid w:val="00D0280E"/>
    <w:rsid w:val="00D02C14"/>
    <w:rsid w:val="00D02FFC"/>
    <w:rsid w:val="00D03784"/>
    <w:rsid w:val="00D037F2"/>
    <w:rsid w:val="00D0387F"/>
    <w:rsid w:val="00D038B9"/>
    <w:rsid w:val="00D038DF"/>
    <w:rsid w:val="00D038FD"/>
    <w:rsid w:val="00D0397B"/>
    <w:rsid w:val="00D03B33"/>
    <w:rsid w:val="00D03C1C"/>
    <w:rsid w:val="00D03DCE"/>
    <w:rsid w:val="00D03EB4"/>
    <w:rsid w:val="00D041D7"/>
    <w:rsid w:val="00D04308"/>
    <w:rsid w:val="00D04659"/>
    <w:rsid w:val="00D04841"/>
    <w:rsid w:val="00D04E90"/>
    <w:rsid w:val="00D05AC2"/>
    <w:rsid w:val="00D05F46"/>
    <w:rsid w:val="00D0651D"/>
    <w:rsid w:val="00D0666D"/>
    <w:rsid w:val="00D066F6"/>
    <w:rsid w:val="00D068C1"/>
    <w:rsid w:val="00D06AF8"/>
    <w:rsid w:val="00D06CCE"/>
    <w:rsid w:val="00D0779A"/>
    <w:rsid w:val="00D0783B"/>
    <w:rsid w:val="00D078C1"/>
    <w:rsid w:val="00D07949"/>
    <w:rsid w:val="00D10507"/>
    <w:rsid w:val="00D10931"/>
    <w:rsid w:val="00D10973"/>
    <w:rsid w:val="00D10BA6"/>
    <w:rsid w:val="00D10F56"/>
    <w:rsid w:val="00D111C5"/>
    <w:rsid w:val="00D116F3"/>
    <w:rsid w:val="00D11782"/>
    <w:rsid w:val="00D117CA"/>
    <w:rsid w:val="00D119B0"/>
    <w:rsid w:val="00D11A3A"/>
    <w:rsid w:val="00D11AC6"/>
    <w:rsid w:val="00D11B13"/>
    <w:rsid w:val="00D11CAD"/>
    <w:rsid w:val="00D12088"/>
    <w:rsid w:val="00D122B3"/>
    <w:rsid w:val="00D12779"/>
    <w:rsid w:val="00D127DB"/>
    <w:rsid w:val="00D12859"/>
    <w:rsid w:val="00D12C17"/>
    <w:rsid w:val="00D13101"/>
    <w:rsid w:val="00D1337B"/>
    <w:rsid w:val="00D1390C"/>
    <w:rsid w:val="00D13BD5"/>
    <w:rsid w:val="00D13BD6"/>
    <w:rsid w:val="00D13E68"/>
    <w:rsid w:val="00D13EA4"/>
    <w:rsid w:val="00D13EF9"/>
    <w:rsid w:val="00D1455C"/>
    <w:rsid w:val="00D14600"/>
    <w:rsid w:val="00D14B15"/>
    <w:rsid w:val="00D14C30"/>
    <w:rsid w:val="00D15281"/>
    <w:rsid w:val="00D1553E"/>
    <w:rsid w:val="00D15619"/>
    <w:rsid w:val="00D15623"/>
    <w:rsid w:val="00D15666"/>
    <w:rsid w:val="00D157C7"/>
    <w:rsid w:val="00D15B32"/>
    <w:rsid w:val="00D15E23"/>
    <w:rsid w:val="00D15F85"/>
    <w:rsid w:val="00D161AC"/>
    <w:rsid w:val="00D16755"/>
    <w:rsid w:val="00D16827"/>
    <w:rsid w:val="00D168A7"/>
    <w:rsid w:val="00D16C9F"/>
    <w:rsid w:val="00D17152"/>
    <w:rsid w:val="00D172ED"/>
    <w:rsid w:val="00D17317"/>
    <w:rsid w:val="00D1748F"/>
    <w:rsid w:val="00D176A2"/>
    <w:rsid w:val="00D1773D"/>
    <w:rsid w:val="00D17834"/>
    <w:rsid w:val="00D17865"/>
    <w:rsid w:val="00D17B66"/>
    <w:rsid w:val="00D17E18"/>
    <w:rsid w:val="00D2024A"/>
    <w:rsid w:val="00D20539"/>
    <w:rsid w:val="00D2079B"/>
    <w:rsid w:val="00D20C7E"/>
    <w:rsid w:val="00D20DAF"/>
    <w:rsid w:val="00D20DB0"/>
    <w:rsid w:val="00D20F94"/>
    <w:rsid w:val="00D212F4"/>
    <w:rsid w:val="00D21361"/>
    <w:rsid w:val="00D21391"/>
    <w:rsid w:val="00D21927"/>
    <w:rsid w:val="00D219D6"/>
    <w:rsid w:val="00D21AC1"/>
    <w:rsid w:val="00D21AF0"/>
    <w:rsid w:val="00D21CE2"/>
    <w:rsid w:val="00D21E40"/>
    <w:rsid w:val="00D22233"/>
    <w:rsid w:val="00D22236"/>
    <w:rsid w:val="00D22571"/>
    <w:rsid w:val="00D22777"/>
    <w:rsid w:val="00D22C95"/>
    <w:rsid w:val="00D2321E"/>
    <w:rsid w:val="00D232CB"/>
    <w:rsid w:val="00D23384"/>
    <w:rsid w:val="00D23583"/>
    <w:rsid w:val="00D23874"/>
    <w:rsid w:val="00D2388B"/>
    <w:rsid w:val="00D23BB8"/>
    <w:rsid w:val="00D23CD3"/>
    <w:rsid w:val="00D23E88"/>
    <w:rsid w:val="00D240B8"/>
    <w:rsid w:val="00D241AF"/>
    <w:rsid w:val="00D24282"/>
    <w:rsid w:val="00D24630"/>
    <w:rsid w:val="00D24844"/>
    <w:rsid w:val="00D24BE8"/>
    <w:rsid w:val="00D24D90"/>
    <w:rsid w:val="00D25089"/>
    <w:rsid w:val="00D2551A"/>
    <w:rsid w:val="00D256A6"/>
    <w:rsid w:val="00D25754"/>
    <w:rsid w:val="00D25785"/>
    <w:rsid w:val="00D25A56"/>
    <w:rsid w:val="00D25A7C"/>
    <w:rsid w:val="00D25D95"/>
    <w:rsid w:val="00D25DEA"/>
    <w:rsid w:val="00D26045"/>
    <w:rsid w:val="00D262B2"/>
    <w:rsid w:val="00D26999"/>
    <w:rsid w:val="00D26A46"/>
    <w:rsid w:val="00D26FCC"/>
    <w:rsid w:val="00D27066"/>
    <w:rsid w:val="00D270F4"/>
    <w:rsid w:val="00D27222"/>
    <w:rsid w:val="00D2772F"/>
    <w:rsid w:val="00D27856"/>
    <w:rsid w:val="00D27D75"/>
    <w:rsid w:val="00D27E8C"/>
    <w:rsid w:val="00D30097"/>
    <w:rsid w:val="00D302CE"/>
    <w:rsid w:val="00D306F1"/>
    <w:rsid w:val="00D306FE"/>
    <w:rsid w:val="00D30986"/>
    <w:rsid w:val="00D30E99"/>
    <w:rsid w:val="00D3110C"/>
    <w:rsid w:val="00D3114B"/>
    <w:rsid w:val="00D312D0"/>
    <w:rsid w:val="00D31552"/>
    <w:rsid w:val="00D31606"/>
    <w:rsid w:val="00D31736"/>
    <w:rsid w:val="00D31DC9"/>
    <w:rsid w:val="00D31EFD"/>
    <w:rsid w:val="00D31FF3"/>
    <w:rsid w:val="00D324F3"/>
    <w:rsid w:val="00D32695"/>
    <w:rsid w:val="00D32BCA"/>
    <w:rsid w:val="00D33015"/>
    <w:rsid w:val="00D3326B"/>
    <w:rsid w:val="00D3333F"/>
    <w:rsid w:val="00D3350B"/>
    <w:rsid w:val="00D33D07"/>
    <w:rsid w:val="00D33D9C"/>
    <w:rsid w:val="00D34647"/>
    <w:rsid w:val="00D34669"/>
    <w:rsid w:val="00D34B5B"/>
    <w:rsid w:val="00D34CBC"/>
    <w:rsid w:val="00D3508C"/>
    <w:rsid w:val="00D3519B"/>
    <w:rsid w:val="00D352FF"/>
    <w:rsid w:val="00D353AD"/>
    <w:rsid w:val="00D3551F"/>
    <w:rsid w:val="00D35A8C"/>
    <w:rsid w:val="00D35F30"/>
    <w:rsid w:val="00D3694E"/>
    <w:rsid w:val="00D36C3E"/>
    <w:rsid w:val="00D36CA8"/>
    <w:rsid w:val="00D36EFC"/>
    <w:rsid w:val="00D373BF"/>
    <w:rsid w:val="00D37586"/>
    <w:rsid w:val="00D375E2"/>
    <w:rsid w:val="00D37795"/>
    <w:rsid w:val="00D3792E"/>
    <w:rsid w:val="00D379E0"/>
    <w:rsid w:val="00D37CAB"/>
    <w:rsid w:val="00D37CBD"/>
    <w:rsid w:val="00D37D76"/>
    <w:rsid w:val="00D37FEC"/>
    <w:rsid w:val="00D4012C"/>
    <w:rsid w:val="00D4026B"/>
    <w:rsid w:val="00D402B6"/>
    <w:rsid w:val="00D403BA"/>
    <w:rsid w:val="00D4075C"/>
    <w:rsid w:val="00D40E81"/>
    <w:rsid w:val="00D41137"/>
    <w:rsid w:val="00D411E8"/>
    <w:rsid w:val="00D41291"/>
    <w:rsid w:val="00D41425"/>
    <w:rsid w:val="00D414EE"/>
    <w:rsid w:val="00D414F2"/>
    <w:rsid w:val="00D4178A"/>
    <w:rsid w:val="00D41D11"/>
    <w:rsid w:val="00D42008"/>
    <w:rsid w:val="00D422DE"/>
    <w:rsid w:val="00D42AD1"/>
    <w:rsid w:val="00D42B99"/>
    <w:rsid w:val="00D42DE9"/>
    <w:rsid w:val="00D42E4B"/>
    <w:rsid w:val="00D4326A"/>
    <w:rsid w:val="00D43460"/>
    <w:rsid w:val="00D43967"/>
    <w:rsid w:val="00D43B8A"/>
    <w:rsid w:val="00D43C44"/>
    <w:rsid w:val="00D44015"/>
    <w:rsid w:val="00D4430C"/>
    <w:rsid w:val="00D4480F"/>
    <w:rsid w:val="00D44936"/>
    <w:rsid w:val="00D44964"/>
    <w:rsid w:val="00D44C18"/>
    <w:rsid w:val="00D45335"/>
    <w:rsid w:val="00D4534E"/>
    <w:rsid w:val="00D453C0"/>
    <w:rsid w:val="00D4551E"/>
    <w:rsid w:val="00D4561D"/>
    <w:rsid w:val="00D45774"/>
    <w:rsid w:val="00D45BD2"/>
    <w:rsid w:val="00D45D82"/>
    <w:rsid w:val="00D46147"/>
    <w:rsid w:val="00D46164"/>
    <w:rsid w:val="00D46236"/>
    <w:rsid w:val="00D46265"/>
    <w:rsid w:val="00D462F4"/>
    <w:rsid w:val="00D46458"/>
    <w:rsid w:val="00D4672B"/>
    <w:rsid w:val="00D473E7"/>
    <w:rsid w:val="00D47472"/>
    <w:rsid w:val="00D47686"/>
    <w:rsid w:val="00D47792"/>
    <w:rsid w:val="00D47B67"/>
    <w:rsid w:val="00D47C75"/>
    <w:rsid w:val="00D47E30"/>
    <w:rsid w:val="00D5034F"/>
    <w:rsid w:val="00D508B9"/>
    <w:rsid w:val="00D50CD5"/>
    <w:rsid w:val="00D50D10"/>
    <w:rsid w:val="00D50E11"/>
    <w:rsid w:val="00D511D2"/>
    <w:rsid w:val="00D51280"/>
    <w:rsid w:val="00D51375"/>
    <w:rsid w:val="00D5143C"/>
    <w:rsid w:val="00D51520"/>
    <w:rsid w:val="00D519F3"/>
    <w:rsid w:val="00D52891"/>
    <w:rsid w:val="00D52B35"/>
    <w:rsid w:val="00D52EFA"/>
    <w:rsid w:val="00D5338C"/>
    <w:rsid w:val="00D535CE"/>
    <w:rsid w:val="00D535D9"/>
    <w:rsid w:val="00D538C3"/>
    <w:rsid w:val="00D53EB2"/>
    <w:rsid w:val="00D5420F"/>
    <w:rsid w:val="00D544C7"/>
    <w:rsid w:val="00D54D04"/>
    <w:rsid w:val="00D54E1E"/>
    <w:rsid w:val="00D5500A"/>
    <w:rsid w:val="00D5519B"/>
    <w:rsid w:val="00D55349"/>
    <w:rsid w:val="00D556B5"/>
    <w:rsid w:val="00D55708"/>
    <w:rsid w:val="00D5579F"/>
    <w:rsid w:val="00D557F6"/>
    <w:rsid w:val="00D55A89"/>
    <w:rsid w:val="00D55D22"/>
    <w:rsid w:val="00D55D6D"/>
    <w:rsid w:val="00D55F77"/>
    <w:rsid w:val="00D55FDE"/>
    <w:rsid w:val="00D563B2"/>
    <w:rsid w:val="00D564BD"/>
    <w:rsid w:val="00D565E3"/>
    <w:rsid w:val="00D567EF"/>
    <w:rsid w:val="00D56B24"/>
    <w:rsid w:val="00D56F36"/>
    <w:rsid w:val="00D56FFF"/>
    <w:rsid w:val="00D57287"/>
    <w:rsid w:val="00D57372"/>
    <w:rsid w:val="00D57BA6"/>
    <w:rsid w:val="00D57E1D"/>
    <w:rsid w:val="00D6036C"/>
    <w:rsid w:val="00D60A92"/>
    <w:rsid w:val="00D60E20"/>
    <w:rsid w:val="00D60F13"/>
    <w:rsid w:val="00D60FDD"/>
    <w:rsid w:val="00D61174"/>
    <w:rsid w:val="00D611E3"/>
    <w:rsid w:val="00D6128E"/>
    <w:rsid w:val="00D61A14"/>
    <w:rsid w:val="00D61A21"/>
    <w:rsid w:val="00D62041"/>
    <w:rsid w:val="00D62163"/>
    <w:rsid w:val="00D621F8"/>
    <w:rsid w:val="00D625B5"/>
    <w:rsid w:val="00D62611"/>
    <w:rsid w:val="00D62716"/>
    <w:rsid w:val="00D62FBC"/>
    <w:rsid w:val="00D6303F"/>
    <w:rsid w:val="00D630AE"/>
    <w:rsid w:val="00D634A3"/>
    <w:rsid w:val="00D6368C"/>
    <w:rsid w:val="00D63D02"/>
    <w:rsid w:val="00D63E1E"/>
    <w:rsid w:val="00D640C5"/>
    <w:rsid w:val="00D640D3"/>
    <w:rsid w:val="00D643A5"/>
    <w:rsid w:val="00D64602"/>
    <w:rsid w:val="00D64607"/>
    <w:rsid w:val="00D646E8"/>
    <w:rsid w:val="00D647B3"/>
    <w:rsid w:val="00D64871"/>
    <w:rsid w:val="00D64997"/>
    <w:rsid w:val="00D64EC0"/>
    <w:rsid w:val="00D64EE9"/>
    <w:rsid w:val="00D64FF9"/>
    <w:rsid w:val="00D65384"/>
    <w:rsid w:val="00D65497"/>
    <w:rsid w:val="00D654DA"/>
    <w:rsid w:val="00D655E4"/>
    <w:rsid w:val="00D658FA"/>
    <w:rsid w:val="00D65DE9"/>
    <w:rsid w:val="00D661F0"/>
    <w:rsid w:val="00D664D1"/>
    <w:rsid w:val="00D665C1"/>
    <w:rsid w:val="00D66C0A"/>
    <w:rsid w:val="00D676E5"/>
    <w:rsid w:val="00D6782F"/>
    <w:rsid w:val="00D679B5"/>
    <w:rsid w:val="00D67ADB"/>
    <w:rsid w:val="00D70141"/>
    <w:rsid w:val="00D7019F"/>
    <w:rsid w:val="00D7029F"/>
    <w:rsid w:val="00D703A9"/>
    <w:rsid w:val="00D7060B"/>
    <w:rsid w:val="00D70E57"/>
    <w:rsid w:val="00D70F7B"/>
    <w:rsid w:val="00D70FA4"/>
    <w:rsid w:val="00D71808"/>
    <w:rsid w:val="00D7182E"/>
    <w:rsid w:val="00D71D52"/>
    <w:rsid w:val="00D71DDF"/>
    <w:rsid w:val="00D72044"/>
    <w:rsid w:val="00D72106"/>
    <w:rsid w:val="00D722F5"/>
    <w:rsid w:val="00D723B3"/>
    <w:rsid w:val="00D726DC"/>
    <w:rsid w:val="00D72977"/>
    <w:rsid w:val="00D72F76"/>
    <w:rsid w:val="00D72FAB"/>
    <w:rsid w:val="00D7312A"/>
    <w:rsid w:val="00D7323B"/>
    <w:rsid w:val="00D73552"/>
    <w:rsid w:val="00D738A4"/>
    <w:rsid w:val="00D73C61"/>
    <w:rsid w:val="00D73D4E"/>
    <w:rsid w:val="00D73D9C"/>
    <w:rsid w:val="00D74108"/>
    <w:rsid w:val="00D741FF"/>
    <w:rsid w:val="00D74377"/>
    <w:rsid w:val="00D744A8"/>
    <w:rsid w:val="00D7468D"/>
    <w:rsid w:val="00D74877"/>
    <w:rsid w:val="00D74B01"/>
    <w:rsid w:val="00D74C88"/>
    <w:rsid w:val="00D74F96"/>
    <w:rsid w:val="00D752EB"/>
    <w:rsid w:val="00D75415"/>
    <w:rsid w:val="00D7560F"/>
    <w:rsid w:val="00D756D4"/>
    <w:rsid w:val="00D75872"/>
    <w:rsid w:val="00D758A4"/>
    <w:rsid w:val="00D7598D"/>
    <w:rsid w:val="00D75A53"/>
    <w:rsid w:val="00D75D33"/>
    <w:rsid w:val="00D76118"/>
    <w:rsid w:val="00D7621D"/>
    <w:rsid w:val="00D76654"/>
    <w:rsid w:val="00D76E72"/>
    <w:rsid w:val="00D77AE3"/>
    <w:rsid w:val="00D8010A"/>
    <w:rsid w:val="00D8016F"/>
    <w:rsid w:val="00D80504"/>
    <w:rsid w:val="00D80626"/>
    <w:rsid w:val="00D807C1"/>
    <w:rsid w:val="00D80954"/>
    <w:rsid w:val="00D809D8"/>
    <w:rsid w:val="00D80AE4"/>
    <w:rsid w:val="00D80AFC"/>
    <w:rsid w:val="00D80B0B"/>
    <w:rsid w:val="00D80D8B"/>
    <w:rsid w:val="00D80EF3"/>
    <w:rsid w:val="00D811CC"/>
    <w:rsid w:val="00D812FA"/>
    <w:rsid w:val="00D813AD"/>
    <w:rsid w:val="00D81589"/>
    <w:rsid w:val="00D8171D"/>
    <w:rsid w:val="00D8181D"/>
    <w:rsid w:val="00D818D8"/>
    <w:rsid w:val="00D81C40"/>
    <w:rsid w:val="00D82227"/>
    <w:rsid w:val="00D82342"/>
    <w:rsid w:val="00D824CD"/>
    <w:rsid w:val="00D82D8E"/>
    <w:rsid w:val="00D82F07"/>
    <w:rsid w:val="00D82F6F"/>
    <w:rsid w:val="00D83366"/>
    <w:rsid w:val="00D83A50"/>
    <w:rsid w:val="00D83BA3"/>
    <w:rsid w:val="00D83CF5"/>
    <w:rsid w:val="00D83DF1"/>
    <w:rsid w:val="00D83E39"/>
    <w:rsid w:val="00D8446F"/>
    <w:rsid w:val="00D847F7"/>
    <w:rsid w:val="00D848ED"/>
    <w:rsid w:val="00D84AB6"/>
    <w:rsid w:val="00D84E75"/>
    <w:rsid w:val="00D850CA"/>
    <w:rsid w:val="00D8519E"/>
    <w:rsid w:val="00D8521C"/>
    <w:rsid w:val="00D853BF"/>
    <w:rsid w:val="00D8618D"/>
    <w:rsid w:val="00D861D0"/>
    <w:rsid w:val="00D86288"/>
    <w:rsid w:val="00D86301"/>
    <w:rsid w:val="00D86579"/>
    <w:rsid w:val="00D866C4"/>
    <w:rsid w:val="00D866DE"/>
    <w:rsid w:val="00D8670C"/>
    <w:rsid w:val="00D867F8"/>
    <w:rsid w:val="00D86814"/>
    <w:rsid w:val="00D869DC"/>
    <w:rsid w:val="00D86A32"/>
    <w:rsid w:val="00D86A80"/>
    <w:rsid w:val="00D86B28"/>
    <w:rsid w:val="00D86C3C"/>
    <w:rsid w:val="00D86F2E"/>
    <w:rsid w:val="00D8707E"/>
    <w:rsid w:val="00D874FE"/>
    <w:rsid w:val="00D87819"/>
    <w:rsid w:val="00D878C8"/>
    <w:rsid w:val="00D87C73"/>
    <w:rsid w:val="00D87D76"/>
    <w:rsid w:val="00D9032B"/>
    <w:rsid w:val="00D90560"/>
    <w:rsid w:val="00D912E6"/>
    <w:rsid w:val="00D91ACB"/>
    <w:rsid w:val="00D924FB"/>
    <w:rsid w:val="00D927B4"/>
    <w:rsid w:val="00D929FF"/>
    <w:rsid w:val="00D92BB2"/>
    <w:rsid w:val="00D93098"/>
    <w:rsid w:val="00D9328E"/>
    <w:rsid w:val="00D93308"/>
    <w:rsid w:val="00D93C01"/>
    <w:rsid w:val="00D93F66"/>
    <w:rsid w:val="00D93F9B"/>
    <w:rsid w:val="00D942F1"/>
    <w:rsid w:val="00D945F4"/>
    <w:rsid w:val="00D9484B"/>
    <w:rsid w:val="00D949BA"/>
    <w:rsid w:val="00D94D87"/>
    <w:rsid w:val="00D94FA1"/>
    <w:rsid w:val="00D9510F"/>
    <w:rsid w:val="00D95162"/>
    <w:rsid w:val="00D952B7"/>
    <w:rsid w:val="00D95593"/>
    <w:rsid w:val="00D958D3"/>
    <w:rsid w:val="00D95A56"/>
    <w:rsid w:val="00D95AA6"/>
    <w:rsid w:val="00D95BA6"/>
    <w:rsid w:val="00D96079"/>
    <w:rsid w:val="00D962C7"/>
    <w:rsid w:val="00D9644C"/>
    <w:rsid w:val="00D9682E"/>
    <w:rsid w:val="00D9696E"/>
    <w:rsid w:val="00D969CE"/>
    <w:rsid w:val="00D96A5D"/>
    <w:rsid w:val="00D96B67"/>
    <w:rsid w:val="00D96BF5"/>
    <w:rsid w:val="00D96C9F"/>
    <w:rsid w:val="00D96F0C"/>
    <w:rsid w:val="00D97052"/>
    <w:rsid w:val="00D97351"/>
    <w:rsid w:val="00D973A6"/>
    <w:rsid w:val="00D975B5"/>
    <w:rsid w:val="00D97668"/>
    <w:rsid w:val="00D97A3E"/>
    <w:rsid w:val="00D97CD1"/>
    <w:rsid w:val="00D97D67"/>
    <w:rsid w:val="00DA09E4"/>
    <w:rsid w:val="00DA0AB3"/>
    <w:rsid w:val="00DA0B1B"/>
    <w:rsid w:val="00DA0C19"/>
    <w:rsid w:val="00DA0C49"/>
    <w:rsid w:val="00DA11B8"/>
    <w:rsid w:val="00DA13D0"/>
    <w:rsid w:val="00DA165F"/>
    <w:rsid w:val="00DA1787"/>
    <w:rsid w:val="00DA1A69"/>
    <w:rsid w:val="00DA1AC7"/>
    <w:rsid w:val="00DA1C78"/>
    <w:rsid w:val="00DA1CF3"/>
    <w:rsid w:val="00DA1DA4"/>
    <w:rsid w:val="00DA1F2E"/>
    <w:rsid w:val="00DA2164"/>
    <w:rsid w:val="00DA29DE"/>
    <w:rsid w:val="00DA2A83"/>
    <w:rsid w:val="00DA2C90"/>
    <w:rsid w:val="00DA2E78"/>
    <w:rsid w:val="00DA2E93"/>
    <w:rsid w:val="00DA2F93"/>
    <w:rsid w:val="00DA35FF"/>
    <w:rsid w:val="00DA38C2"/>
    <w:rsid w:val="00DA3C7E"/>
    <w:rsid w:val="00DA3C81"/>
    <w:rsid w:val="00DA3D65"/>
    <w:rsid w:val="00DA3D7C"/>
    <w:rsid w:val="00DA3F00"/>
    <w:rsid w:val="00DA40E3"/>
    <w:rsid w:val="00DA433B"/>
    <w:rsid w:val="00DA44A4"/>
    <w:rsid w:val="00DA44EB"/>
    <w:rsid w:val="00DA45F1"/>
    <w:rsid w:val="00DA465C"/>
    <w:rsid w:val="00DA46CB"/>
    <w:rsid w:val="00DA47C5"/>
    <w:rsid w:val="00DA499B"/>
    <w:rsid w:val="00DA4B7D"/>
    <w:rsid w:val="00DA4C01"/>
    <w:rsid w:val="00DA4C85"/>
    <w:rsid w:val="00DA52A6"/>
    <w:rsid w:val="00DA54CF"/>
    <w:rsid w:val="00DA5515"/>
    <w:rsid w:val="00DA555A"/>
    <w:rsid w:val="00DA5648"/>
    <w:rsid w:val="00DA56C5"/>
    <w:rsid w:val="00DA5824"/>
    <w:rsid w:val="00DA5847"/>
    <w:rsid w:val="00DA59E3"/>
    <w:rsid w:val="00DA65AE"/>
    <w:rsid w:val="00DA6750"/>
    <w:rsid w:val="00DA686E"/>
    <w:rsid w:val="00DA6870"/>
    <w:rsid w:val="00DA68C2"/>
    <w:rsid w:val="00DA6946"/>
    <w:rsid w:val="00DA6BF4"/>
    <w:rsid w:val="00DA74F1"/>
    <w:rsid w:val="00DA7603"/>
    <w:rsid w:val="00DA7610"/>
    <w:rsid w:val="00DA7788"/>
    <w:rsid w:val="00DA7FD3"/>
    <w:rsid w:val="00DB014A"/>
    <w:rsid w:val="00DB047F"/>
    <w:rsid w:val="00DB04E9"/>
    <w:rsid w:val="00DB05B6"/>
    <w:rsid w:val="00DB068E"/>
    <w:rsid w:val="00DB0ACC"/>
    <w:rsid w:val="00DB0D16"/>
    <w:rsid w:val="00DB1137"/>
    <w:rsid w:val="00DB1366"/>
    <w:rsid w:val="00DB1444"/>
    <w:rsid w:val="00DB1A0E"/>
    <w:rsid w:val="00DB1D07"/>
    <w:rsid w:val="00DB20EF"/>
    <w:rsid w:val="00DB22BD"/>
    <w:rsid w:val="00DB2346"/>
    <w:rsid w:val="00DB2AA9"/>
    <w:rsid w:val="00DB2BA5"/>
    <w:rsid w:val="00DB2F42"/>
    <w:rsid w:val="00DB2FF3"/>
    <w:rsid w:val="00DB33D8"/>
    <w:rsid w:val="00DB341B"/>
    <w:rsid w:val="00DB3435"/>
    <w:rsid w:val="00DB356C"/>
    <w:rsid w:val="00DB3FA2"/>
    <w:rsid w:val="00DB4037"/>
    <w:rsid w:val="00DB4395"/>
    <w:rsid w:val="00DB46D1"/>
    <w:rsid w:val="00DB483D"/>
    <w:rsid w:val="00DB5067"/>
    <w:rsid w:val="00DB563A"/>
    <w:rsid w:val="00DB5EB4"/>
    <w:rsid w:val="00DB62D0"/>
    <w:rsid w:val="00DB67BB"/>
    <w:rsid w:val="00DB6862"/>
    <w:rsid w:val="00DB6A8D"/>
    <w:rsid w:val="00DB6BC7"/>
    <w:rsid w:val="00DB6E8C"/>
    <w:rsid w:val="00DB6F41"/>
    <w:rsid w:val="00DB7072"/>
    <w:rsid w:val="00DB7462"/>
    <w:rsid w:val="00DB76C3"/>
    <w:rsid w:val="00DB77F8"/>
    <w:rsid w:val="00DB7AA6"/>
    <w:rsid w:val="00DB7D83"/>
    <w:rsid w:val="00DB7EAC"/>
    <w:rsid w:val="00DB7F25"/>
    <w:rsid w:val="00DB7F4C"/>
    <w:rsid w:val="00DB7FC2"/>
    <w:rsid w:val="00DC0488"/>
    <w:rsid w:val="00DC06BD"/>
    <w:rsid w:val="00DC0702"/>
    <w:rsid w:val="00DC0904"/>
    <w:rsid w:val="00DC0C08"/>
    <w:rsid w:val="00DC0C18"/>
    <w:rsid w:val="00DC0C87"/>
    <w:rsid w:val="00DC0EC7"/>
    <w:rsid w:val="00DC10C6"/>
    <w:rsid w:val="00DC10F5"/>
    <w:rsid w:val="00DC14E8"/>
    <w:rsid w:val="00DC1CC8"/>
    <w:rsid w:val="00DC25B8"/>
    <w:rsid w:val="00DC25CD"/>
    <w:rsid w:val="00DC2A2B"/>
    <w:rsid w:val="00DC2B01"/>
    <w:rsid w:val="00DC30F4"/>
    <w:rsid w:val="00DC320A"/>
    <w:rsid w:val="00DC3434"/>
    <w:rsid w:val="00DC3667"/>
    <w:rsid w:val="00DC3683"/>
    <w:rsid w:val="00DC3992"/>
    <w:rsid w:val="00DC3A69"/>
    <w:rsid w:val="00DC3B69"/>
    <w:rsid w:val="00DC4691"/>
    <w:rsid w:val="00DC499A"/>
    <w:rsid w:val="00DC4BE0"/>
    <w:rsid w:val="00DC4DB4"/>
    <w:rsid w:val="00DC4F31"/>
    <w:rsid w:val="00DC508B"/>
    <w:rsid w:val="00DC5168"/>
    <w:rsid w:val="00DC529C"/>
    <w:rsid w:val="00DC535D"/>
    <w:rsid w:val="00DC5C13"/>
    <w:rsid w:val="00DC5CD6"/>
    <w:rsid w:val="00DC5E3E"/>
    <w:rsid w:val="00DC605C"/>
    <w:rsid w:val="00DC613F"/>
    <w:rsid w:val="00DC63B0"/>
    <w:rsid w:val="00DC66A4"/>
    <w:rsid w:val="00DC6806"/>
    <w:rsid w:val="00DC7211"/>
    <w:rsid w:val="00DC721F"/>
    <w:rsid w:val="00DC7328"/>
    <w:rsid w:val="00DC73BC"/>
    <w:rsid w:val="00DC752A"/>
    <w:rsid w:val="00DC77F9"/>
    <w:rsid w:val="00DD05B2"/>
    <w:rsid w:val="00DD07DB"/>
    <w:rsid w:val="00DD0821"/>
    <w:rsid w:val="00DD097F"/>
    <w:rsid w:val="00DD09E3"/>
    <w:rsid w:val="00DD0AD5"/>
    <w:rsid w:val="00DD0C86"/>
    <w:rsid w:val="00DD0E5D"/>
    <w:rsid w:val="00DD1089"/>
    <w:rsid w:val="00DD135C"/>
    <w:rsid w:val="00DD160D"/>
    <w:rsid w:val="00DD1684"/>
    <w:rsid w:val="00DD1A79"/>
    <w:rsid w:val="00DD1BDE"/>
    <w:rsid w:val="00DD1D76"/>
    <w:rsid w:val="00DD1F3C"/>
    <w:rsid w:val="00DD206E"/>
    <w:rsid w:val="00DD266D"/>
    <w:rsid w:val="00DD2860"/>
    <w:rsid w:val="00DD29FA"/>
    <w:rsid w:val="00DD3152"/>
    <w:rsid w:val="00DD32B4"/>
    <w:rsid w:val="00DD343C"/>
    <w:rsid w:val="00DD3A28"/>
    <w:rsid w:val="00DD3A92"/>
    <w:rsid w:val="00DD3B42"/>
    <w:rsid w:val="00DD3F0C"/>
    <w:rsid w:val="00DD41FC"/>
    <w:rsid w:val="00DD424B"/>
    <w:rsid w:val="00DD4381"/>
    <w:rsid w:val="00DD44D4"/>
    <w:rsid w:val="00DD4686"/>
    <w:rsid w:val="00DD4914"/>
    <w:rsid w:val="00DD492E"/>
    <w:rsid w:val="00DD497D"/>
    <w:rsid w:val="00DD49A9"/>
    <w:rsid w:val="00DD4BB0"/>
    <w:rsid w:val="00DD4D3A"/>
    <w:rsid w:val="00DD4F40"/>
    <w:rsid w:val="00DD5264"/>
    <w:rsid w:val="00DD580C"/>
    <w:rsid w:val="00DD593E"/>
    <w:rsid w:val="00DD5F29"/>
    <w:rsid w:val="00DD630B"/>
    <w:rsid w:val="00DD646A"/>
    <w:rsid w:val="00DD6722"/>
    <w:rsid w:val="00DD67EE"/>
    <w:rsid w:val="00DD684C"/>
    <w:rsid w:val="00DD6A2C"/>
    <w:rsid w:val="00DD6AC6"/>
    <w:rsid w:val="00DD6B46"/>
    <w:rsid w:val="00DD6D7D"/>
    <w:rsid w:val="00DD6DD8"/>
    <w:rsid w:val="00DD70AC"/>
    <w:rsid w:val="00DD7507"/>
    <w:rsid w:val="00DD7A47"/>
    <w:rsid w:val="00DD7A91"/>
    <w:rsid w:val="00DD7B65"/>
    <w:rsid w:val="00DD7CE2"/>
    <w:rsid w:val="00DE0013"/>
    <w:rsid w:val="00DE09EE"/>
    <w:rsid w:val="00DE09FE"/>
    <w:rsid w:val="00DE0F45"/>
    <w:rsid w:val="00DE10DF"/>
    <w:rsid w:val="00DE12B5"/>
    <w:rsid w:val="00DE12F0"/>
    <w:rsid w:val="00DE1492"/>
    <w:rsid w:val="00DE1558"/>
    <w:rsid w:val="00DE17AB"/>
    <w:rsid w:val="00DE17FA"/>
    <w:rsid w:val="00DE190E"/>
    <w:rsid w:val="00DE19EE"/>
    <w:rsid w:val="00DE1A22"/>
    <w:rsid w:val="00DE1A9E"/>
    <w:rsid w:val="00DE1DAE"/>
    <w:rsid w:val="00DE1E33"/>
    <w:rsid w:val="00DE2011"/>
    <w:rsid w:val="00DE2136"/>
    <w:rsid w:val="00DE248C"/>
    <w:rsid w:val="00DE2728"/>
    <w:rsid w:val="00DE295D"/>
    <w:rsid w:val="00DE29A3"/>
    <w:rsid w:val="00DE29DD"/>
    <w:rsid w:val="00DE2B93"/>
    <w:rsid w:val="00DE2C2D"/>
    <w:rsid w:val="00DE2DB5"/>
    <w:rsid w:val="00DE2EBC"/>
    <w:rsid w:val="00DE3021"/>
    <w:rsid w:val="00DE31B4"/>
    <w:rsid w:val="00DE3286"/>
    <w:rsid w:val="00DE3392"/>
    <w:rsid w:val="00DE3C54"/>
    <w:rsid w:val="00DE43F3"/>
    <w:rsid w:val="00DE4454"/>
    <w:rsid w:val="00DE4851"/>
    <w:rsid w:val="00DE48A1"/>
    <w:rsid w:val="00DE48F2"/>
    <w:rsid w:val="00DE4A41"/>
    <w:rsid w:val="00DE4C5E"/>
    <w:rsid w:val="00DE4F5A"/>
    <w:rsid w:val="00DE5259"/>
    <w:rsid w:val="00DE5289"/>
    <w:rsid w:val="00DE5CDE"/>
    <w:rsid w:val="00DE5E01"/>
    <w:rsid w:val="00DE6692"/>
    <w:rsid w:val="00DE67E3"/>
    <w:rsid w:val="00DE6B19"/>
    <w:rsid w:val="00DE6DE8"/>
    <w:rsid w:val="00DE749D"/>
    <w:rsid w:val="00DE78F7"/>
    <w:rsid w:val="00DE7B7F"/>
    <w:rsid w:val="00DE7B83"/>
    <w:rsid w:val="00DE7CE1"/>
    <w:rsid w:val="00DE7EAB"/>
    <w:rsid w:val="00DF013B"/>
    <w:rsid w:val="00DF017E"/>
    <w:rsid w:val="00DF0784"/>
    <w:rsid w:val="00DF1309"/>
    <w:rsid w:val="00DF19BB"/>
    <w:rsid w:val="00DF1D99"/>
    <w:rsid w:val="00DF1F56"/>
    <w:rsid w:val="00DF2042"/>
    <w:rsid w:val="00DF2097"/>
    <w:rsid w:val="00DF21C2"/>
    <w:rsid w:val="00DF23B0"/>
    <w:rsid w:val="00DF2EA7"/>
    <w:rsid w:val="00DF3067"/>
    <w:rsid w:val="00DF313C"/>
    <w:rsid w:val="00DF31B3"/>
    <w:rsid w:val="00DF3D77"/>
    <w:rsid w:val="00DF3EAB"/>
    <w:rsid w:val="00DF3F8A"/>
    <w:rsid w:val="00DF404B"/>
    <w:rsid w:val="00DF444C"/>
    <w:rsid w:val="00DF4689"/>
    <w:rsid w:val="00DF4B74"/>
    <w:rsid w:val="00DF4C92"/>
    <w:rsid w:val="00DF4E76"/>
    <w:rsid w:val="00DF4FE9"/>
    <w:rsid w:val="00DF5191"/>
    <w:rsid w:val="00DF51B2"/>
    <w:rsid w:val="00DF51B3"/>
    <w:rsid w:val="00DF5333"/>
    <w:rsid w:val="00DF5350"/>
    <w:rsid w:val="00DF5531"/>
    <w:rsid w:val="00DF55BC"/>
    <w:rsid w:val="00DF5995"/>
    <w:rsid w:val="00DF5DFF"/>
    <w:rsid w:val="00DF5FFC"/>
    <w:rsid w:val="00DF6300"/>
    <w:rsid w:val="00DF6309"/>
    <w:rsid w:val="00DF63CF"/>
    <w:rsid w:val="00DF649B"/>
    <w:rsid w:val="00DF655C"/>
    <w:rsid w:val="00DF6F5D"/>
    <w:rsid w:val="00DF75D1"/>
    <w:rsid w:val="00DF76AF"/>
    <w:rsid w:val="00DF7BD3"/>
    <w:rsid w:val="00DF7CA0"/>
    <w:rsid w:val="00DF7E3E"/>
    <w:rsid w:val="00E001BD"/>
    <w:rsid w:val="00E0026D"/>
    <w:rsid w:val="00E008BF"/>
    <w:rsid w:val="00E008D7"/>
    <w:rsid w:val="00E00909"/>
    <w:rsid w:val="00E0097D"/>
    <w:rsid w:val="00E009C6"/>
    <w:rsid w:val="00E00C69"/>
    <w:rsid w:val="00E00EC6"/>
    <w:rsid w:val="00E0105C"/>
    <w:rsid w:val="00E012DD"/>
    <w:rsid w:val="00E012E2"/>
    <w:rsid w:val="00E01351"/>
    <w:rsid w:val="00E013BE"/>
    <w:rsid w:val="00E01641"/>
    <w:rsid w:val="00E016D0"/>
    <w:rsid w:val="00E0174A"/>
    <w:rsid w:val="00E018DC"/>
    <w:rsid w:val="00E01960"/>
    <w:rsid w:val="00E01A2B"/>
    <w:rsid w:val="00E01D73"/>
    <w:rsid w:val="00E01DF2"/>
    <w:rsid w:val="00E01F0B"/>
    <w:rsid w:val="00E0241E"/>
    <w:rsid w:val="00E025E4"/>
    <w:rsid w:val="00E02846"/>
    <w:rsid w:val="00E02AA5"/>
    <w:rsid w:val="00E02CA2"/>
    <w:rsid w:val="00E02CF5"/>
    <w:rsid w:val="00E02F3A"/>
    <w:rsid w:val="00E0301D"/>
    <w:rsid w:val="00E0327E"/>
    <w:rsid w:val="00E03470"/>
    <w:rsid w:val="00E03569"/>
    <w:rsid w:val="00E03A96"/>
    <w:rsid w:val="00E03D9F"/>
    <w:rsid w:val="00E04341"/>
    <w:rsid w:val="00E04397"/>
    <w:rsid w:val="00E04510"/>
    <w:rsid w:val="00E04612"/>
    <w:rsid w:val="00E049D5"/>
    <w:rsid w:val="00E04A80"/>
    <w:rsid w:val="00E04C8D"/>
    <w:rsid w:val="00E04E86"/>
    <w:rsid w:val="00E04EA6"/>
    <w:rsid w:val="00E04F38"/>
    <w:rsid w:val="00E05127"/>
    <w:rsid w:val="00E05132"/>
    <w:rsid w:val="00E052A5"/>
    <w:rsid w:val="00E05496"/>
    <w:rsid w:val="00E05531"/>
    <w:rsid w:val="00E05BF3"/>
    <w:rsid w:val="00E06033"/>
    <w:rsid w:val="00E06745"/>
    <w:rsid w:val="00E06752"/>
    <w:rsid w:val="00E0693D"/>
    <w:rsid w:val="00E0694E"/>
    <w:rsid w:val="00E06A64"/>
    <w:rsid w:val="00E06E98"/>
    <w:rsid w:val="00E06EAE"/>
    <w:rsid w:val="00E071E1"/>
    <w:rsid w:val="00E0762F"/>
    <w:rsid w:val="00E07A1C"/>
    <w:rsid w:val="00E07AB0"/>
    <w:rsid w:val="00E07AF3"/>
    <w:rsid w:val="00E07B01"/>
    <w:rsid w:val="00E07D64"/>
    <w:rsid w:val="00E07DAD"/>
    <w:rsid w:val="00E07E29"/>
    <w:rsid w:val="00E07EA4"/>
    <w:rsid w:val="00E1023F"/>
    <w:rsid w:val="00E103DE"/>
    <w:rsid w:val="00E10844"/>
    <w:rsid w:val="00E108DD"/>
    <w:rsid w:val="00E10F10"/>
    <w:rsid w:val="00E10F23"/>
    <w:rsid w:val="00E11324"/>
    <w:rsid w:val="00E1150D"/>
    <w:rsid w:val="00E11D8F"/>
    <w:rsid w:val="00E11EFC"/>
    <w:rsid w:val="00E11F6F"/>
    <w:rsid w:val="00E12472"/>
    <w:rsid w:val="00E12A22"/>
    <w:rsid w:val="00E12A4C"/>
    <w:rsid w:val="00E12B21"/>
    <w:rsid w:val="00E12DB2"/>
    <w:rsid w:val="00E130E0"/>
    <w:rsid w:val="00E13499"/>
    <w:rsid w:val="00E134B2"/>
    <w:rsid w:val="00E138D0"/>
    <w:rsid w:val="00E13B4A"/>
    <w:rsid w:val="00E13CC2"/>
    <w:rsid w:val="00E13D51"/>
    <w:rsid w:val="00E13E66"/>
    <w:rsid w:val="00E1407E"/>
    <w:rsid w:val="00E14110"/>
    <w:rsid w:val="00E141A4"/>
    <w:rsid w:val="00E143F1"/>
    <w:rsid w:val="00E14855"/>
    <w:rsid w:val="00E14ED4"/>
    <w:rsid w:val="00E1538C"/>
    <w:rsid w:val="00E153C5"/>
    <w:rsid w:val="00E15411"/>
    <w:rsid w:val="00E157A7"/>
    <w:rsid w:val="00E15A7F"/>
    <w:rsid w:val="00E164A9"/>
    <w:rsid w:val="00E167DE"/>
    <w:rsid w:val="00E16BC3"/>
    <w:rsid w:val="00E16EAF"/>
    <w:rsid w:val="00E16EDA"/>
    <w:rsid w:val="00E16F27"/>
    <w:rsid w:val="00E173D1"/>
    <w:rsid w:val="00E17741"/>
    <w:rsid w:val="00E17888"/>
    <w:rsid w:val="00E1795B"/>
    <w:rsid w:val="00E17A45"/>
    <w:rsid w:val="00E17A4B"/>
    <w:rsid w:val="00E17B10"/>
    <w:rsid w:val="00E17B5C"/>
    <w:rsid w:val="00E17C98"/>
    <w:rsid w:val="00E17DAB"/>
    <w:rsid w:val="00E17DEE"/>
    <w:rsid w:val="00E20312"/>
    <w:rsid w:val="00E20497"/>
    <w:rsid w:val="00E204D8"/>
    <w:rsid w:val="00E20EB0"/>
    <w:rsid w:val="00E2129A"/>
    <w:rsid w:val="00E216A7"/>
    <w:rsid w:val="00E21756"/>
    <w:rsid w:val="00E2175C"/>
    <w:rsid w:val="00E21AA1"/>
    <w:rsid w:val="00E21C49"/>
    <w:rsid w:val="00E21CB9"/>
    <w:rsid w:val="00E21EAA"/>
    <w:rsid w:val="00E21ECC"/>
    <w:rsid w:val="00E220A3"/>
    <w:rsid w:val="00E22153"/>
    <w:rsid w:val="00E224AC"/>
    <w:rsid w:val="00E226F1"/>
    <w:rsid w:val="00E229A8"/>
    <w:rsid w:val="00E22C16"/>
    <w:rsid w:val="00E23418"/>
    <w:rsid w:val="00E23531"/>
    <w:rsid w:val="00E238B3"/>
    <w:rsid w:val="00E23F5F"/>
    <w:rsid w:val="00E24039"/>
    <w:rsid w:val="00E2475B"/>
    <w:rsid w:val="00E24917"/>
    <w:rsid w:val="00E24D23"/>
    <w:rsid w:val="00E24DF6"/>
    <w:rsid w:val="00E24F66"/>
    <w:rsid w:val="00E2530E"/>
    <w:rsid w:val="00E25494"/>
    <w:rsid w:val="00E25B26"/>
    <w:rsid w:val="00E25E86"/>
    <w:rsid w:val="00E25FF1"/>
    <w:rsid w:val="00E26054"/>
    <w:rsid w:val="00E261D6"/>
    <w:rsid w:val="00E26A2B"/>
    <w:rsid w:val="00E26ADA"/>
    <w:rsid w:val="00E26B19"/>
    <w:rsid w:val="00E26B2E"/>
    <w:rsid w:val="00E26DC9"/>
    <w:rsid w:val="00E26E7A"/>
    <w:rsid w:val="00E26EC6"/>
    <w:rsid w:val="00E274BD"/>
    <w:rsid w:val="00E27682"/>
    <w:rsid w:val="00E27840"/>
    <w:rsid w:val="00E279A8"/>
    <w:rsid w:val="00E27F21"/>
    <w:rsid w:val="00E30285"/>
    <w:rsid w:val="00E3029A"/>
    <w:rsid w:val="00E3033A"/>
    <w:rsid w:val="00E3037E"/>
    <w:rsid w:val="00E3057C"/>
    <w:rsid w:val="00E30FF5"/>
    <w:rsid w:val="00E31167"/>
    <w:rsid w:val="00E31230"/>
    <w:rsid w:val="00E31328"/>
    <w:rsid w:val="00E31377"/>
    <w:rsid w:val="00E313C6"/>
    <w:rsid w:val="00E3146B"/>
    <w:rsid w:val="00E31599"/>
    <w:rsid w:val="00E31770"/>
    <w:rsid w:val="00E317B5"/>
    <w:rsid w:val="00E31ADE"/>
    <w:rsid w:val="00E31E32"/>
    <w:rsid w:val="00E31EB0"/>
    <w:rsid w:val="00E324D7"/>
    <w:rsid w:val="00E32619"/>
    <w:rsid w:val="00E326C0"/>
    <w:rsid w:val="00E32814"/>
    <w:rsid w:val="00E32CCA"/>
    <w:rsid w:val="00E33053"/>
    <w:rsid w:val="00E33162"/>
    <w:rsid w:val="00E33477"/>
    <w:rsid w:val="00E334F3"/>
    <w:rsid w:val="00E33C43"/>
    <w:rsid w:val="00E33E20"/>
    <w:rsid w:val="00E341F9"/>
    <w:rsid w:val="00E3422A"/>
    <w:rsid w:val="00E3431B"/>
    <w:rsid w:val="00E3441E"/>
    <w:rsid w:val="00E346A1"/>
    <w:rsid w:val="00E34BE0"/>
    <w:rsid w:val="00E34D34"/>
    <w:rsid w:val="00E34D7B"/>
    <w:rsid w:val="00E34D84"/>
    <w:rsid w:val="00E34EFB"/>
    <w:rsid w:val="00E35982"/>
    <w:rsid w:val="00E35D32"/>
    <w:rsid w:val="00E3614A"/>
    <w:rsid w:val="00E363BD"/>
    <w:rsid w:val="00E36406"/>
    <w:rsid w:val="00E3643F"/>
    <w:rsid w:val="00E368F3"/>
    <w:rsid w:val="00E36F41"/>
    <w:rsid w:val="00E3718B"/>
    <w:rsid w:val="00E3733D"/>
    <w:rsid w:val="00E373B0"/>
    <w:rsid w:val="00E3755D"/>
    <w:rsid w:val="00E3764D"/>
    <w:rsid w:val="00E37A63"/>
    <w:rsid w:val="00E37DC3"/>
    <w:rsid w:val="00E37ED8"/>
    <w:rsid w:val="00E404B4"/>
    <w:rsid w:val="00E4071A"/>
    <w:rsid w:val="00E407EC"/>
    <w:rsid w:val="00E40886"/>
    <w:rsid w:val="00E40A4B"/>
    <w:rsid w:val="00E40D78"/>
    <w:rsid w:val="00E41152"/>
    <w:rsid w:val="00E41492"/>
    <w:rsid w:val="00E417C3"/>
    <w:rsid w:val="00E418F9"/>
    <w:rsid w:val="00E419F4"/>
    <w:rsid w:val="00E41A1F"/>
    <w:rsid w:val="00E4222B"/>
    <w:rsid w:val="00E423C0"/>
    <w:rsid w:val="00E428D8"/>
    <w:rsid w:val="00E4296C"/>
    <w:rsid w:val="00E42A70"/>
    <w:rsid w:val="00E42A96"/>
    <w:rsid w:val="00E42CBC"/>
    <w:rsid w:val="00E43079"/>
    <w:rsid w:val="00E431ED"/>
    <w:rsid w:val="00E43378"/>
    <w:rsid w:val="00E433B0"/>
    <w:rsid w:val="00E43446"/>
    <w:rsid w:val="00E43B1F"/>
    <w:rsid w:val="00E43D1E"/>
    <w:rsid w:val="00E44008"/>
    <w:rsid w:val="00E441C5"/>
    <w:rsid w:val="00E44219"/>
    <w:rsid w:val="00E448C1"/>
    <w:rsid w:val="00E44978"/>
    <w:rsid w:val="00E44B7B"/>
    <w:rsid w:val="00E44CD1"/>
    <w:rsid w:val="00E44CF7"/>
    <w:rsid w:val="00E452EF"/>
    <w:rsid w:val="00E453F4"/>
    <w:rsid w:val="00E4553E"/>
    <w:rsid w:val="00E45709"/>
    <w:rsid w:val="00E459D3"/>
    <w:rsid w:val="00E45B92"/>
    <w:rsid w:val="00E45BD3"/>
    <w:rsid w:val="00E45C5A"/>
    <w:rsid w:val="00E45CED"/>
    <w:rsid w:val="00E45E34"/>
    <w:rsid w:val="00E465C7"/>
    <w:rsid w:val="00E46ACD"/>
    <w:rsid w:val="00E46C6D"/>
    <w:rsid w:val="00E46E1C"/>
    <w:rsid w:val="00E46E6C"/>
    <w:rsid w:val="00E472C5"/>
    <w:rsid w:val="00E472E1"/>
    <w:rsid w:val="00E474B7"/>
    <w:rsid w:val="00E47580"/>
    <w:rsid w:val="00E4770B"/>
    <w:rsid w:val="00E477B0"/>
    <w:rsid w:val="00E501A5"/>
    <w:rsid w:val="00E5031D"/>
    <w:rsid w:val="00E506C6"/>
    <w:rsid w:val="00E50780"/>
    <w:rsid w:val="00E50A3E"/>
    <w:rsid w:val="00E50CC5"/>
    <w:rsid w:val="00E51036"/>
    <w:rsid w:val="00E51186"/>
    <w:rsid w:val="00E51354"/>
    <w:rsid w:val="00E5136A"/>
    <w:rsid w:val="00E51458"/>
    <w:rsid w:val="00E5191A"/>
    <w:rsid w:val="00E519F1"/>
    <w:rsid w:val="00E51EF7"/>
    <w:rsid w:val="00E522CB"/>
    <w:rsid w:val="00E525E8"/>
    <w:rsid w:val="00E5283A"/>
    <w:rsid w:val="00E52BD6"/>
    <w:rsid w:val="00E52F53"/>
    <w:rsid w:val="00E530F4"/>
    <w:rsid w:val="00E53259"/>
    <w:rsid w:val="00E53389"/>
    <w:rsid w:val="00E533A3"/>
    <w:rsid w:val="00E53575"/>
    <w:rsid w:val="00E53724"/>
    <w:rsid w:val="00E53B5B"/>
    <w:rsid w:val="00E53EAE"/>
    <w:rsid w:val="00E54524"/>
    <w:rsid w:val="00E54629"/>
    <w:rsid w:val="00E54870"/>
    <w:rsid w:val="00E54935"/>
    <w:rsid w:val="00E54B87"/>
    <w:rsid w:val="00E5523B"/>
    <w:rsid w:val="00E555B6"/>
    <w:rsid w:val="00E555E0"/>
    <w:rsid w:val="00E55604"/>
    <w:rsid w:val="00E556A2"/>
    <w:rsid w:val="00E55BA9"/>
    <w:rsid w:val="00E55D41"/>
    <w:rsid w:val="00E55D9F"/>
    <w:rsid w:val="00E561AC"/>
    <w:rsid w:val="00E561B1"/>
    <w:rsid w:val="00E5622F"/>
    <w:rsid w:val="00E5651F"/>
    <w:rsid w:val="00E5668B"/>
    <w:rsid w:val="00E56769"/>
    <w:rsid w:val="00E56AD2"/>
    <w:rsid w:val="00E56B7A"/>
    <w:rsid w:val="00E56B92"/>
    <w:rsid w:val="00E56B97"/>
    <w:rsid w:val="00E56C57"/>
    <w:rsid w:val="00E56F26"/>
    <w:rsid w:val="00E5700D"/>
    <w:rsid w:val="00E571D0"/>
    <w:rsid w:val="00E57647"/>
    <w:rsid w:val="00E57697"/>
    <w:rsid w:val="00E5772F"/>
    <w:rsid w:val="00E5777E"/>
    <w:rsid w:val="00E57A82"/>
    <w:rsid w:val="00E57E86"/>
    <w:rsid w:val="00E607C9"/>
    <w:rsid w:val="00E608A3"/>
    <w:rsid w:val="00E6098A"/>
    <w:rsid w:val="00E60B4D"/>
    <w:rsid w:val="00E60D2A"/>
    <w:rsid w:val="00E60D62"/>
    <w:rsid w:val="00E610C3"/>
    <w:rsid w:val="00E61171"/>
    <w:rsid w:val="00E611C1"/>
    <w:rsid w:val="00E6146D"/>
    <w:rsid w:val="00E61483"/>
    <w:rsid w:val="00E61713"/>
    <w:rsid w:val="00E61A00"/>
    <w:rsid w:val="00E61A79"/>
    <w:rsid w:val="00E62594"/>
    <w:rsid w:val="00E629CD"/>
    <w:rsid w:val="00E62A5A"/>
    <w:rsid w:val="00E62EFE"/>
    <w:rsid w:val="00E62FB7"/>
    <w:rsid w:val="00E6317D"/>
    <w:rsid w:val="00E635FB"/>
    <w:rsid w:val="00E6382A"/>
    <w:rsid w:val="00E646D9"/>
    <w:rsid w:val="00E64DE0"/>
    <w:rsid w:val="00E65154"/>
    <w:rsid w:val="00E65357"/>
    <w:rsid w:val="00E656C1"/>
    <w:rsid w:val="00E65C19"/>
    <w:rsid w:val="00E66178"/>
    <w:rsid w:val="00E664C2"/>
    <w:rsid w:val="00E66534"/>
    <w:rsid w:val="00E6658B"/>
    <w:rsid w:val="00E6663F"/>
    <w:rsid w:val="00E6677D"/>
    <w:rsid w:val="00E66862"/>
    <w:rsid w:val="00E66E72"/>
    <w:rsid w:val="00E66F04"/>
    <w:rsid w:val="00E66F76"/>
    <w:rsid w:val="00E67065"/>
    <w:rsid w:val="00E6743C"/>
    <w:rsid w:val="00E674AC"/>
    <w:rsid w:val="00E67615"/>
    <w:rsid w:val="00E67617"/>
    <w:rsid w:val="00E67662"/>
    <w:rsid w:val="00E678A5"/>
    <w:rsid w:val="00E67939"/>
    <w:rsid w:val="00E67BDD"/>
    <w:rsid w:val="00E67D81"/>
    <w:rsid w:val="00E704F3"/>
    <w:rsid w:val="00E706DA"/>
    <w:rsid w:val="00E707B0"/>
    <w:rsid w:val="00E7093E"/>
    <w:rsid w:val="00E7095E"/>
    <w:rsid w:val="00E70A69"/>
    <w:rsid w:val="00E70AEA"/>
    <w:rsid w:val="00E70B59"/>
    <w:rsid w:val="00E70E31"/>
    <w:rsid w:val="00E71107"/>
    <w:rsid w:val="00E7168F"/>
    <w:rsid w:val="00E717BE"/>
    <w:rsid w:val="00E719DE"/>
    <w:rsid w:val="00E71A1A"/>
    <w:rsid w:val="00E71B3C"/>
    <w:rsid w:val="00E71BA9"/>
    <w:rsid w:val="00E71E99"/>
    <w:rsid w:val="00E7212A"/>
    <w:rsid w:val="00E72720"/>
    <w:rsid w:val="00E72981"/>
    <w:rsid w:val="00E729D4"/>
    <w:rsid w:val="00E72BAE"/>
    <w:rsid w:val="00E72C4F"/>
    <w:rsid w:val="00E72E15"/>
    <w:rsid w:val="00E72E1A"/>
    <w:rsid w:val="00E73030"/>
    <w:rsid w:val="00E7325C"/>
    <w:rsid w:val="00E73403"/>
    <w:rsid w:val="00E73812"/>
    <w:rsid w:val="00E739DF"/>
    <w:rsid w:val="00E73A03"/>
    <w:rsid w:val="00E73A1A"/>
    <w:rsid w:val="00E73DC5"/>
    <w:rsid w:val="00E74330"/>
    <w:rsid w:val="00E74461"/>
    <w:rsid w:val="00E745FF"/>
    <w:rsid w:val="00E74AFA"/>
    <w:rsid w:val="00E74B84"/>
    <w:rsid w:val="00E74C15"/>
    <w:rsid w:val="00E750DF"/>
    <w:rsid w:val="00E7574A"/>
    <w:rsid w:val="00E7585F"/>
    <w:rsid w:val="00E75A51"/>
    <w:rsid w:val="00E7605F"/>
    <w:rsid w:val="00E763EB"/>
    <w:rsid w:val="00E7658F"/>
    <w:rsid w:val="00E765F9"/>
    <w:rsid w:val="00E76660"/>
    <w:rsid w:val="00E778BC"/>
    <w:rsid w:val="00E802F4"/>
    <w:rsid w:val="00E80BCE"/>
    <w:rsid w:val="00E80CD6"/>
    <w:rsid w:val="00E80D79"/>
    <w:rsid w:val="00E81212"/>
    <w:rsid w:val="00E81576"/>
    <w:rsid w:val="00E81D40"/>
    <w:rsid w:val="00E81E9B"/>
    <w:rsid w:val="00E820F0"/>
    <w:rsid w:val="00E8243C"/>
    <w:rsid w:val="00E82F6A"/>
    <w:rsid w:val="00E82F9A"/>
    <w:rsid w:val="00E83119"/>
    <w:rsid w:val="00E83145"/>
    <w:rsid w:val="00E831D3"/>
    <w:rsid w:val="00E832E4"/>
    <w:rsid w:val="00E83512"/>
    <w:rsid w:val="00E835C0"/>
    <w:rsid w:val="00E835CD"/>
    <w:rsid w:val="00E8366D"/>
    <w:rsid w:val="00E83760"/>
    <w:rsid w:val="00E839F5"/>
    <w:rsid w:val="00E83D9F"/>
    <w:rsid w:val="00E83FA0"/>
    <w:rsid w:val="00E8430A"/>
    <w:rsid w:val="00E84475"/>
    <w:rsid w:val="00E84924"/>
    <w:rsid w:val="00E84C2E"/>
    <w:rsid w:val="00E84CE0"/>
    <w:rsid w:val="00E84F6D"/>
    <w:rsid w:val="00E850C9"/>
    <w:rsid w:val="00E851D1"/>
    <w:rsid w:val="00E85214"/>
    <w:rsid w:val="00E852EB"/>
    <w:rsid w:val="00E85496"/>
    <w:rsid w:val="00E854BA"/>
    <w:rsid w:val="00E85C27"/>
    <w:rsid w:val="00E85D94"/>
    <w:rsid w:val="00E85F41"/>
    <w:rsid w:val="00E860F2"/>
    <w:rsid w:val="00E86450"/>
    <w:rsid w:val="00E8645F"/>
    <w:rsid w:val="00E8674B"/>
    <w:rsid w:val="00E8689B"/>
    <w:rsid w:val="00E868E9"/>
    <w:rsid w:val="00E8696A"/>
    <w:rsid w:val="00E86B2E"/>
    <w:rsid w:val="00E86F23"/>
    <w:rsid w:val="00E8712F"/>
    <w:rsid w:val="00E87133"/>
    <w:rsid w:val="00E872BB"/>
    <w:rsid w:val="00E872F2"/>
    <w:rsid w:val="00E87348"/>
    <w:rsid w:val="00E874FA"/>
    <w:rsid w:val="00E8751C"/>
    <w:rsid w:val="00E8775A"/>
    <w:rsid w:val="00E8784B"/>
    <w:rsid w:val="00E8798E"/>
    <w:rsid w:val="00E87A07"/>
    <w:rsid w:val="00E87F49"/>
    <w:rsid w:val="00E87F59"/>
    <w:rsid w:val="00E905A0"/>
    <w:rsid w:val="00E906BE"/>
    <w:rsid w:val="00E907E4"/>
    <w:rsid w:val="00E90B83"/>
    <w:rsid w:val="00E90BBD"/>
    <w:rsid w:val="00E90D19"/>
    <w:rsid w:val="00E90DB6"/>
    <w:rsid w:val="00E90EAB"/>
    <w:rsid w:val="00E91146"/>
    <w:rsid w:val="00E91A75"/>
    <w:rsid w:val="00E91ACE"/>
    <w:rsid w:val="00E91ECD"/>
    <w:rsid w:val="00E921DF"/>
    <w:rsid w:val="00E923D1"/>
    <w:rsid w:val="00E9245D"/>
    <w:rsid w:val="00E92597"/>
    <w:rsid w:val="00E92878"/>
    <w:rsid w:val="00E92AD3"/>
    <w:rsid w:val="00E92B57"/>
    <w:rsid w:val="00E92BA9"/>
    <w:rsid w:val="00E92C88"/>
    <w:rsid w:val="00E92C9B"/>
    <w:rsid w:val="00E92E7D"/>
    <w:rsid w:val="00E9316E"/>
    <w:rsid w:val="00E93283"/>
    <w:rsid w:val="00E933EC"/>
    <w:rsid w:val="00E93631"/>
    <w:rsid w:val="00E938A2"/>
    <w:rsid w:val="00E93A0F"/>
    <w:rsid w:val="00E93B64"/>
    <w:rsid w:val="00E94250"/>
    <w:rsid w:val="00E9430C"/>
    <w:rsid w:val="00E94616"/>
    <w:rsid w:val="00E947E6"/>
    <w:rsid w:val="00E94ACB"/>
    <w:rsid w:val="00E94C5C"/>
    <w:rsid w:val="00E94D97"/>
    <w:rsid w:val="00E94EF0"/>
    <w:rsid w:val="00E94F88"/>
    <w:rsid w:val="00E9520C"/>
    <w:rsid w:val="00E95296"/>
    <w:rsid w:val="00E95333"/>
    <w:rsid w:val="00E955B9"/>
    <w:rsid w:val="00E95DD7"/>
    <w:rsid w:val="00E95EEA"/>
    <w:rsid w:val="00E961B0"/>
    <w:rsid w:val="00E96691"/>
    <w:rsid w:val="00E96AB9"/>
    <w:rsid w:val="00E96C3B"/>
    <w:rsid w:val="00E96E7B"/>
    <w:rsid w:val="00E9705C"/>
    <w:rsid w:val="00E97084"/>
    <w:rsid w:val="00E9759F"/>
    <w:rsid w:val="00E976E2"/>
    <w:rsid w:val="00E97886"/>
    <w:rsid w:val="00E97A53"/>
    <w:rsid w:val="00E97BF3"/>
    <w:rsid w:val="00E97D0E"/>
    <w:rsid w:val="00EA00A2"/>
    <w:rsid w:val="00EA05A6"/>
    <w:rsid w:val="00EA0975"/>
    <w:rsid w:val="00EA09F8"/>
    <w:rsid w:val="00EA0AA2"/>
    <w:rsid w:val="00EA0D7E"/>
    <w:rsid w:val="00EA17A0"/>
    <w:rsid w:val="00EA186C"/>
    <w:rsid w:val="00EA1898"/>
    <w:rsid w:val="00EA1A8E"/>
    <w:rsid w:val="00EA1D6D"/>
    <w:rsid w:val="00EA2220"/>
    <w:rsid w:val="00EA2707"/>
    <w:rsid w:val="00EA2855"/>
    <w:rsid w:val="00EA2959"/>
    <w:rsid w:val="00EA2A50"/>
    <w:rsid w:val="00EA2A69"/>
    <w:rsid w:val="00EA2A98"/>
    <w:rsid w:val="00EA2B6D"/>
    <w:rsid w:val="00EA2B98"/>
    <w:rsid w:val="00EA2FCA"/>
    <w:rsid w:val="00EA3023"/>
    <w:rsid w:val="00EA302B"/>
    <w:rsid w:val="00EA34F4"/>
    <w:rsid w:val="00EA360D"/>
    <w:rsid w:val="00EA3A86"/>
    <w:rsid w:val="00EA3B20"/>
    <w:rsid w:val="00EA3D73"/>
    <w:rsid w:val="00EA411A"/>
    <w:rsid w:val="00EA47A4"/>
    <w:rsid w:val="00EA49D5"/>
    <w:rsid w:val="00EA5272"/>
    <w:rsid w:val="00EA5275"/>
    <w:rsid w:val="00EA53B0"/>
    <w:rsid w:val="00EA56DA"/>
    <w:rsid w:val="00EA573A"/>
    <w:rsid w:val="00EA586E"/>
    <w:rsid w:val="00EA589F"/>
    <w:rsid w:val="00EA5B69"/>
    <w:rsid w:val="00EA5C15"/>
    <w:rsid w:val="00EA630B"/>
    <w:rsid w:val="00EA634F"/>
    <w:rsid w:val="00EA6380"/>
    <w:rsid w:val="00EA6434"/>
    <w:rsid w:val="00EA68D6"/>
    <w:rsid w:val="00EA6992"/>
    <w:rsid w:val="00EA6A0F"/>
    <w:rsid w:val="00EA6C0F"/>
    <w:rsid w:val="00EA6D8B"/>
    <w:rsid w:val="00EA6E0E"/>
    <w:rsid w:val="00EA70A0"/>
    <w:rsid w:val="00EA719C"/>
    <w:rsid w:val="00EA74DC"/>
    <w:rsid w:val="00EA7ACA"/>
    <w:rsid w:val="00EA7DF5"/>
    <w:rsid w:val="00EB01B7"/>
    <w:rsid w:val="00EB0542"/>
    <w:rsid w:val="00EB0692"/>
    <w:rsid w:val="00EB07C0"/>
    <w:rsid w:val="00EB08B5"/>
    <w:rsid w:val="00EB099C"/>
    <w:rsid w:val="00EB09AC"/>
    <w:rsid w:val="00EB0B6D"/>
    <w:rsid w:val="00EB0BF5"/>
    <w:rsid w:val="00EB0CCD"/>
    <w:rsid w:val="00EB0EF4"/>
    <w:rsid w:val="00EB10C9"/>
    <w:rsid w:val="00EB191F"/>
    <w:rsid w:val="00EB2452"/>
    <w:rsid w:val="00EB2580"/>
    <w:rsid w:val="00EB270E"/>
    <w:rsid w:val="00EB2FC1"/>
    <w:rsid w:val="00EB32E1"/>
    <w:rsid w:val="00EB33B8"/>
    <w:rsid w:val="00EB33C9"/>
    <w:rsid w:val="00EB3414"/>
    <w:rsid w:val="00EB35D1"/>
    <w:rsid w:val="00EB3739"/>
    <w:rsid w:val="00EB37D6"/>
    <w:rsid w:val="00EB390A"/>
    <w:rsid w:val="00EB3B46"/>
    <w:rsid w:val="00EB3BA8"/>
    <w:rsid w:val="00EB3EA7"/>
    <w:rsid w:val="00EB3EE9"/>
    <w:rsid w:val="00EB3EEC"/>
    <w:rsid w:val="00EB48F0"/>
    <w:rsid w:val="00EB4A7B"/>
    <w:rsid w:val="00EB4B40"/>
    <w:rsid w:val="00EB4B96"/>
    <w:rsid w:val="00EB5026"/>
    <w:rsid w:val="00EB52E8"/>
    <w:rsid w:val="00EB55FB"/>
    <w:rsid w:val="00EB5673"/>
    <w:rsid w:val="00EB569F"/>
    <w:rsid w:val="00EB5772"/>
    <w:rsid w:val="00EB5959"/>
    <w:rsid w:val="00EB59B3"/>
    <w:rsid w:val="00EB5C34"/>
    <w:rsid w:val="00EB5CC1"/>
    <w:rsid w:val="00EB5CE5"/>
    <w:rsid w:val="00EB5DB4"/>
    <w:rsid w:val="00EB5F0B"/>
    <w:rsid w:val="00EB6338"/>
    <w:rsid w:val="00EB659C"/>
    <w:rsid w:val="00EB673E"/>
    <w:rsid w:val="00EB67F4"/>
    <w:rsid w:val="00EB6BD1"/>
    <w:rsid w:val="00EB6BF7"/>
    <w:rsid w:val="00EB6DBD"/>
    <w:rsid w:val="00EB7044"/>
    <w:rsid w:val="00EB74ED"/>
    <w:rsid w:val="00EB75EA"/>
    <w:rsid w:val="00EB76FE"/>
    <w:rsid w:val="00EB77F9"/>
    <w:rsid w:val="00EB78F6"/>
    <w:rsid w:val="00EC047C"/>
    <w:rsid w:val="00EC0946"/>
    <w:rsid w:val="00EC0BE0"/>
    <w:rsid w:val="00EC0BF8"/>
    <w:rsid w:val="00EC1241"/>
    <w:rsid w:val="00EC1683"/>
    <w:rsid w:val="00EC19BF"/>
    <w:rsid w:val="00EC1A84"/>
    <w:rsid w:val="00EC1B6F"/>
    <w:rsid w:val="00EC1B95"/>
    <w:rsid w:val="00EC1DDD"/>
    <w:rsid w:val="00EC1E25"/>
    <w:rsid w:val="00EC1E89"/>
    <w:rsid w:val="00EC1F6E"/>
    <w:rsid w:val="00EC234C"/>
    <w:rsid w:val="00EC24CE"/>
    <w:rsid w:val="00EC24F1"/>
    <w:rsid w:val="00EC26FC"/>
    <w:rsid w:val="00EC2876"/>
    <w:rsid w:val="00EC2AF0"/>
    <w:rsid w:val="00EC2E10"/>
    <w:rsid w:val="00EC3288"/>
    <w:rsid w:val="00EC3311"/>
    <w:rsid w:val="00EC38BA"/>
    <w:rsid w:val="00EC39E0"/>
    <w:rsid w:val="00EC3A43"/>
    <w:rsid w:val="00EC403A"/>
    <w:rsid w:val="00EC40D8"/>
    <w:rsid w:val="00EC432F"/>
    <w:rsid w:val="00EC4A46"/>
    <w:rsid w:val="00EC4AB3"/>
    <w:rsid w:val="00EC4CEC"/>
    <w:rsid w:val="00EC51BF"/>
    <w:rsid w:val="00EC53F0"/>
    <w:rsid w:val="00EC540E"/>
    <w:rsid w:val="00EC5B3B"/>
    <w:rsid w:val="00EC5C58"/>
    <w:rsid w:val="00EC5C89"/>
    <w:rsid w:val="00EC60D1"/>
    <w:rsid w:val="00EC6295"/>
    <w:rsid w:val="00EC62C7"/>
    <w:rsid w:val="00EC6CE5"/>
    <w:rsid w:val="00EC7408"/>
    <w:rsid w:val="00EC745A"/>
    <w:rsid w:val="00EC750D"/>
    <w:rsid w:val="00EC75BF"/>
    <w:rsid w:val="00EC76E2"/>
    <w:rsid w:val="00EC7793"/>
    <w:rsid w:val="00EC79C8"/>
    <w:rsid w:val="00EC7A66"/>
    <w:rsid w:val="00EC7C21"/>
    <w:rsid w:val="00EC7CAC"/>
    <w:rsid w:val="00EC7EB3"/>
    <w:rsid w:val="00EC7F65"/>
    <w:rsid w:val="00ED01AE"/>
    <w:rsid w:val="00ED0AD5"/>
    <w:rsid w:val="00ED0F6C"/>
    <w:rsid w:val="00ED0F70"/>
    <w:rsid w:val="00ED1231"/>
    <w:rsid w:val="00ED1317"/>
    <w:rsid w:val="00ED1456"/>
    <w:rsid w:val="00ED16B0"/>
    <w:rsid w:val="00ED17F8"/>
    <w:rsid w:val="00ED19A4"/>
    <w:rsid w:val="00ED19D1"/>
    <w:rsid w:val="00ED1BA5"/>
    <w:rsid w:val="00ED1C57"/>
    <w:rsid w:val="00ED1EB1"/>
    <w:rsid w:val="00ED20D4"/>
    <w:rsid w:val="00ED233D"/>
    <w:rsid w:val="00ED2B5D"/>
    <w:rsid w:val="00ED2B9D"/>
    <w:rsid w:val="00ED2D3E"/>
    <w:rsid w:val="00ED2D3F"/>
    <w:rsid w:val="00ED3367"/>
    <w:rsid w:val="00ED3C0A"/>
    <w:rsid w:val="00ED4083"/>
    <w:rsid w:val="00ED42B4"/>
    <w:rsid w:val="00ED4752"/>
    <w:rsid w:val="00ED496B"/>
    <w:rsid w:val="00ED49CE"/>
    <w:rsid w:val="00ED49E9"/>
    <w:rsid w:val="00ED4C75"/>
    <w:rsid w:val="00ED4D60"/>
    <w:rsid w:val="00ED50CD"/>
    <w:rsid w:val="00ED5112"/>
    <w:rsid w:val="00ED518D"/>
    <w:rsid w:val="00ED51C9"/>
    <w:rsid w:val="00ED5585"/>
    <w:rsid w:val="00ED5789"/>
    <w:rsid w:val="00ED5A20"/>
    <w:rsid w:val="00ED5A68"/>
    <w:rsid w:val="00ED5B15"/>
    <w:rsid w:val="00ED5B76"/>
    <w:rsid w:val="00ED5E51"/>
    <w:rsid w:val="00ED622B"/>
    <w:rsid w:val="00ED6500"/>
    <w:rsid w:val="00ED6DA2"/>
    <w:rsid w:val="00ED7027"/>
    <w:rsid w:val="00ED71EE"/>
    <w:rsid w:val="00ED7430"/>
    <w:rsid w:val="00ED76D7"/>
    <w:rsid w:val="00ED7B71"/>
    <w:rsid w:val="00ED7BAA"/>
    <w:rsid w:val="00ED7CC6"/>
    <w:rsid w:val="00ED7F2F"/>
    <w:rsid w:val="00ED7FFD"/>
    <w:rsid w:val="00EE0346"/>
    <w:rsid w:val="00EE039C"/>
    <w:rsid w:val="00EE0B60"/>
    <w:rsid w:val="00EE0C51"/>
    <w:rsid w:val="00EE117E"/>
    <w:rsid w:val="00EE153A"/>
    <w:rsid w:val="00EE1561"/>
    <w:rsid w:val="00EE1567"/>
    <w:rsid w:val="00EE16CD"/>
    <w:rsid w:val="00EE1B9F"/>
    <w:rsid w:val="00EE1DAD"/>
    <w:rsid w:val="00EE1DC3"/>
    <w:rsid w:val="00EE1E8C"/>
    <w:rsid w:val="00EE1F14"/>
    <w:rsid w:val="00EE1F81"/>
    <w:rsid w:val="00EE2042"/>
    <w:rsid w:val="00EE20A2"/>
    <w:rsid w:val="00EE251A"/>
    <w:rsid w:val="00EE2901"/>
    <w:rsid w:val="00EE2C07"/>
    <w:rsid w:val="00EE2DFF"/>
    <w:rsid w:val="00EE368B"/>
    <w:rsid w:val="00EE3694"/>
    <w:rsid w:val="00EE36F8"/>
    <w:rsid w:val="00EE3781"/>
    <w:rsid w:val="00EE3AB3"/>
    <w:rsid w:val="00EE3CBC"/>
    <w:rsid w:val="00EE3CD8"/>
    <w:rsid w:val="00EE3F74"/>
    <w:rsid w:val="00EE4259"/>
    <w:rsid w:val="00EE4266"/>
    <w:rsid w:val="00EE42DD"/>
    <w:rsid w:val="00EE43C9"/>
    <w:rsid w:val="00EE4A2F"/>
    <w:rsid w:val="00EE4F4E"/>
    <w:rsid w:val="00EE5174"/>
    <w:rsid w:val="00EE5713"/>
    <w:rsid w:val="00EE582A"/>
    <w:rsid w:val="00EE5B7A"/>
    <w:rsid w:val="00EE5FE1"/>
    <w:rsid w:val="00EE6261"/>
    <w:rsid w:val="00EE628C"/>
    <w:rsid w:val="00EE64F8"/>
    <w:rsid w:val="00EE69BC"/>
    <w:rsid w:val="00EE6A07"/>
    <w:rsid w:val="00EE6BF2"/>
    <w:rsid w:val="00EE6C99"/>
    <w:rsid w:val="00EE6DCE"/>
    <w:rsid w:val="00EE70CD"/>
    <w:rsid w:val="00EE7202"/>
    <w:rsid w:val="00EE7548"/>
    <w:rsid w:val="00EE7A32"/>
    <w:rsid w:val="00EE7B8A"/>
    <w:rsid w:val="00EE7CEC"/>
    <w:rsid w:val="00EE7D38"/>
    <w:rsid w:val="00EE7DA3"/>
    <w:rsid w:val="00EE7F6D"/>
    <w:rsid w:val="00EF0FA1"/>
    <w:rsid w:val="00EF119C"/>
    <w:rsid w:val="00EF11EA"/>
    <w:rsid w:val="00EF13B6"/>
    <w:rsid w:val="00EF19A1"/>
    <w:rsid w:val="00EF1C6B"/>
    <w:rsid w:val="00EF1F75"/>
    <w:rsid w:val="00EF21E7"/>
    <w:rsid w:val="00EF2281"/>
    <w:rsid w:val="00EF2EAF"/>
    <w:rsid w:val="00EF2EF1"/>
    <w:rsid w:val="00EF30FA"/>
    <w:rsid w:val="00EF32B0"/>
    <w:rsid w:val="00EF32CA"/>
    <w:rsid w:val="00EF34D1"/>
    <w:rsid w:val="00EF36E3"/>
    <w:rsid w:val="00EF39A9"/>
    <w:rsid w:val="00EF39CA"/>
    <w:rsid w:val="00EF3CB7"/>
    <w:rsid w:val="00EF43DB"/>
    <w:rsid w:val="00EF4420"/>
    <w:rsid w:val="00EF4461"/>
    <w:rsid w:val="00EF44CB"/>
    <w:rsid w:val="00EF45BA"/>
    <w:rsid w:val="00EF46CB"/>
    <w:rsid w:val="00EF476A"/>
    <w:rsid w:val="00EF48A6"/>
    <w:rsid w:val="00EF4A46"/>
    <w:rsid w:val="00EF4BCD"/>
    <w:rsid w:val="00EF4F46"/>
    <w:rsid w:val="00EF51C8"/>
    <w:rsid w:val="00EF527D"/>
    <w:rsid w:val="00EF52D4"/>
    <w:rsid w:val="00EF5460"/>
    <w:rsid w:val="00EF5798"/>
    <w:rsid w:val="00EF5876"/>
    <w:rsid w:val="00EF5C81"/>
    <w:rsid w:val="00EF5F69"/>
    <w:rsid w:val="00EF64D5"/>
    <w:rsid w:val="00EF6504"/>
    <w:rsid w:val="00EF6770"/>
    <w:rsid w:val="00EF6DFA"/>
    <w:rsid w:val="00EF6EA8"/>
    <w:rsid w:val="00EF7069"/>
    <w:rsid w:val="00EF74D8"/>
    <w:rsid w:val="00EF7506"/>
    <w:rsid w:val="00EF768B"/>
    <w:rsid w:val="00EF7934"/>
    <w:rsid w:val="00EF7BED"/>
    <w:rsid w:val="00EF7F75"/>
    <w:rsid w:val="00F000E5"/>
    <w:rsid w:val="00F009AC"/>
    <w:rsid w:val="00F00B48"/>
    <w:rsid w:val="00F00C59"/>
    <w:rsid w:val="00F0119B"/>
    <w:rsid w:val="00F0157B"/>
    <w:rsid w:val="00F01862"/>
    <w:rsid w:val="00F01C5D"/>
    <w:rsid w:val="00F0209C"/>
    <w:rsid w:val="00F02358"/>
    <w:rsid w:val="00F0297C"/>
    <w:rsid w:val="00F02C87"/>
    <w:rsid w:val="00F02CFA"/>
    <w:rsid w:val="00F030C0"/>
    <w:rsid w:val="00F031EE"/>
    <w:rsid w:val="00F03244"/>
    <w:rsid w:val="00F035BD"/>
    <w:rsid w:val="00F036DB"/>
    <w:rsid w:val="00F038F3"/>
    <w:rsid w:val="00F039BA"/>
    <w:rsid w:val="00F03C1E"/>
    <w:rsid w:val="00F03C20"/>
    <w:rsid w:val="00F03C7F"/>
    <w:rsid w:val="00F04095"/>
    <w:rsid w:val="00F04161"/>
    <w:rsid w:val="00F0450F"/>
    <w:rsid w:val="00F047FD"/>
    <w:rsid w:val="00F04929"/>
    <w:rsid w:val="00F04933"/>
    <w:rsid w:val="00F04A43"/>
    <w:rsid w:val="00F04B1D"/>
    <w:rsid w:val="00F04D60"/>
    <w:rsid w:val="00F04D6E"/>
    <w:rsid w:val="00F05081"/>
    <w:rsid w:val="00F0527C"/>
    <w:rsid w:val="00F052CD"/>
    <w:rsid w:val="00F056DA"/>
    <w:rsid w:val="00F05768"/>
    <w:rsid w:val="00F0584F"/>
    <w:rsid w:val="00F05A6E"/>
    <w:rsid w:val="00F05B8B"/>
    <w:rsid w:val="00F05DAB"/>
    <w:rsid w:val="00F05E87"/>
    <w:rsid w:val="00F06103"/>
    <w:rsid w:val="00F06153"/>
    <w:rsid w:val="00F06823"/>
    <w:rsid w:val="00F06ACF"/>
    <w:rsid w:val="00F06AFC"/>
    <w:rsid w:val="00F06B38"/>
    <w:rsid w:val="00F06DC2"/>
    <w:rsid w:val="00F07726"/>
    <w:rsid w:val="00F07741"/>
    <w:rsid w:val="00F07A2B"/>
    <w:rsid w:val="00F07BD7"/>
    <w:rsid w:val="00F07DD6"/>
    <w:rsid w:val="00F07ECB"/>
    <w:rsid w:val="00F07F99"/>
    <w:rsid w:val="00F1011E"/>
    <w:rsid w:val="00F104D0"/>
    <w:rsid w:val="00F10848"/>
    <w:rsid w:val="00F1128B"/>
    <w:rsid w:val="00F11326"/>
    <w:rsid w:val="00F11E52"/>
    <w:rsid w:val="00F120B5"/>
    <w:rsid w:val="00F12668"/>
    <w:rsid w:val="00F12976"/>
    <w:rsid w:val="00F12A56"/>
    <w:rsid w:val="00F12BAA"/>
    <w:rsid w:val="00F12D1F"/>
    <w:rsid w:val="00F1308D"/>
    <w:rsid w:val="00F13165"/>
    <w:rsid w:val="00F13273"/>
    <w:rsid w:val="00F13483"/>
    <w:rsid w:val="00F13493"/>
    <w:rsid w:val="00F13579"/>
    <w:rsid w:val="00F13709"/>
    <w:rsid w:val="00F13763"/>
    <w:rsid w:val="00F139C8"/>
    <w:rsid w:val="00F13A64"/>
    <w:rsid w:val="00F143C1"/>
    <w:rsid w:val="00F14528"/>
    <w:rsid w:val="00F145F0"/>
    <w:rsid w:val="00F14601"/>
    <w:rsid w:val="00F1478C"/>
    <w:rsid w:val="00F147B5"/>
    <w:rsid w:val="00F149EE"/>
    <w:rsid w:val="00F14B69"/>
    <w:rsid w:val="00F14E3A"/>
    <w:rsid w:val="00F15134"/>
    <w:rsid w:val="00F1517A"/>
    <w:rsid w:val="00F1531C"/>
    <w:rsid w:val="00F1542C"/>
    <w:rsid w:val="00F15FE6"/>
    <w:rsid w:val="00F16041"/>
    <w:rsid w:val="00F16069"/>
    <w:rsid w:val="00F161E8"/>
    <w:rsid w:val="00F163C2"/>
    <w:rsid w:val="00F165F5"/>
    <w:rsid w:val="00F165FE"/>
    <w:rsid w:val="00F1679C"/>
    <w:rsid w:val="00F168A4"/>
    <w:rsid w:val="00F16A6E"/>
    <w:rsid w:val="00F16AE1"/>
    <w:rsid w:val="00F16BF3"/>
    <w:rsid w:val="00F1708D"/>
    <w:rsid w:val="00F1786E"/>
    <w:rsid w:val="00F178A5"/>
    <w:rsid w:val="00F17AEC"/>
    <w:rsid w:val="00F17B65"/>
    <w:rsid w:val="00F17E4A"/>
    <w:rsid w:val="00F17FC0"/>
    <w:rsid w:val="00F205E3"/>
    <w:rsid w:val="00F20969"/>
    <w:rsid w:val="00F20B1C"/>
    <w:rsid w:val="00F20B6A"/>
    <w:rsid w:val="00F20C21"/>
    <w:rsid w:val="00F20F3B"/>
    <w:rsid w:val="00F20F41"/>
    <w:rsid w:val="00F212F1"/>
    <w:rsid w:val="00F2146C"/>
    <w:rsid w:val="00F21480"/>
    <w:rsid w:val="00F21999"/>
    <w:rsid w:val="00F21E09"/>
    <w:rsid w:val="00F224DD"/>
    <w:rsid w:val="00F224FF"/>
    <w:rsid w:val="00F2255D"/>
    <w:rsid w:val="00F227FD"/>
    <w:rsid w:val="00F228B7"/>
    <w:rsid w:val="00F229BF"/>
    <w:rsid w:val="00F22A8C"/>
    <w:rsid w:val="00F22B44"/>
    <w:rsid w:val="00F22C47"/>
    <w:rsid w:val="00F22CE5"/>
    <w:rsid w:val="00F232EB"/>
    <w:rsid w:val="00F235E4"/>
    <w:rsid w:val="00F2363A"/>
    <w:rsid w:val="00F236B3"/>
    <w:rsid w:val="00F236F0"/>
    <w:rsid w:val="00F23736"/>
    <w:rsid w:val="00F239DE"/>
    <w:rsid w:val="00F23DF4"/>
    <w:rsid w:val="00F23E41"/>
    <w:rsid w:val="00F24282"/>
    <w:rsid w:val="00F24641"/>
    <w:rsid w:val="00F24953"/>
    <w:rsid w:val="00F24B63"/>
    <w:rsid w:val="00F25010"/>
    <w:rsid w:val="00F25093"/>
    <w:rsid w:val="00F25319"/>
    <w:rsid w:val="00F25435"/>
    <w:rsid w:val="00F25445"/>
    <w:rsid w:val="00F256BB"/>
    <w:rsid w:val="00F258B6"/>
    <w:rsid w:val="00F25F75"/>
    <w:rsid w:val="00F262C9"/>
    <w:rsid w:val="00F265D7"/>
    <w:rsid w:val="00F26A84"/>
    <w:rsid w:val="00F26A87"/>
    <w:rsid w:val="00F26BEB"/>
    <w:rsid w:val="00F26C3F"/>
    <w:rsid w:val="00F27357"/>
    <w:rsid w:val="00F27770"/>
    <w:rsid w:val="00F27983"/>
    <w:rsid w:val="00F27A69"/>
    <w:rsid w:val="00F27C6B"/>
    <w:rsid w:val="00F27D46"/>
    <w:rsid w:val="00F301BF"/>
    <w:rsid w:val="00F30A8C"/>
    <w:rsid w:val="00F30AB5"/>
    <w:rsid w:val="00F30AF1"/>
    <w:rsid w:val="00F30B6F"/>
    <w:rsid w:val="00F30D5C"/>
    <w:rsid w:val="00F30DD1"/>
    <w:rsid w:val="00F30DE5"/>
    <w:rsid w:val="00F30F31"/>
    <w:rsid w:val="00F3102C"/>
    <w:rsid w:val="00F3124F"/>
    <w:rsid w:val="00F3151E"/>
    <w:rsid w:val="00F31975"/>
    <w:rsid w:val="00F322C2"/>
    <w:rsid w:val="00F3269E"/>
    <w:rsid w:val="00F32C30"/>
    <w:rsid w:val="00F32E69"/>
    <w:rsid w:val="00F32E73"/>
    <w:rsid w:val="00F333BF"/>
    <w:rsid w:val="00F33470"/>
    <w:rsid w:val="00F335E7"/>
    <w:rsid w:val="00F3372E"/>
    <w:rsid w:val="00F33B00"/>
    <w:rsid w:val="00F33B85"/>
    <w:rsid w:val="00F33E7F"/>
    <w:rsid w:val="00F3491A"/>
    <w:rsid w:val="00F34D94"/>
    <w:rsid w:val="00F34E36"/>
    <w:rsid w:val="00F35190"/>
    <w:rsid w:val="00F35243"/>
    <w:rsid w:val="00F35750"/>
    <w:rsid w:val="00F35809"/>
    <w:rsid w:val="00F35D9A"/>
    <w:rsid w:val="00F35DC4"/>
    <w:rsid w:val="00F35ED8"/>
    <w:rsid w:val="00F35F03"/>
    <w:rsid w:val="00F36232"/>
    <w:rsid w:val="00F362D1"/>
    <w:rsid w:val="00F364FC"/>
    <w:rsid w:val="00F365DB"/>
    <w:rsid w:val="00F368B2"/>
    <w:rsid w:val="00F36C1E"/>
    <w:rsid w:val="00F36F2A"/>
    <w:rsid w:val="00F37183"/>
    <w:rsid w:val="00F3748D"/>
    <w:rsid w:val="00F3754C"/>
    <w:rsid w:val="00F37689"/>
    <w:rsid w:val="00F378C4"/>
    <w:rsid w:val="00F37B3A"/>
    <w:rsid w:val="00F37D9B"/>
    <w:rsid w:val="00F37F99"/>
    <w:rsid w:val="00F401C3"/>
    <w:rsid w:val="00F40201"/>
    <w:rsid w:val="00F40538"/>
    <w:rsid w:val="00F406AC"/>
    <w:rsid w:val="00F40858"/>
    <w:rsid w:val="00F40A89"/>
    <w:rsid w:val="00F40E19"/>
    <w:rsid w:val="00F40EAC"/>
    <w:rsid w:val="00F41187"/>
    <w:rsid w:val="00F412A2"/>
    <w:rsid w:val="00F414B4"/>
    <w:rsid w:val="00F416E9"/>
    <w:rsid w:val="00F41717"/>
    <w:rsid w:val="00F41B43"/>
    <w:rsid w:val="00F42125"/>
    <w:rsid w:val="00F4226F"/>
    <w:rsid w:val="00F42659"/>
    <w:rsid w:val="00F42768"/>
    <w:rsid w:val="00F42B13"/>
    <w:rsid w:val="00F42FB9"/>
    <w:rsid w:val="00F433A1"/>
    <w:rsid w:val="00F43634"/>
    <w:rsid w:val="00F4370A"/>
    <w:rsid w:val="00F440D3"/>
    <w:rsid w:val="00F44485"/>
    <w:rsid w:val="00F445EA"/>
    <w:rsid w:val="00F449B1"/>
    <w:rsid w:val="00F44BBD"/>
    <w:rsid w:val="00F44F1F"/>
    <w:rsid w:val="00F44F55"/>
    <w:rsid w:val="00F45118"/>
    <w:rsid w:val="00F451AB"/>
    <w:rsid w:val="00F454E5"/>
    <w:rsid w:val="00F4592B"/>
    <w:rsid w:val="00F459B4"/>
    <w:rsid w:val="00F45A6F"/>
    <w:rsid w:val="00F45CD1"/>
    <w:rsid w:val="00F46031"/>
    <w:rsid w:val="00F461CA"/>
    <w:rsid w:val="00F461F1"/>
    <w:rsid w:val="00F461FE"/>
    <w:rsid w:val="00F46320"/>
    <w:rsid w:val="00F46381"/>
    <w:rsid w:val="00F46428"/>
    <w:rsid w:val="00F464AF"/>
    <w:rsid w:val="00F46910"/>
    <w:rsid w:val="00F46AA4"/>
    <w:rsid w:val="00F47018"/>
    <w:rsid w:val="00F47051"/>
    <w:rsid w:val="00F476C1"/>
    <w:rsid w:val="00F478AB"/>
    <w:rsid w:val="00F47A2B"/>
    <w:rsid w:val="00F47F3C"/>
    <w:rsid w:val="00F5013C"/>
    <w:rsid w:val="00F504AF"/>
    <w:rsid w:val="00F505C0"/>
    <w:rsid w:val="00F5080F"/>
    <w:rsid w:val="00F50868"/>
    <w:rsid w:val="00F5086E"/>
    <w:rsid w:val="00F50A95"/>
    <w:rsid w:val="00F50ABB"/>
    <w:rsid w:val="00F50C68"/>
    <w:rsid w:val="00F50CCB"/>
    <w:rsid w:val="00F5135A"/>
    <w:rsid w:val="00F514A9"/>
    <w:rsid w:val="00F51501"/>
    <w:rsid w:val="00F51529"/>
    <w:rsid w:val="00F516BF"/>
    <w:rsid w:val="00F51741"/>
    <w:rsid w:val="00F51820"/>
    <w:rsid w:val="00F51A3B"/>
    <w:rsid w:val="00F51B04"/>
    <w:rsid w:val="00F52042"/>
    <w:rsid w:val="00F520BC"/>
    <w:rsid w:val="00F5212A"/>
    <w:rsid w:val="00F523AA"/>
    <w:rsid w:val="00F524A2"/>
    <w:rsid w:val="00F525D6"/>
    <w:rsid w:val="00F52C01"/>
    <w:rsid w:val="00F5303F"/>
    <w:rsid w:val="00F53106"/>
    <w:rsid w:val="00F53139"/>
    <w:rsid w:val="00F53176"/>
    <w:rsid w:val="00F53385"/>
    <w:rsid w:val="00F534E5"/>
    <w:rsid w:val="00F537DF"/>
    <w:rsid w:val="00F5390D"/>
    <w:rsid w:val="00F53A2B"/>
    <w:rsid w:val="00F53AA6"/>
    <w:rsid w:val="00F54007"/>
    <w:rsid w:val="00F54144"/>
    <w:rsid w:val="00F54311"/>
    <w:rsid w:val="00F54456"/>
    <w:rsid w:val="00F544ED"/>
    <w:rsid w:val="00F54A04"/>
    <w:rsid w:val="00F54B87"/>
    <w:rsid w:val="00F54DEF"/>
    <w:rsid w:val="00F54EB3"/>
    <w:rsid w:val="00F55050"/>
    <w:rsid w:val="00F55071"/>
    <w:rsid w:val="00F55128"/>
    <w:rsid w:val="00F5525E"/>
    <w:rsid w:val="00F5549C"/>
    <w:rsid w:val="00F557C3"/>
    <w:rsid w:val="00F558B4"/>
    <w:rsid w:val="00F55FA8"/>
    <w:rsid w:val="00F5621C"/>
    <w:rsid w:val="00F56229"/>
    <w:rsid w:val="00F56327"/>
    <w:rsid w:val="00F56349"/>
    <w:rsid w:val="00F563EF"/>
    <w:rsid w:val="00F56610"/>
    <w:rsid w:val="00F56A32"/>
    <w:rsid w:val="00F56BCA"/>
    <w:rsid w:val="00F5717B"/>
    <w:rsid w:val="00F571D7"/>
    <w:rsid w:val="00F5735D"/>
    <w:rsid w:val="00F57399"/>
    <w:rsid w:val="00F5757C"/>
    <w:rsid w:val="00F57622"/>
    <w:rsid w:val="00F5789B"/>
    <w:rsid w:val="00F579BC"/>
    <w:rsid w:val="00F579DA"/>
    <w:rsid w:val="00F57A13"/>
    <w:rsid w:val="00F57D3B"/>
    <w:rsid w:val="00F57D45"/>
    <w:rsid w:val="00F57DC3"/>
    <w:rsid w:val="00F60691"/>
    <w:rsid w:val="00F607D5"/>
    <w:rsid w:val="00F60882"/>
    <w:rsid w:val="00F60A01"/>
    <w:rsid w:val="00F60C67"/>
    <w:rsid w:val="00F60D41"/>
    <w:rsid w:val="00F6138B"/>
    <w:rsid w:val="00F613BE"/>
    <w:rsid w:val="00F6191F"/>
    <w:rsid w:val="00F61D4B"/>
    <w:rsid w:val="00F61DDB"/>
    <w:rsid w:val="00F62343"/>
    <w:rsid w:val="00F62A57"/>
    <w:rsid w:val="00F62EE7"/>
    <w:rsid w:val="00F62F2B"/>
    <w:rsid w:val="00F631E5"/>
    <w:rsid w:val="00F6354C"/>
    <w:rsid w:val="00F63AB6"/>
    <w:rsid w:val="00F63F57"/>
    <w:rsid w:val="00F642CE"/>
    <w:rsid w:val="00F64937"/>
    <w:rsid w:val="00F64AA4"/>
    <w:rsid w:val="00F65003"/>
    <w:rsid w:val="00F6541E"/>
    <w:rsid w:val="00F65523"/>
    <w:rsid w:val="00F658C9"/>
    <w:rsid w:val="00F65B51"/>
    <w:rsid w:val="00F66042"/>
    <w:rsid w:val="00F66229"/>
    <w:rsid w:val="00F66277"/>
    <w:rsid w:val="00F66411"/>
    <w:rsid w:val="00F6668D"/>
    <w:rsid w:val="00F667A0"/>
    <w:rsid w:val="00F66AB3"/>
    <w:rsid w:val="00F66EA7"/>
    <w:rsid w:val="00F6718B"/>
    <w:rsid w:val="00F671B8"/>
    <w:rsid w:val="00F67429"/>
    <w:rsid w:val="00F674FB"/>
    <w:rsid w:val="00F6772F"/>
    <w:rsid w:val="00F677CC"/>
    <w:rsid w:val="00F678AC"/>
    <w:rsid w:val="00F678D7"/>
    <w:rsid w:val="00F67B2A"/>
    <w:rsid w:val="00F67DE8"/>
    <w:rsid w:val="00F67E2F"/>
    <w:rsid w:val="00F67FBD"/>
    <w:rsid w:val="00F700BB"/>
    <w:rsid w:val="00F701FE"/>
    <w:rsid w:val="00F7025B"/>
    <w:rsid w:val="00F702EE"/>
    <w:rsid w:val="00F70495"/>
    <w:rsid w:val="00F704AF"/>
    <w:rsid w:val="00F704D9"/>
    <w:rsid w:val="00F7059D"/>
    <w:rsid w:val="00F7066B"/>
    <w:rsid w:val="00F7095E"/>
    <w:rsid w:val="00F70A02"/>
    <w:rsid w:val="00F70B39"/>
    <w:rsid w:val="00F70B48"/>
    <w:rsid w:val="00F70B78"/>
    <w:rsid w:val="00F70BC5"/>
    <w:rsid w:val="00F70BE1"/>
    <w:rsid w:val="00F70C59"/>
    <w:rsid w:val="00F71753"/>
    <w:rsid w:val="00F71976"/>
    <w:rsid w:val="00F71C79"/>
    <w:rsid w:val="00F71C97"/>
    <w:rsid w:val="00F71D12"/>
    <w:rsid w:val="00F7208F"/>
    <w:rsid w:val="00F72104"/>
    <w:rsid w:val="00F7232B"/>
    <w:rsid w:val="00F727E1"/>
    <w:rsid w:val="00F72A4E"/>
    <w:rsid w:val="00F72B0F"/>
    <w:rsid w:val="00F72B80"/>
    <w:rsid w:val="00F72BB3"/>
    <w:rsid w:val="00F72F97"/>
    <w:rsid w:val="00F735BB"/>
    <w:rsid w:val="00F73667"/>
    <w:rsid w:val="00F73783"/>
    <w:rsid w:val="00F73B87"/>
    <w:rsid w:val="00F73C6C"/>
    <w:rsid w:val="00F73C8A"/>
    <w:rsid w:val="00F73CFE"/>
    <w:rsid w:val="00F73D09"/>
    <w:rsid w:val="00F74A8D"/>
    <w:rsid w:val="00F74CFD"/>
    <w:rsid w:val="00F74E5F"/>
    <w:rsid w:val="00F75471"/>
    <w:rsid w:val="00F754D2"/>
    <w:rsid w:val="00F75932"/>
    <w:rsid w:val="00F75B9D"/>
    <w:rsid w:val="00F7626A"/>
    <w:rsid w:val="00F762E3"/>
    <w:rsid w:val="00F76762"/>
    <w:rsid w:val="00F7681C"/>
    <w:rsid w:val="00F76821"/>
    <w:rsid w:val="00F76A4E"/>
    <w:rsid w:val="00F76C2B"/>
    <w:rsid w:val="00F7736D"/>
    <w:rsid w:val="00F777F7"/>
    <w:rsid w:val="00F779B7"/>
    <w:rsid w:val="00F80190"/>
    <w:rsid w:val="00F80315"/>
    <w:rsid w:val="00F8077A"/>
    <w:rsid w:val="00F80960"/>
    <w:rsid w:val="00F809B9"/>
    <w:rsid w:val="00F80E0E"/>
    <w:rsid w:val="00F814F3"/>
    <w:rsid w:val="00F818BD"/>
    <w:rsid w:val="00F81B93"/>
    <w:rsid w:val="00F81BCD"/>
    <w:rsid w:val="00F81EB1"/>
    <w:rsid w:val="00F82225"/>
    <w:rsid w:val="00F82379"/>
    <w:rsid w:val="00F824C6"/>
    <w:rsid w:val="00F824EA"/>
    <w:rsid w:val="00F8255C"/>
    <w:rsid w:val="00F82582"/>
    <w:rsid w:val="00F82588"/>
    <w:rsid w:val="00F825BF"/>
    <w:rsid w:val="00F826AD"/>
    <w:rsid w:val="00F82B69"/>
    <w:rsid w:val="00F82C34"/>
    <w:rsid w:val="00F82E05"/>
    <w:rsid w:val="00F82E5F"/>
    <w:rsid w:val="00F82EB4"/>
    <w:rsid w:val="00F83220"/>
    <w:rsid w:val="00F8330B"/>
    <w:rsid w:val="00F83455"/>
    <w:rsid w:val="00F83483"/>
    <w:rsid w:val="00F83C91"/>
    <w:rsid w:val="00F83E67"/>
    <w:rsid w:val="00F83F5C"/>
    <w:rsid w:val="00F83F92"/>
    <w:rsid w:val="00F84054"/>
    <w:rsid w:val="00F84699"/>
    <w:rsid w:val="00F848C4"/>
    <w:rsid w:val="00F84BC7"/>
    <w:rsid w:val="00F84E46"/>
    <w:rsid w:val="00F851C8"/>
    <w:rsid w:val="00F85328"/>
    <w:rsid w:val="00F857AD"/>
    <w:rsid w:val="00F85A1C"/>
    <w:rsid w:val="00F85A74"/>
    <w:rsid w:val="00F85A8B"/>
    <w:rsid w:val="00F85D7C"/>
    <w:rsid w:val="00F85F2A"/>
    <w:rsid w:val="00F861DD"/>
    <w:rsid w:val="00F862DC"/>
    <w:rsid w:val="00F864BA"/>
    <w:rsid w:val="00F86535"/>
    <w:rsid w:val="00F86592"/>
    <w:rsid w:val="00F8674B"/>
    <w:rsid w:val="00F86D9F"/>
    <w:rsid w:val="00F86EC0"/>
    <w:rsid w:val="00F8749A"/>
    <w:rsid w:val="00F87682"/>
    <w:rsid w:val="00F8770E"/>
    <w:rsid w:val="00F87718"/>
    <w:rsid w:val="00F87822"/>
    <w:rsid w:val="00F87DEB"/>
    <w:rsid w:val="00F87FBD"/>
    <w:rsid w:val="00F9009E"/>
    <w:rsid w:val="00F900E9"/>
    <w:rsid w:val="00F90268"/>
    <w:rsid w:val="00F9044B"/>
    <w:rsid w:val="00F905F9"/>
    <w:rsid w:val="00F9094F"/>
    <w:rsid w:val="00F9104D"/>
    <w:rsid w:val="00F9105D"/>
    <w:rsid w:val="00F911EC"/>
    <w:rsid w:val="00F9157E"/>
    <w:rsid w:val="00F916A2"/>
    <w:rsid w:val="00F91711"/>
    <w:rsid w:val="00F9184C"/>
    <w:rsid w:val="00F91B26"/>
    <w:rsid w:val="00F91C23"/>
    <w:rsid w:val="00F91C71"/>
    <w:rsid w:val="00F91D83"/>
    <w:rsid w:val="00F91DD6"/>
    <w:rsid w:val="00F91F1F"/>
    <w:rsid w:val="00F91FC3"/>
    <w:rsid w:val="00F92048"/>
    <w:rsid w:val="00F922EE"/>
    <w:rsid w:val="00F924E8"/>
    <w:rsid w:val="00F92D55"/>
    <w:rsid w:val="00F92D69"/>
    <w:rsid w:val="00F92D7B"/>
    <w:rsid w:val="00F92E63"/>
    <w:rsid w:val="00F9306E"/>
    <w:rsid w:val="00F9314B"/>
    <w:rsid w:val="00F932E2"/>
    <w:rsid w:val="00F9346C"/>
    <w:rsid w:val="00F9386E"/>
    <w:rsid w:val="00F93D99"/>
    <w:rsid w:val="00F93DF3"/>
    <w:rsid w:val="00F94A67"/>
    <w:rsid w:val="00F94D46"/>
    <w:rsid w:val="00F94E8E"/>
    <w:rsid w:val="00F94EB2"/>
    <w:rsid w:val="00F95184"/>
    <w:rsid w:val="00F95241"/>
    <w:rsid w:val="00F953B8"/>
    <w:rsid w:val="00F95578"/>
    <w:rsid w:val="00F957D0"/>
    <w:rsid w:val="00F95871"/>
    <w:rsid w:val="00F959C4"/>
    <w:rsid w:val="00F95E54"/>
    <w:rsid w:val="00F962EC"/>
    <w:rsid w:val="00F963EB"/>
    <w:rsid w:val="00F96880"/>
    <w:rsid w:val="00F968CE"/>
    <w:rsid w:val="00F968F1"/>
    <w:rsid w:val="00F96C19"/>
    <w:rsid w:val="00F96DA8"/>
    <w:rsid w:val="00F96E85"/>
    <w:rsid w:val="00F97180"/>
    <w:rsid w:val="00F9766B"/>
    <w:rsid w:val="00F97C78"/>
    <w:rsid w:val="00F97F58"/>
    <w:rsid w:val="00FA042F"/>
    <w:rsid w:val="00FA04A8"/>
    <w:rsid w:val="00FA04E3"/>
    <w:rsid w:val="00FA068D"/>
    <w:rsid w:val="00FA0816"/>
    <w:rsid w:val="00FA0C8B"/>
    <w:rsid w:val="00FA0F19"/>
    <w:rsid w:val="00FA1425"/>
    <w:rsid w:val="00FA1736"/>
    <w:rsid w:val="00FA1779"/>
    <w:rsid w:val="00FA1C06"/>
    <w:rsid w:val="00FA1F7A"/>
    <w:rsid w:val="00FA2011"/>
    <w:rsid w:val="00FA270C"/>
    <w:rsid w:val="00FA27DE"/>
    <w:rsid w:val="00FA2A14"/>
    <w:rsid w:val="00FA2ECD"/>
    <w:rsid w:val="00FA30F5"/>
    <w:rsid w:val="00FA34D5"/>
    <w:rsid w:val="00FA36C9"/>
    <w:rsid w:val="00FA4006"/>
    <w:rsid w:val="00FA4318"/>
    <w:rsid w:val="00FA454F"/>
    <w:rsid w:val="00FA4586"/>
    <w:rsid w:val="00FA468E"/>
    <w:rsid w:val="00FA4898"/>
    <w:rsid w:val="00FA4C74"/>
    <w:rsid w:val="00FA4F7C"/>
    <w:rsid w:val="00FA5087"/>
    <w:rsid w:val="00FA51D9"/>
    <w:rsid w:val="00FA52A8"/>
    <w:rsid w:val="00FA5ECB"/>
    <w:rsid w:val="00FA6455"/>
    <w:rsid w:val="00FA668E"/>
    <w:rsid w:val="00FA6890"/>
    <w:rsid w:val="00FA6B32"/>
    <w:rsid w:val="00FA6B61"/>
    <w:rsid w:val="00FA6BDE"/>
    <w:rsid w:val="00FA75F4"/>
    <w:rsid w:val="00FA7672"/>
    <w:rsid w:val="00FA78B3"/>
    <w:rsid w:val="00FA7948"/>
    <w:rsid w:val="00FA7AC7"/>
    <w:rsid w:val="00FA7C2D"/>
    <w:rsid w:val="00FA7DA2"/>
    <w:rsid w:val="00FB01CD"/>
    <w:rsid w:val="00FB0563"/>
    <w:rsid w:val="00FB0575"/>
    <w:rsid w:val="00FB0681"/>
    <w:rsid w:val="00FB08E9"/>
    <w:rsid w:val="00FB0ADA"/>
    <w:rsid w:val="00FB0C6D"/>
    <w:rsid w:val="00FB0F3C"/>
    <w:rsid w:val="00FB101C"/>
    <w:rsid w:val="00FB1309"/>
    <w:rsid w:val="00FB141D"/>
    <w:rsid w:val="00FB1508"/>
    <w:rsid w:val="00FB1F45"/>
    <w:rsid w:val="00FB1FE0"/>
    <w:rsid w:val="00FB2472"/>
    <w:rsid w:val="00FB2509"/>
    <w:rsid w:val="00FB28F1"/>
    <w:rsid w:val="00FB2C55"/>
    <w:rsid w:val="00FB2E44"/>
    <w:rsid w:val="00FB3334"/>
    <w:rsid w:val="00FB349C"/>
    <w:rsid w:val="00FB34EC"/>
    <w:rsid w:val="00FB3A66"/>
    <w:rsid w:val="00FB3A98"/>
    <w:rsid w:val="00FB3D7B"/>
    <w:rsid w:val="00FB41B2"/>
    <w:rsid w:val="00FB42B3"/>
    <w:rsid w:val="00FB4510"/>
    <w:rsid w:val="00FB45AC"/>
    <w:rsid w:val="00FB4647"/>
    <w:rsid w:val="00FB46DA"/>
    <w:rsid w:val="00FB47CF"/>
    <w:rsid w:val="00FB4BF6"/>
    <w:rsid w:val="00FB4CFC"/>
    <w:rsid w:val="00FB4F59"/>
    <w:rsid w:val="00FB4F6C"/>
    <w:rsid w:val="00FB506D"/>
    <w:rsid w:val="00FB534A"/>
    <w:rsid w:val="00FB56A4"/>
    <w:rsid w:val="00FB58FB"/>
    <w:rsid w:val="00FB5ADD"/>
    <w:rsid w:val="00FB5D5F"/>
    <w:rsid w:val="00FB5DAB"/>
    <w:rsid w:val="00FB5EAA"/>
    <w:rsid w:val="00FB6112"/>
    <w:rsid w:val="00FB6476"/>
    <w:rsid w:val="00FB66CF"/>
    <w:rsid w:val="00FB6DD3"/>
    <w:rsid w:val="00FB7329"/>
    <w:rsid w:val="00FB7511"/>
    <w:rsid w:val="00FB792E"/>
    <w:rsid w:val="00FB7C0C"/>
    <w:rsid w:val="00FB7D53"/>
    <w:rsid w:val="00FC0083"/>
    <w:rsid w:val="00FC060D"/>
    <w:rsid w:val="00FC0701"/>
    <w:rsid w:val="00FC0DE8"/>
    <w:rsid w:val="00FC12F9"/>
    <w:rsid w:val="00FC1501"/>
    <w:rsid w:val="00FC168D"/>
    <w:rsid w:val="00FC17BA"/>
    <w:rsid w:val="00FC181D"/>
    <w:rsid w:val="00FC1B81"/>
    <w:rsid w:val="00FC1B95"/>
    <w:rsid w:val="00FC1D4F"/>
    <w:rsid w:val="00FC1F57"/>
    <w:rsid w:val="00FC207C"/>
    <w:rsid w:val="00FC2286"/>
    <w:rsid w:val="00FC2422"/>
    <w:rsid w:val="00FC2475"/>
    <w:rsid w:val="00FC2747"/>
    <w:rsid w:val="00FC29A2"/>
    <w:rsid w:val="00FC2E2C"/>
    <w:rsid w:val="00FC312F"/>
    <w:rsid w:val="00FC3487"/>
    <w:rsid w:val="00FC34F7"/>
    <w:rsid w:val="00FC3C42"/>
    <w:rsid w:val="00FC3FEC"/>
    <w:rsid w:val="00FC44B4"/>
    <w:rsid w:val="00FC4962"/>
    <w:rsid w:val="00FC4AFD"/>
    <w:rsid w:val="00FC4CDB"/>
    <w:rsid w:val="00FC4D72"/>
    <w:rsid w:val="00FC4D81"/>
    <w:rsid w:val="00FC4FC5"/>
    <w:rsid w:val="00FC506A"/>
    <w:rsid w:val="00FC537D"/>
    <w:rsid w:val="00FC5478"/>
    <w:rsid w:val="00FC5803"/>
    <w:rsid w:val="00FC5B34"/>
    <w:rsid w:val="00FC5D6A"/>
    <w:rsid w:val="00FC5F22"/>
    <w:rsid w:val="00FC62E1"/>
    <w:rsid w:val="00FC6739"/>
    <w:rsid w:val="00FC6797"/>
    <w:rsid w:val="00FC67A5"/>
    <w:rsid w:val="00FC6CA0"/>
    <w:rsid w:val="00FC6D02"/>
    <w:rsid w:val="00FC6ED7"/>
    <w:rsid w:val="00FC72EA"/>
    <w:rsid w:val="00FC75C8"/>
    <w:rsid w:val="00FC7E13"/>
    <w:rsid w:val="00FD0249"/>
    <w:rsid w:val="00FD0607"/>
    <w:rsid w:val="00FD0609"/>
    <w:rsid w:val="00FD07FD"/>
    <w:rsid w:val="00FD0B37"/>
    <w:rsid w:val="00FD0C48"/>
    <w:rsid w:val="00FD0D7E"/>
    <w:rsid w:val="00FD1461"/>
    <w:rsid w:val="00FD172F"/>
    <w:rsid w:val="00FD182A"/>
    <w:rsid w:val="00FD1847"/>
    <w:rsid w:val="00FD1927"/>
    <w:rsid w:val="00FD1A31"/>
    <w:rsid w:val="00FD1DDC"/>
    <w:rsid w:val="00FD2301"/>
    <w:rsid w:val="00FD2429"/>
    <w:rsid w:val="00FD2500"/>
    <w:rsid w:val="00FD2582"/>
    <w:rsid w:val="00FD2C3C"/>
    <w:rsid w:val="00FD2D8D"/>
    <w:rsid w:val="00FD33C5"/>
    <w:rsid w:val="00FD3693"/>
    <w:rsid w:val="00FD38DB"/>
    <w:rsid w:val="00FD39D0"/>
    <w:rsid w:val="00FD3B2A"/>
    <w:rsid w:val="00FD3C62"/>
    <w:rsid w:val="00FD408F"/>
    <w:rsid w:val="00FD420F"/>
    <w:rsid w:val="00FD457F"/>
    <w:rsid w:val="00FD47A2"/>
    <w:rsid w:val="00FD4802"/>
    <w:rsid w:val="00FD4A4D"/>
    <w:rsid w:val="00FD4A83"/>
    <w:rsid w:val="00FD4BBE"/>
    <w:rsid w:val="00FD4E89"/>
    <w:rsid w:val="00FD5062"/>
    <w:rsid w:val="00FD5120"/>
    <w:rsid w:val="00FD55F2"/>
    <w:rsid w:val="00FD59BB"/>
    <w:rsid w:val="00FD6163"/>
    <w:rsid w:val="00FD6470"/>
    <w:rsid w:val="00FD6554"/>
    <w:rsid w:val="00FD66A3"/>
    <w:rsid w:val="00FD75B6"/>
    <w:rsid w:val="00FD7850"/>
    <w:rsid w:val="00FD78ED"/>
    <w:rsid w:val="00FD79B5"/>
    <w:rsid w:val="00FD7A80"/>
    <w:rsid w:val="00FE0B03"/>
    <w:rsid w:val="00FE0C48"/>
    <w:rsid w:val="00FE0DE1"/>
    <w:rsid w:val="00FE0EB3"/>
    <w:rsid w:val="00FE0F3C"/>
    <w:rsid w:val="00FE118E"/>
    <w:rsid w:val="00FE137B"/>
    <w:rsid w:val="00FE1575"/>
    <w:rsid w:val="00FE16D5"/>
    <w:rsid w:val="00FE197C"/>
    <w:rsid w:val="00FE1CBA"/>
    <w:rsid w:val="00FE1ED4"/>
    <w:rsid w:val="00FE20B0"/>
    <w:rsid w:val="00FE2192"/>
    <w:rsid w:val="00FE228B"/>
    <w:rsid w:val="00FE2365"/>
    <w:rsid w:val="00FE253A"/>
    <w:rsid w:val="00FE28D9"/>
    <w:rsid w:val="00FE2C7B"/>
    <w:rsid w:val="00FE3350"/>
    <w:rsid w:val="00FE3352"/>
    <w:rsid w:val="00FE397A"/>
    <w:rsid w:val="00FE3FD5"/>
    <w:rsid w:val="00FE4103"/>
    <w:rsid w:val="00FE4572"/>
    <w:rsid w:val="00FE46C2"/>
    <w:rsid w:val="00FE491F"/>
    <w:rsid w:val="00FE4952"/>
    <w:rsid w:val="00FE4AA6"/>
    <w:rsid w:val="00FE4B9C"/>
    <w:rsid w:val="00FE5060"/>
    <w:rsid w:val="00FE50DC"/>
    <w:rsid w:val="00FE52C7"/>
    <w:rsid w:val="00FE569F"/>
    <w:rsid w:val="00FE56E7"/>
    <w:rsid w:val="00FE5A19"/>
    <w:rsid w:val="00FE5DE2"/>
    <w:rsid w:val="00FE5FAC"/>
    <w:rsid w:val="00FE6379"/>
    <w:rsid w:val="00FE64A3"/>
    <w:rsid w:val="00FE64ED"/>
    <w:rsid w:val="00FE6528"/>
    <w:rsid w:val="00FE6600"/>
    <w:rsid w:val="00FE6799"/>
    <w:rsid w:val="00FE697A"/>
    <w:rsid w:val="00FE6CB4"/>
    <w:rsid w:val="00FE7012"/>
    <w:rsid w:val="00FE73F6"/>
    <w:rsid w:val="00FE74F7"/>
    <w:rsid w:val="00FE7826"/>
    <w:rsid w:val="00FE795F"/>
    <w:rsid w:val="00FE7AB1"/>
    <w:rsid w:val="00FE7AF0"/>
    <w:rsid w:val="00FE7C10"/>
    <w:rsid w:val="00FE7C4D"/>
    <w:rsid w:val="00FE7CC3"/>
    <w:rsid w:val="00FE7F98"/>
    <w:rsid w:val="00FF01D6"/>
    <w:rsid w:val="00FF050B"/>
    <w:rsid w:val="00FF0822"/>
    <w:rsid w:val="00FF0C78"/>
    <w:rsid w:val="00FF0D81"/>
    <w:rsid w:val="00FF1A93"/>
    <w:rsid w:val="00FF1C5D"/>
    <w:rsid w:val="00FF2096"/>
    <w:rsid w:val="00FF2396"/>
    <w:rsid w:val="00FF23CE"/>
    <w:rsid w:val="00FF262C"/>
    <w:rsid w:val="00FF2A80"/>
    <w:rsid w:val="00FF2B4C"/>
    <w:rsid w:val="00FF2DEE"/>
    <w:rsid w:val="00FF362B"/>
    <w:rsid w:val="00FF388E"/>
    <w:rsid w:val="00FF38AC"/>
    <w:rsid w:val="00FF3946"/>
    <w:rsid w:val="00FF3BB1"/>
    <w:rsid w:val="00FF3C2C"/>
    <w:rsid w:val="00FF3FD4"/>
    <w:rsid w:val="00FF3FF7"/>
    <w:rsid w:val="00FF4200"/>
    <w:rsid w:val="00FF45CD"/>
    <w:rsid w:val="00FF47E9"/>
    <w:rsid w:val="00FF48A3"/>
    <w:rsid w:val="00FF5053"/>
    <w:rsid w:val="00FF51D8"/>
    <w:rsid w:val="00FF52E5"/>
    <w:rsid w:val="00FF55B6"/>
    <w:rsid w:val="00FF56FC"/>
    <w:rsid w:val="00FF59AF"/>
    <w:rsid w:val="00FF5BC5"/>
    <w:rsid w:val="00FF5D78"/>
    <w:rsid w:val="00FF5F1F"/>
    <w:rsid w:val="00FF5F6B"/>
    <w:rsid w:val="00FF622A"/>
    <w:rsid w:val="00FF625D"/>
    <w:rsid w:val="00FF6A2A"/>
    <w:rsid w:val="00FF6C8D"/>
    <w:rsid w:val="00FF6F41"/>
    <w:rsid w:val="00FF7099"/>
    <w:rsid w:val="00FF71E8"/>
    <w:rsid w:val="00FF7537"/>
    <w:rsid w:val="00FF7629"/>
    <w:rsid w:val="00FF79AE"/>
    <w:rsid w:val="00FF7A1F"/>
    <w:rsid w:val="00FF7D79"/>
    <w:rsid w:val="00FF7E4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139A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B139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B139A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139A2"/>
  </w:style>
  <w:style w:type="paragraph" w:styleId="Zpat">
    <w:name w:val="footer"/>
    <w:basedOn w:val="Normln"/>
    <w:link w:val="ZpatChar"/>
    <w:uiPriority w:val="99"/>
    <w:unhideWhenUsed/>
    <w:rsid w:val="00B139A2"/>
    <w:pPr>
      <w:tabs>
        <w:tab w:val="center" w:pos="4536"/>
        <w:tab w:val="right" w:pos="9072"/>
      </w:tabs>
      <w:spacing w:after="0" w:line="240" w:lineRule="auto"/>
    </w:pPr>
  </w:style>
  <w:style w:type="character" w:customStyle="1" w:styleId="ZpatChar">
    <w:name w:val="Zápatí Char"/>
    <w:basedOn w:val="Standardnpsmoodstavce"/>
    <w:link w:val="Zpat"/>
    <w:uiPriority w:val="99"/>
    <w:rsid w:val="00B139A2"/>
  </w:style>
  <w:style w:type="paragraph" w:customStyle="1" w:styleId="Default">
    <w:name w:val="Default"/>
    <w:rsid w:val="00B139A2"/>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B139A2"/>
    <w:pPr>
      <w:spacing w:after="0" w:line="240" w:lineRule="auto"/>
      <w:ind w:left="720"/>
    </w:pPr>
    <w:rPr>
      <w:rFonts w:ascii="Calibri" w:hAnsi="Calibri" w:cs="Times New Roman"/>
    </w:rPr>
  </w:style>
  <w:style w:type="character" w:styleId="Odkaznakoment">
    <w:name w:val="annotation reference"/>
    <w:basedOn w:val="Standardnpsmoodstavce"/>
    <w:uiPriority w:val="99"/>
    <w:semiHidden/>
    <w:unhideWhenUsed/>
    <w:rsid w:val="00B139A2"/>
    <w:rPr>
      <w:sz w:val="16"/>
      <w:szCs w:val="16"/>
    </w:rPr>
  </w:style>
  <w:style w:type="paragraph" w:styleId="Textkomente">
    <w:name w:val="annotation text"/>
    <w:basedOn w:val="Normln"/>
    <w:link w:val="TextkomenteChar"/>
    <w:uiPriority w:val="99"/>
    <w:semiHidden/>
    <w:unhideWhenUsed/>
    <w:rsid w:val="00B139A2"/>
    <w:pPr>
      <w:spacing w:line="240" w:lineRule="auto"/>
    </w:pPr>
    <w:rPr>
      <w:sz w:val="20"/>
      <w:szCs w:val="20"/>
    </w:rPr>
  </w:style>
  <w:style w:type="character" w:customStyle="1" w:styleId="TextkomenteChar">
    <w:name w:val="Text komentáře Char"/>
    <w:basedOn w:val="Standardnpsmoodstavce"/>
    <w:link w:val="Textkomente"/>
    <w:uiPriority w:val="99"/>
    <w:semiHidden/>
    <w:rsid w:val="00B139A2"/>
    <w:rPr>
      <w:sz w:val="20"/>
      <w:szCs w:val="20"/>
    </w:rPr>
  </w:style>
  <w:style w:type="paragraph" w:styleId="Textbubliny">
    <w:name w:val="Balloon Text"/>
    <w:basedOn w:val="Normln"/>
    <w:link w:val="TextbublinyChar"/>
    <w:uiPriority w:val="99"/>
    <w:semiHidden/>
    <w:unhideWhenUsed/>
    <w:rsid w:val="00B139A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39A2"/>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B660A5"/>
    <w:rPr>
      <w:b/>
      <w:bCs/>
    </w:rPr>
  </w:style>
  <w:style w:type="character" w:customStyle="1" w:styleId="PedmtkomenteChar">
    <w:name w:val="Předmět komentáře Char"/>
    <w:basedOn w:val="TextkomenteChar"/>
    <w:link w:val="Pedmtkomente"/>
    <w:uiPriority w:val="99"/>
    <w:semiHidden/>
    <w:rsid w:val="00B660A5"/>
    <w:rPr>
      <w:b/>
      <w:bCs/>
      <w:sz w:val="20"/>
      <w:szCs w:val="20"/>
    </w:rPr>
  </w:style>
  <w:style w:type="paragraph" w:styleId="Revize">
    <w:name w:val="Revision"/>
    <w:hidden/>
    <w:uiPriority w:val="99"/>
    <w:semiHidden/>
    <w:rsid w:val="00516F77"/>
    <w:pPr>
      <w:spacing w:after="0" w:line="240" w:lineRule="auto"/>
    </w:pPr>
  </w:style>
  <w:style w:type="character" w:customStyle="1" w:styleId="apple-tab-span">
    <w:name w:val="apple-tab-span"/>
    <w:basedOn w:val="Standardnpsmoodstavce"/>
    <w:rsid w:val="00CC2310"/>
  </w:style>
  <w:style w:type="character" w:styleId="Hypertextovodkaz">
    <w:name w:val="Hyperlink"/>
    <w:basedOn w:val="Standardnpsmoodstavce"/>
    <w:uiPriority w:val="99"/>
    <w:unhideWhenUsed/>
    <w:rsid w:val="00BC73FD"/>
    <w:rPr>
      <w:color w:val="0000FF" w:themeColor="hyperlink"/>
      <w:u w:val="single"/>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6C386E"/>
    <w:rPr>
      <w:rFonts w:ascii="Calibri" w:hAnsi="Calibri" w:cs="Times New Roman"/>
    </w:rPr>
  </w:style>
  <w:style w:type="paragraph" w:customStyle="1" w:styleId="xmprfxmsonormal">
    <w:name w:val="xmprfxmsonormal"/>
    <w:basedOn w:val="Normln"/>
    <w:rsid w:val="00827317"/>
    <w:pPr>
      <w:spacing w:before="100" w:beforeAutospacing="1" w:after="100" w:afterAutospacing="1" w:line="240" w:lineRule="auto"/>
    </w:pPr>
    <w:rPr>
      <w:rFonts w:ascii="Calibri" w:hAnsi="Calibri" w:cs="Calibri"/>
      <w:lang w:eastAsia="cs-CZ"/>
    </w:rPr>
  </w:style>
  <w:style w:type="paragraph" w:customStyle="1" w:styleId="xmsolistparagraph">
    <w:name w:val="x_msolistparagraph"/>
    <w:basedOn w:val="Normln"/>
    <w:rsid w:val="00540E92"/>
    <w:pPr>
      <w:spacing w:before="100" w:beforeAutospacing="1" w:after="100" w:afterAutospacing="1" w:line="240" w:lineRule="auto"/>
    </w:pPr>
    <w:rPr>
      <w:rFonts w:ascii="Calibri" w:hAnsi="Calibri" w:cs="Calibri"/>
      <w:lang w:eastAsia="cs-CZ"/>
    </w:rPr>
  </w:style>
  <w:style w:type="character" w:customStyle="1" w:styleId="xapple-converted-space">
    <w:name w:val="x_apple-converted-space"/>
    <w:basedOn w:val="Standardnpsmoodstavce"/>
    <w:rsid w:val="00540E92"/>
  </w:style>
  <w:style w:type="paragraph" w:customStyle="1" w:styleId="xxmsonormal">
    <w:name w:val="x_xmsonormal"/>
    <w:basedOn w:val="Normln"/>
    <w:rsid w:val="00F13165"/>
    <w:pPr>
      <w:spacing w:after="0" w:line="240" w:lineRule="auto"/>
    </w:pPr>
    <w:rPr>
      <w:rFonts w:ascii="Times New Roman" w:hAnsi="Times New Roman" w:cs="Times New Roman"/>
      <w:sz w:val="24"/>
      <w:szCs w:val="24"/>
      <w:lang w:eastAsia="cs-CZ"/>
    </w:rPr>
  </w:style>
  <w:style w:type="character" w:styleId="Sledovanodkaz">
    <w:name w:val="FollowedHyperlink"/>
    <w:basedOn w:val="Standardnpsmoodstavce"/>
    <w:uiPriority w:val="99"/>
    <w:semiHidden/>
    <w:unhideWhenUsed/>
    <w:rsid w:val="000E0A9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79544">
      <w:bodyDiv w:val="1"/>
      <w:marLeft w:val="0"/>
      <w:marRight w:val="0"/>
      <w:marTop w:val="0"/>
      <w:marBottom w:val="0"/>
      <w:divBdr>
        <w:top w:val="none" w:sz="0" w:space="0" w:color="auto"/>
        <w:left w:val="none" w:sz="0" w:space="0" w:color="auto"/>
        <w:bottom w:val="none" w:sz="0" w:space="0" w:color="auto"/>
        <w:right w:val="none" w:sz="0" w:space="0" w:color="auto"/>
      </w:divBdr>
    </w:div>
    <w:div w:id="739167">
      <w:bodyDiv w:val="1"/>
      <w:marLeft w:val="0"/>
      <w:marRight w:val="0"/>
      <w:marTop w:val="0"/>
      <w:marBottom w:val="0"/>
      <w:divBdr>
        <w:top w:val="none" w:sz="0" w:space="0" w:color="auto"/>
        <w:left w:val="none" w:sz="0" w:space="0" w:color="auto"/>
        <w:bottom w:val="none" w:sz="0" w:space="0" w:color="auto"/>
        <w:right w:val="none" w:sz="0" w:space="0" w:color="auto"/>
      </w:divBdr>
    </w:div>
    <w:div w:id="5207072">
      <w:bodyDiv w:val="1"/>
      <w:marLeft w:val="0"/>
      <w:marRight w:val="0"/>
      <w:marTop w:val="0"/>
      <w:marBottom w:val="0"/>
      <w:divBdr>
        <w:top w:val="none" w:sz="0" w:space="0" w:color="auto"/>
        <w:left w:val="none" w:sz="0" w:space="0" w:color="auto"/>
        <w:bottom w:val="none" w:sz="0" w:space="0" w:color="auto"/>
        <w:right w:val="none" w:sz="0" w:space="0" w:color="auto"/>
      </w:divBdr>
    </w:div>
    <w:div w:id="5255241">
      <w:bodyDiv w:val="1"/>
      <w:marLeft w:val="0"/>
      <w:marRight w:val="0"/>
      <w:marTop w:val="0"/>
      <w:marBottom w:val="0"/>
      <w:divBdr>
        <w:top w:val="none" w:sz="0" w:space="0" w:color="auto"/>
        <w:left w:val="none" w:sz="0" w:space="0" w:color="auto"/>
        <w:bottom w:val="none" w:sz="0" w:space="0" w:color="auto"/>
        <w:right w:val="none" w:sz="0" w:space="0" w:color="auto"/>
      </w:divBdr>
    </w:div>
    <w:div w:id="7025176">
      <w:bodyDiv w:val="1"/>
      <w:marLeft w:val="0"/>
      <w:marRight w:val="0"/>
      <w:marTop w:val="0"/>
      <w:marBottom w:val="0"/>
      <w:divBdr>
        <w:top w:val="none" w:sz="0" w:space="0" w:color="auto"/>
        <w:left w:val="none" w:sz="0" w:space="0" w:color="auto"/>
        <w:bottom w:val="none" w:sz="0" w:space="0" w:color="auto"/>
        <w:right w:val="none" w:sz="0" w:space="0" w:color="auto"/>
      </w:divBdr>
      <w:divsChild>
        <w:div w:id="1475760864">
          <w:marLeft w:val="0"/>
          <w:marRight w:val="0"/>
          <w:marTop w:val="0"/>
          <w:marBottom w:val="0"/>
          <w:divBdr>
            <w:top w:val="none" w:sz="0" w:space="0" w:color="auto"/>
            <w:left w:val="none" w:sz="0" w:space="0" w:color="auto"/>
            <w:bottom w:val="none" w:sz="0" w:space="0" w:color="auto"/>
            <w:right w:val="none" w:sz="0" w:space="0" w:color="auto"/>
          </w:divBdr>
          <w:divsChild>
            <w:div w:id="130203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0309">
      <w:bodyDiv w:val="1"/>
      <w:marLeft w:val="0"/>
      <w:marRight w:val="0"/>
      <w:marTop w:val="0"/>
      <w:marBottom w:val="0"/>
      <w:divBdr>
        <w:top w:val="none" w:sz="0" w:space="0" w:color="auto"/>
        <w:left w:val="none" w:sz="0" w:space="0" w:color="auto"/>
        <w:bottom w:val="none" w:sz="0" w:space="0" w:color="auto"/>
        <w:right w:val="none" w:sz="0" w:space="0" w:color="auto"/>
      </w:divBdr>
    </w:div>
    <w:div w:id="8721654">
      <w:bodyDiv w:val="1"/>
      <w:marLeft w:val="0"/>
      <w:marRight w:val="0"/>
      <w:marTop w:val="0"/>
      <w:marBottom w:val="0"/>
      <w:divBdr>
        <w:top w:val="none" w:sz="0" w:space="0" w:color="auto"/>
        <w:left w:val="none" w:sz="0" w:space="0" w:color="auto"/>
        <w:bottom w:val="none" w:sz="0" w:space="0" w:color="auto"/>
        <w:right w:val="none" w:sz="0" w:space="0" w:color="auto"/>
      </w:divBdr>
    </w:div>
    <w:div w:id="17397582">
      <w:bodyDiv w:val="1"/>
      <w:marLeft w:val="0"/>
      <w:marRight w:val="0"/>
      <w:marTop w:val="0"/>
      <w:marBottom w:val="0"/>
      <w:divBdr>
        <w:top w:val="none" w:sz="0" w:space="0" w:color="auto"/>
        <w:left w:val="none" w:sz="0" w:space="0" w:color="auto"/>
        <w:bottom w:val="none" w:sz="0" w:space="0" w:color="auto"/>
        <w:right w:val="none" w:sz="0" w:space="0" w:color="auto"/>
      </w:divBdr>
    </w:div>
    <w:div w:id="17661027">
      <w:bodyDiv w:val="1"/>
      <w:marLeft w:val="0"/>
      <w:marRight w:val="0"/>
      <w:marTop w:val="0"/>
      <w:marBottom w:val="0"/>
      <w:divBdr>
        <w:top w:val="none" w:sz="0" w:space="0" w:color="auto"/>
        <w:left w:val="none" w:sz="0" w:space="0" w:color="auto"/>
        <w:bottom w:val="none" w:sz="0" w:space="0" w:color="auto"/>
        <w:right w:val="none" w:sz="0" w:space="0" w:color="auto"/>
      </w:divBdr>
    </w:div>
    <w:div w:id="20782463">
      <w:bodyDiv w:val="1"/>
      <w:marLeft w:val="0"/>
      <w:marRight w:val="0"/>
      <w:marTop w:val="0"/>
      <w:marBottom w:val="0"/>
      <w:divBdr>
        <w:top w:val="none" w:sz="0" w:space="0" w:color="auto"/>
        <w:left w:val="none" w:sz="0" w:space="0" w:color="auto"/>
        <w:bottom w:val="none" w:sz="0" w:space="0" w:color="auto"/>
        <w:right w:val="none" w:sz="0" w:space="0" w:color="auto"/>
      </w:divBdr>
    </w:div>
    <w:div w:id="22176206">
      <w:bodyDiv w:val="1"/>
      <w:marLeft w:val="0"/>
      <w:marRight w:val="0"/>
      <w:marTop w:val="0"/>
      <w:marBottom w:val="0"/>
      <w:divBdr>
        <w:top w:val="none" w:sz="0" w:space="0" w:color="auto"/>
        <w:left w:val="none" w:sz="0" w:space="0" w:color="auto"/>
        <w:bottom w:val="none" w:sz="0" w:space="0" w:color="auto"/>
        <w:right w:val="none" w:sz="0" w:space="0" w:color="auto"/>
      </w:divBdr>
    </w:div>
    <w:div w:id="26030180">
      <w:bodyDiv w:val="1"/>
      <w:marLeft w:val="0"/>
      <w:marRight w:val="0"/>
      <w:marTop w:val="0"/>
      <w:marBottom w:val="0"/>
      <w:divBdr>
        <w:top w:val="none" w:sz="0" w:space="0" w:color="auto"/>
        <w:left w:val="none" w:sz="0" w:space="0" w:color="auto"/>
        <w:bottom w:val="none" w:sz="0" w:space="0" w:color="auto"/>
        <w:right w:val="none" w:sz="0" w:space="0" w:color="auto"/>
      </w:divBdr>
    </w:div>
    <w:div w:id="26033662">
      <w:bodyDiv w:val="1"/>
      <w:marLeft w:val="0"/>
      <w:marRight w:val="0"/>
      <w:marTop w:val="0"/>
      <w:marBottom w:val="0"/>
      <w:divBdr>
        <w:top w:val="none" w:sz="0" w:space="0" w:color="auto"/>
        <w:left w:val="none" w:sz="0" w:space="0" w:color="auto"/>
        <w:bottom w:val="none" w:sz="0" w:space="0" w:color="auto"/>
        <w:right w:val="none" w:sz="0" w:space="0" w:color="auto"/>
      </w:divBdr>
    </w:div>
    <w:div w:id="26416655">
      <w:bodyDiv w:val="1"/>
      <w:marLeft w:val="0"/>
      <w:marRight w:val="0"/>
      <w:marTop w:val="0"/>
      <w:marBottom w:val="0"/>
      <w:divBdr>
        <w:top w:val="none" w:sz="0" w:space="0" w:color="auto"/>
        <w:left w:val="none" w:sz="0" w:space="0" w:color="auto"/>
        <w:bottom w:val="none" w:sz="0" w:space="0" w:color="auto"/>
        <w:right w:val="none" w:sz="0" w:space="0" w:color="auto"/>
      </w:divBdr>
    </w:div>
    <w:div w:id="28117294">
      <w:bodyDiv w:val="1"/>
      <w:marLeft w:val="0"/>
      <w:marRight w:val="0"/>
      <w:marTop w:val="0"/>
      <w:marBottom w:val="0"/>
      <w:divBdr>
        <w:top w:val="none" w:sz="0" w:space="0" w:color="auto"/>
        <w:left w:val="none" w:sz="0" w:space="0" w:color="auto"/>
        <w:bottom w:val="none" w:sz="0" w:space="0" w:color="auto"/>
        <w:right w:val="none" w:sz="0" w:space="0" w:color="auto"/>
      </w:divBdr>
    </w:div>
    <w:div w:id="29645627">
      <w:bodyDiv w:val="1"/>
      <w:marLeft w:val="0"/>
      <w:marRight w:val="0"/>
      <w:marTop w:val="0"/>
      <w:marBottom w:val="0"/>
      <w:divBdr>
        <w:top w:val="none" w:sz="0" w:space="0" w:color="auto"/>
        <w:left w:val="none" w:sz="0" w:space="0" w:color="auto"/>
        <w:bottom w:val="none" w:sz="0" w:space="0" w:color="auto"/>
        <w:right w:val="none" w:sz="0" w:space="0" w:color="auto"/>
      </w:divBdr>
    </w:div>
    <w:div w:id="36706763">
      <w:bodyDiv w:val="1"/>
      <w:marLeft w:val="0"/>
      <w:marRight w:val="0"/>
      <w:marTop w:val="0"/>
      <w:marBottom w:val="0"/>
      <w:divBdr>
        <w:top w:val="none" w:sz="0" w:space="0" w:color="auto"/>
        <w:left w:val="none" w:sz="0" w:space="0" w:color="auto"/>
        <w:bottom w:val="none" w:sz="0" w:space="0" w:color="auto"/>
        <w:right w:val="none" w:sz="0" w:space="0" w:color="auto"/>
      </w:divBdr>
    </w:div>
    <w:div w:id="36856375">
      <w:bodyDiv w:val="1"/>
      <w:marLeft w:val="0"/>
      <w:marRight w:val="0"/>
      <w:marTop w:val="0"/>
      <w:marBottom w:val="0"/>
      <w:divBdr>
        <w:top w:val="none" w:sz="0" w:space="0" w:color="auto"/>
        <w:left w:val="none" w:sz="0" w:space="0" w:color="auto"/>
        <w:bottom w:val="none" w:sz="0" w:space="0" w:color="auto"/>
        <w:right w:val="none" w:sz="0" w:space="0" w:color="auto"/>
      </w:divBdr>
    </w:div>
    <w:div w:id="37895014">
      <w:bodyDiv w:val="1"/>
      <w:marLeft w:val="0"/>
      <w:marRight w:val="0"/>
      <w:marTop w:val="0"/>
      <w:marBottom w:val="0"/>
      <w:divBdr>
        <w:top w:val="none" w:sz="0" w:space="0" w:color="auto"/>
        <w:left w:val="none" w:sz="0" w:space="0" w:color="auto"/>
        <w:bottom w:val="none" w:sz="0" w:space="0" w:color="auto"/>
        <w:right w:val="none" w:sz="0" w:space="0" w:color="auto"/>
      </w:divBdr>
    </w:div>
    <w:div w:id="38096633">
      <w:bodyDiv w:val="1"/>
      <w:marLeft w:val="0"/>
      <w:marRight w:val="0"/>
      <w:marTop w:val="0"/>
      <w:marBottom w:val="0"/>
      <w:divBdr>
        <w:top w:val="none" w:sz="0" w:space="0" w:color="auto"/>
        <w:left w:val="none" w:sz="0" w:space="0" w:color="auto"/>
        <w:bottom w:val="none" w:sz="0" w:space="0" w:color="auto"/>
        <w:right w:val="none" w:sz="0" w:space="0" w:color="auto"/>
      </w:divBdr>
    </w:div>
    <w:div w:id="38164572">
      <w:bodyDiv w:val="1"/>
      <w:marLeft w:val="0"/>
      <w:marRight w:val="0"/>
      <w:marTop w:val="0"/>
      <w:marBottom w:val="0"/>
      <w:divBdr>
        <w:top w:val="none" w:sz="0" w:space="0" w:color="auto"/>
        <w:left w:val="none" w:sz="0" w:space="0" w:color="auto"/>
        <w:bottom w:val="none" w:sz="0" w:space="0" w:color="auto"/>
        <w:right w:val="none" w:sz="0" w:space="0" w:color="auto"/>
      </w:divBdr>
    </w:div>
    <w:div w:id="39286505">
      <w:bodyDiv w:val="1"/>
      <w:marLeft w:val="0"/>
      <w:marRight w:val="0"/>
      <w:marTop w:val="0"/>
      <w:marBottom w:val="0"/>
      <w:divBdr>
        <w:top w:val="none" w:sz="0" w:space="0" w:color="auto"/>
        <w:left w:val="none" w:sz="0" w:space="0" w:color="auto"/>
        <w:bottom w:val="none" w:sz="0" w:space="0" w:color="auto"/>
        <w:right w:val="none" w:sz="0" w:space="0" w:color="auto"/>
      </w:divBdr>
    </w:div>
    <w:div w:id="41758714">
      <w:bodyDiv w:val="1"/>
      <w:marLeft w:val="0"/>
      <w:marRight w:val="0"/>
      <w:marTop w:val="0"/>
      <w:marBottom w:val="0"/>
      <w:divBdr>
        <w:top w:val="none" w:sz="0" w:space="0" w:color="auto"/>
        <w:left w:val="none" w:sz="0" w:space="0" w:color="auto"/>
        <w:bottom w:val="none" w:sz="0" w:space="0" w:color="auto"/>
        <w:right w:val="none" w:sz="0" w:space="0" w:color="auto"/>
      </w:divBdr>
    </w:div>
    <w:div w:id="49965355">
      <w:bodyDiv w:val="1"/>
      <w:marLeft w:val="0"/>
      <w:marRight w:val="0"/>
      <w:marTop w:val="0"/>
      <w:marBottom w:val="0"/>
      <w:divBdr>
        <w:top w:val="none" w:sz="0" w:space="0" w:color="auto"/>
        <w:left w:val="none" w:sz="0" w:space="0" w:color="auto"/>
        <w:bottom w:val="none" w:sz="0" w:space="0" w:color="auto"/>
        <w:right w:val="none" w:sz="0" w:space="0" w:color="auto"/>
      </w:divBdr>
    </w:div>
    <w:div w:id="51001179">
      <w:bodyDiv w:val="1"/>
      <w:marLeft w:val="0"/>
      <w:marRight w:val="0"/>
      <w:marTop w:val="0"/>
      <w:marBottom w:val="0"/>
      <w:divBdr>
        <w:top w:val="none" w:sz="0" w:space="0" w:color="auto"/>
        <w:left w:val="none" w:sz="0" w:space="0" w:color="auto"/>
        <w:bottom w:val="none" w:sz="0" w:space="0" w:color="auto"/>
        <w:right w:val="none" w:sz="0" w:space="0" w:color="auto"/>
      </w:divBdr>
    </w:div>
    <w:div w:id="53814679">
      <w:bodyDiv w:val="1"/>
      <w:marLeft w:val="0"/>
      <w:marRight w:val="0"/>
      <w:marTop w:val="0"/>
      <w:marBottom w:val="0"/>
      <w:divBdr>
        <w:top w:val="none" w:sz="0" w:space="0" w:color="auto"/>
        <w:left w:val="none" w:sz="0" w:space="0" w:color="auto"/>
        <w:bottom w:val="none" w:sz="0" w:space="0" w:color="auto"/>
        <w:right w:val="none" w:sz="0" w:space="0" w:color="auto"/>
      </w:divBdr>
    </w:div>
    <w:div w:id="54204314">
      <w:bodyDiv w:val="1"/>
      <w:marLeft w:val="0"/>
      <w:marRight w:val="0"/>
      <w:marTop w:val="0"/>
      <w:marBottom w:val="0"/>
      <w:divBdr>
        <w:top w:val="none" w:sz="0" w:space="0" w:color="auto"/>
        <w:left w:val="none" w:sz="0" w:space="0" w:color="auto"/>
        <w:bottom w:val="none" w:sz="0" w:space="0" w:color="auto"/>
        <w:right w:val="none" w:sz="0" w:space="0" w:color="auto"/>
      </w:divBdr>
    </w:div>
    <w:div w:id="55318656">
      <w:bodyDiv w:val="1"/>
      <w:marLeft w:val="0"/>
      <w:marRight w:val="0"/>
      <w:marTop w:val="0"/>
      <w:marBottom w:val="0"/>
      <w:divBdr>
        <w:top w:val="none" w:sz="0" w:space="0" w:color="auto"/>
        <w:left w:val="none" w:sz="0" w:space="0" w:color="auto"/>
        <w:bottom w:val="none" w:sz="0" w:space="0" w:color="auto"/>
        <w:right w:val="none" w:sz="0" w:space="0" w:color="auto"/>
      </w:divBdr>
    </w:div>
    <w:div w:id="56320082">
      <w:bodyDiv w:val="1"/>
      <w:marLeft w:val="0"/>
      <w:marRight w:val="0"/>
      <w:marTop w:val="0"/>
      <w:marBottom w:val="0"/>
      <w:divBdr>
        <w:top w:val="none" w:sz="0" w:space="0" w:color="auto"/>
        <w:left w:val="none" w:sz="0" w:space="0" w:color="auto"/>
        <w:bottom w:val="none" w:sz="0" w:space="0" w:color="auto"/>
        <w:right w:val="none" w:sz="0" w:space="0" w:color="auto"/>
      </w:divBdr>
    </w:div>
    <w:div w:id="56897566">
      <w:bodyDiv w:val="1"/>
      <w:marLeft w:val="0"/>
      <w:marRight w:val="0"/>
      <w:marTop w:val="0"/>
      <w:marBottom w:val="0"/>
      <w:divBdr>
        <w:top w:val="none" w:sz="0" w:space="0" w:color="auto"/>
        <w:left w:val="none" w:sz="0" w:space="0" w:color="auto"/>
        <w:bottom w:val="none" w:sz="0" w:space="0" w:color="auto"/>
        <w:right w:val="none" w:sz="0" w:space="0" w:color="auto"/>
      </w:divBdr>
    </w:div>
    <w:div w:id="57171628">
      <w:bodyDiv w:val="1"/>
      <w:marLeft w:val="0"/>
      <w:marRight w:val="0"/>
      <w:marTop w:val="0"/>
      <w:marBottom w:val="0"/>
      <w:divBdr>
        <w:top w:val="none" w:sz="0" w:space="0" w:color="auto"/>
        <w:left w:val="none" w:sz="0" w:space="0" w:color="auto"/>
        <w:bottom w:val="none" w:sz="0" w:space="0" w:color="auto"/>
        <w:right w:val="none" w:sz="0" w:space="0" w:color="auto"/>
      </w:divBdr>
      <w:divsChild>
        <w:div w:id="1926567911">
          <w:marLeft w:val="0"/>
          <w:marRight w:val="0"/>
          <w:marTop w:val="0"/>
          <w:marBottom w:val="0"/>
          <w:divBdr>
            <w:top w:val="none" w:sz="0" w:space="0" w:color="auto"/>
            <w:left w:val="none" w:sz="0" w:space="0" w:color="auto"/>
            <w:bottom w:val="none" w:sz="0" w:space="0" w:color="auto"/>
            <w:right w:val="none" w:sz="0" w:space="0" w:color="auto"/>
          </w:divBdr>
          <w:divsChild>
            <w:div w:id="146204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57936">
      <w:bodyDiv w:val="1"/>
      <w:marLeft w:val="0"/>
      <w:marRight w:val="0"/>
      <w:marTop w:val="0"/>
      <w:marBottom w:val="0"/>
      <w:divBdr>
        <w:top w:val="none" w:sz="0" w:space="0" w:color="auto"/>
        <w:left w:val="none" w:sz="0" w:space="0" w:color="auto"/>
        <w:bottom w:val="none" w:sz="0" w:space="0" w:color="auto"/>
        <w:right w:val="none" w:sz="0" w:space="0" w:color="auto"/>
      </w:divBdr>
    </w:div>
    <w:div w:id="60376577">
      <w:bodyDiv w:val="1"/>
      <w:marLeft w:val="0"/>
      <w:marRight w:val="0"/>
      <w:marTop w:val="0"/>
      <w:marBottom w:val="0"/>
      <w:divBdr>
        <w:top w:val="none" w:sz="0" w:space="0" w:color="auto"/>
        <w:left w:val="none" w:sz="0" w:space="0" w:color="auto"/>
        <w:bottom w:val="none" w:sz="0" w:space="0" w:color="auto"/>
        <w:right w:val="none" w:sz="0" w:space="0" w:color="auto"/>
      </w:divBdr>
    </w:div>
    <w:div w:id="60838679">
      <w:bodyDiv w:val="1"/>
      <w:marLeft w:val="0"/>
      <w:marRight w:val="0"/>
      <w:marTop w:val="0"/>
      <w:marBottom w:val="0"/>
      <w:divBdr>
        <w:top w:val="none" w:sz="0" w:space="0" w:color="auto"/>
        <w:left w:val="none" w:sz="0" w:space="0" w:color="auto"/>
        <w:bottom w:val="none" w:sz="0" w:space="0" w:color="auto"/>
        <w:right w:val="none" w:sz="0" w:space="0" w:color="auto"/>
      </w:divBdr>
    </w:div>
    <w:div w:id="65802903">
      <w:bodyDiv w:val="1"/>
      <w:marLeft w:val="0"/>
      <w:marRight w:val="0"/>
      <w:marTop w:val="0"/>
      <w:marBottom w:val="0"/>
      <w:divBdr>
        <w:top w:val="none" w:sz="0" w:space="0" w:color="auto"/>
        <w:left w:val="none" w:sz="0" w:space="0" w:color="auto"/>
        <w:bottom w:val="none" w:sz="0" w:space="0" w:color="auto"/>
        <w:right w:val="none" w:sz="0" w:space="0" w:color="auto"/>
      </w:divBdr>
    </w:div>
    <w:div w:id="66612949">
      <w:bodyDiv w:val="1"/>
      <w:marLeft w:val="0"/>
      <w:marRight w:val="0"/>
      <w:marTop w:val="0"/>
      <w:marBottom w:val="0"/>
      <w:divBdr>
        <w:top w:val="none" w:sz="0" w:space="0" w:color="auto"/>
        <w:left w:val="none" w:sz="0" w:space="0" w:color="auto"/>
        <w:bottom w:val="none" w:sz="0" w:space="0" w:color="auto"/>
        <w:right w:val="none" w:sz="0" w:space="0" w:color="auto"/>
      </w:divBdr>
    </w:div>
    <w:div w:id="68384534">
      <w:bodyDiv w:val="1"/>
      <w:marLeft w:val="0"/>
      <w:marRight w:val="0"/>
      <w:marTop w:val="0"/>
      <w:marBottom w:val="0"/>
      <w:divBdr>
        <w:top w:val="none" w:sz="0" w:space="0" w:color="auto"/>
        <w:left w:val="none" w:sz="0" w:space="0" w:color="auto"/>
        <w:bottom w:val="none" w:sz="0" w:space="0" w:color="auto"/>
        <w:right w:val="none" w:sz="0" w:space="0" w:color="auto"/>
      </w:divBdr>
    </w:div>
    <w:div w:id="72551483">
      <w:bodyDiv w:val="1"/>
      <w:marLeft w:val="0"/>
      <w:marRight w:val="0"/>
      <w:marTop w:val="0"/>
      <w:marBottom w:val="0"/>
      <w:divBdr>
        <w:top w:val="none" w:sz="0" w:space="0" w:color="auto"/>
        <w:left w:val="none" w:sz="0" w:space="0" w:color="auto"/>
        <w:bottom w:val="none" w:sz="0" w:space="0" w:color="auto"/>
        <w:right w:val="none" w:sz="0" w:space="0" w:color="auto"/>
      </w:divBdr>
      <w:divsChild>
        <w:div w:id="1547448910">
          <w:marLeft w:val="0"/>
          <w:marRight w:val="0"/>
          <w:marTop w:val="0"/>
          <w:marBottom w:val="0"/>
          <w:divBdr>
            <w:top w:val="none" w:sz="0" w:space="0" w:color="auto"/>
            <w:left w:val="none" w:sz="0" w:space="0" w:color="auto"/>
            <w:bottom w:val="none" w:sz="0" w:space="0" w:color="auto"/>
            <w:right w:val="none" w:sz="0" w:space="0" w:color="auto"/>
          </w:divBdr>
          <w:divsChild>
            <w:div w:id="69743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2549">
      <w:bodyDiv w:val="1"/>
      <w:marLeft w:val="0"/>
      <w:marRight w:val="0"/>
      <w:marTop w:val="0"/>
      <w:marBottom w:val="0"/>
      <w:divBdr>
        <w:top w:val="none" w:sz="0" w:space="0" w:color="auto"/>
        <w:left w:val="none" w:sz="0" w:space="0" w:color="auto"/>
        <w:bottom w:val="none" w:sz="0" w:space="0" w:color="auto"/>
        <w:right w:val="none" w:sz="0" w:space="0" w:color="auto"/>
      </w:divBdr>
    </w:div>
    <w:div w:id="77019826">
      <w:bodyDiv w:val="1"/>
      <w:marLeft w:val="0"/>
      <w:marRight w:val="0"/>
      <w:marTop w:val="0"/>
      <w:marBottom w:val="0"/>
      <w:divBdr>
        <w:top w:val="none" w:sz="0" w:space="0" w:color="auto"/>
        <w:left w:val="none" w:sz="0" w:space="0" w:color="auto"/>
        <w:bottom w:val="none" w:sz="0" w:space="0" w:color="auto"/>
        <w:right w:val="none" w:sz="0" w:space="0" w:color="auto"/>
      </w:divBdr>
    </w:div>
    <w:div w:id="79448998">
      <w:bodyDiv w:val="1"/>
      <w:marLeft w:val="0"/>
      <w:marRight w:val="0"/>
      <w:marTop w:val="0"/>
      <w:marBottom w:val="0"/>
      <w:divBdr>
        <w:top w:val="none" w:sz="0" w:space="0" w:color="auto"/>
        <w:left w:val="none" w:sz="0" w:space="0" w:color="auto"/>
        <w:bottom w:val="none" w:sz="0" w:space="0" w:color="auto"/>
        <w:right w:val="none" w:sz="0" w:space="0" w:color="auto"/>
      </w:divBdr>
    </w:div>
    <w:div w:id="84544967">
      <w:bodyDiv w:val="1"/>
      <w:marLeft w:val="0"/>
      <w:marRight w:val="0"/>
      <w:marTop w:val="0"/>
      <w:marBottom w:val="0"/>
      <w:divBdr>
        <w:top w:val="none" w:sz="0" w:space="0" w:color="auto"/>
        <w:left w:val="none" w:sz="0" w:space="0" w:color="auto"/>
        <w:bottom w:val="none" w:sz="0" w:space="0" w:color="auto"/>
        <w:right w:val="none" w:sz="0" w:space="0" w:color="auto"/>
      </w:divBdr>
    </w:div>
    <w:div w:id="86578556">
      <w:bodyDiv w:val="1"/>
      <w:marLeft w:val="0"/>
      <w:marRight w:val="0"/>
      <w:marTop w:val="0"/>
      <w:marBottom w:val="0"/>
      <w:divBdr>
        <w:top w:val="none" w:sz="0" w:space="0" w:color="auto"/>
        <w:left w:val="none" w:sz="0" w:space="0" w:color="auto"/>
        <w:bottom w:val="none" w:sz="0" w:space="0" w:color="auto"/>
        <w:right w:val="none" w:sz="0" w:space="0" w:color="auto"/>
      </w:divBdr>
    </w:div>
    <w:div w:id="87427699">
      <w:bodyDiv w:val="1"/>
      <w:marLeft w:val="0"/>
      <w:marRight w:val="0"/>
      <w:marTop w:val="0"/>
      <w:marBottom w:val="0"/>
      <w:divBdr>
        <w:top w:val="none" w:sz="0" w:space="0" w:color="auto"/>
        <w:left w:val="none" w:sz="0" w:space="0" w:color="auto"/>
        <w:bottom w:val="none" w:sz="0" w:space="0" w:color="auto"/>
        <w:right w:val="none" w:sz="0" w:space="0" w:color="auto"/>
      </w:divBdr>
    </w:div>
    <w:div w:id="87969869">
      <w:bodyDiv w:val="1"/>
      <w:marLeft w:val="0"/>
      <w:marRight w:val="0"/>
      <w:marTop w:val="0"/>
      <w:marBottom w:val="0"/>
      <w:divBdr>
        <w:top w:val="none" w:sz="0" w:space="0" w:color="auto"/>
        <w:left w:val="none" w:sz="0" w:space="0" w:color="auto"/>
        <w:bottom w:val="none" w:sz="0" w:space="0" w:color="auto"/>
        <w:right w:val="none" w:sz="0" w:space="0" w:color="auto"/>
      </w:divBdr>
    </w:div>
    <w:div w:id="89355750">
      <w:bodyDiv w:val="1"/>
      <w:marLeft w:val="0"/>
      <w:marRight w:val="0"/>
      <w:marTop w:val="0"/>
      <w:marBottom w:val="0"/>
      <w:divBdr>
        <w:top w:val="none" w:sz="0" w:space="0" w:color="auto"/>
        <w:left w:val="none" w:sz="0" w:space="0" w:color="auto"/>
        <w:bottom w:val="none" w:sz="0" w:space="0" w:color="auto"/>
        <w:right w:val="none" w:sz="0" w:space="0" w:color="auto"/>
      </w:divBdr>
    </w:div>
    <w:div w:id="90125652">
      <w:bodyDiv w:val="1"/>
      <w:marLeft w:val="0"/>
      <w:marRight w:val="0"/>
      <w:marTop w:val="0"/>
      <w:marBottom w:val="0"/>
      <w:divBdr>
        <w:top w:val="none" w:sz="0" w:space="0" w:color="auto"/>
        <w:left w:val="none" w:sz="0" w:space="0" w:color="auto"/>
        <w:bottom w:val="none" w:sz="0" w:space="0" w:color="auto"/>
        <w:right w:val="none" w:sz="0" w:space="0" w:color="auto"/>
      </w:divBdr>
    </w:div>
    <w:div w:id="92017189">
      <w:bodyDiv w:val="1"/>
      <w:marLeft w:val="0"/>
      <w:marRight w:val="0"/>
      <w:marTop w:val="0"/>
      <w:marBottom w:val="0"/>
      <w:divBdr>
        <w:top w:val="none" w:sz="0" w:space="0" w:color="auto"/>
        <w:left w:val="none" w:sz="0" w:space="0" w:color="auto"/>
        <w:bottom w:val="none" w:sz="0" w:space="0" w:color="auto"/>
        <w:right w:val="none" w:sz="0" w:space="0" w:color="auto"/>
      </w:divBdr>
    </w:div>
    <w:div w:id="93136470">
      <w:bodyDiv w:val="1"/>
      <w:marLeft w:val="0"/>
      <w:marRight w:val="0"/>
      <w:marTop w:val="0"/>
      <w:marBottom w:val="0"/>
      <w:divBdr>
        <w:top w:val="none" w:sz="0" w:space="0" w:color="auto"/>
        <w:left w:val="none" w:sz="0" w:space="0" w:color="auto"/>
        <w:bottom w:val="none" w:sz="0" w:space="0" w:color="auto"/>
        <w:right w:val="none" w:sz="0" w:space="0" w:color="auto"/>
      </w:divBdr>
    </w:div>
    <w:div w:id="95059214">
      <w:bodyDiv w:val="1"/>
      <w:marLeft w:val="0"/>
      <w:marRight w:val="0"/>
      <w:marTop w:val="0"/>
      <w:marBottom w:val="0"/>
      <w:divBdr>
        <w:top w:val="none" w:sz="0" w:space="0" w:color="auto"/>
        <w:left w:val="none" w:sz="0" w:space="0" w:color="auto"/>
        <w:bottom w:val="none" w:sz="0" w:space="0" w:color="auto"/>
        <w:right w:val="none" w:sz="0" w:space="0" w:color="auto"/>
      </w:divBdr>
      <w:divsChild>
        <w:div w:id="1085372548">
          <w:marLeft w:val="0"/>
          <w:marRight w:val="0"/>
          <w:marTop w:val="0"/>
          <w:marBottom w:val="0"/>
          <w:divBdr>
            <w:top w:val="none" w:sz="0" w:space="0" w:color="auto"/>
            <w:left w:val="none" w:sz="0" w:space="0" w:color="auto"/>
            <w:bottom w:val="none" w:sz="0" w:space="0" w:color="auto"/>
            <w:right w:val="none" w:sz="0" w:space="0" w:color="auto"/>
          </w:divBdr>
          <w:divsChild>
            <w:div w:id="204944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39242">
      <w:bodyDiv w:val="1"/>
      <w:marLeft w:val="0"/>
      <w:marRight w:val="0"/>
      <w:marTop w:val="0"/>
      <w:marBottom w:val="0"/>
      <w:divBdr>
        <w:top w:val="none" w:sz="0" w:space="0" w:color="auto"/>
        <w:left w:val="none" w:sz="0" w:space="0" w:color="auto"/>
        <w:bottom w:val="none" w:sz="0" w:space="0" w:color="auto"/>
        <w:right w:val="none" w:sz="0" w:space="0" w:color="auto"/>
      </w:divBdr>
    </w:div>
    <w:div w:id="108554980">
      <w:bodyDiv w:val="1"/>
      <w:marLeft w:val="0"/>
      <w:marRight w:val="0"/>
      <w:marTop w:val="0"/>
      <w:marBottom w:val="0"/>
      <w:divBdr>
        <w:top w:val="none" w:sz="0" w:space="0" w:color="auto"/>
        <w:left w:val="none" w:sz="0" w:space="0" w:color="auto"/>
        <w:bottom w:val="none" w:sz="0" w:space="0" w:color="auto"/>
        <w:right w:val="none" w:sz="0" w:space="0" w:color="auto"/>
      </w:divBdr>
    </w:div>
    <w:div w:id="110631589">
      <w:bodyDiv w:val="1"/>
      <w:marLeft w:val="0"/>
      <w:marRight w:val="0"/>
      <w:marTop w:val="0"/>
      <w:marBottom w:val="0"/>
      <w:divBdr>
        <w:top w:val="none" w:sz="0" w:space="0" w:color="auto"/>
        <w:left w:val="none" w:sz="0" w:space="0" w:color="auto"/>
        <w:bottom w:val="none" w:sz="0" w:space="0" w:color="auto"/>
        <w:right w:val="none" w:sz="0" w:space="0" w:color="auto"/>
      </w:divBdr>
    </w:div>
    <w:div w:id="110829952">
      <w:bodyDiv w:val="1"/>
      <w:marLeft w:val="0"/>
      <w:marRight w:val="0"/>
      <w:marTop w:val="0"/>
      <w:marBottom w:val="0"/>
      <w:divBdr>
        <w:top w:val="none" w:sz="0" w:space="0" w:color="auto"/>
        <w:left w:val="none" w:sz="0" w:space="0" w:color="auto"/>
        <w:bottom w:val="none" w:sz="0" w:space="0" w:color="auto"/>
        <w:right w:val="none" w:sz="0" w:space="0" w:color="auto"/>
      </w:divBdr>
    </w:div>
    <w:div w:id="111019769">
      <w:bodyDiv w:val="1"/>
      <w:marLeft w:val="0"/>
      <w:marRight w:val="0"/>
      <w:marTop w:val="0"/>
      <w:marBottom w:val="0"/>
      <w:divBdr>
        <w:top w:val="none" w:sz="0" w:space="0" w:color="auto"/>
        <w:left w:val="none" w:sz="0" w:space="0" w:color="auto"/>
        <w:bottom w:val="none" w:sz="0" w:space="0" w:color="auto"/>
        <w:right w:val="none" w:sz="0" w:space="0" w:color="auto"/>
      </w:divBdr>
    </w:div>
    <w:div w:id="115637272">
      <w:bodyDiv w:val="1"/>
      <w:marLeft w:val="0"/>
      <w:marRight w:val="0"/>
      <w:marTop w:val="0"/>
      <w:marBottom w:val="0"/>
      <w:divBdr>
        <w:top w:val="none" w:sz="0" w:space="0" w:color="auto"/>
        <w:left w:val="none" w:sz="0" w:space="0" w:color="auto"/>
        <w:bottom w:val="none" w:sz="0" w:space="0" w:color="auto"/>
        <w:right w:val="none" w:sz="0" w:space="0" w:color="auto"/>
      </w:divBdr>
    </w:div>
    <w:div w:id="117335111">
      <w:bodyDiv w:val="1"/>
      <w:marLeft w:val="0"/>
      <w:marRight w:val="0"/>
      <w:marTop w:val="0"/>
      <w:marBottom w:val="0"/>
      <w:divBdr>
        <w:top w:val="none" w:sz="0" w:space="0" w:color="auto"/>
        <w:left w:val="none" w:sz="0" w:space="0" w:color="auto"/>
        <w:bottom w:val="none" w:sz="0" w:space="0" w:color="auto"/>
        <w:right w:val="none" w:sz="0" w:space="0" w:color="auto"/>
      </w:divBdr>
    </w:div>
    <w:div w:id="118841055">
      <w:bodyDiv w:val="1"/>
      <w:marLeft w:val="0"/>
      <w:marRight w:val="0"/>
      <w:marTop w:val="0"/>
      <w:marBottom w:val="0"/>
      <w:divBdr>
        <w:top w:val="none" w:sz="0" w:space="0" w:color="auto"/>
        <w:left w:val="none" w:sz="0" w:space="0" w:color="auto"/>
        <w:bottom w:val="none" w:sz="0" w:space="0" w:color="auto"/>
        <w:right w:val="none" w:sz="0" w:space="0" w:color="auto"/>
      </w:divBdr>
    </w:div>
    <w:div w:id="120269711">
      <w:bodyDiv w:val="1"/>
      <w:marLeft w:val="0"/>
      <w:marRight w:val="0"/>
      <w:marTop w:val="0"/>
      <w:marBottom w:val="0"/>
      <w:divBdr>
        <w:top w:val="none" w:sz="0" w:space="0" w:color="auto"/>
        <w:left w:val="none" w:sz="0" w:space="0" w:color="auto"/>
        <w:bottom w:val="none" w:sz="0" w:space="0" w:color="auto"/>
        <w:right w:val="none" w:sz="0" w:space="0" w:color="auto"/>
      </w:divBdr>
    </w:div>
    <w:div w:id="120997375">
      <w:bodyDiv w:val="1"/>
      <w:marLeft w:val="0"/>
      <w:marRight w:val="0"/>
      <w:marTop w:val="0"/>
      <w:marBottom w:val="0"/>
      <w:divBdr>
        <w:top w:val="none" w:sz="0" w:space="0" w:color="auto"/>
        <w:left w:val="none" w:sz="0" w:space="0" w:color="auto"/>
        <w:bottom w:val="none" w:sz="0" w:space="0" w:color="auto"/>
        <w:right w:val="none" w:sz="0" w:space="0" w:color="auto"/>
      </w:divBdr>
    </w:div>
    <w:div w:id="122189541">
      <w:bodyDiv w:val="1"/>
      <w:marLeft w:val="0"/>
      <w:marRight w:val="0"/>
      <w:marTop w:val="0"/>
      <w:marBottom w:val="0"/>
      <w:divBdr>
        <w:top w:val="none" w:sz="0" w:space="0" w:color="auto"/>
        <w:left w:val="none" w:sz="0" w:space="0" w:color="auto"/>
        <w:bottom w:val="none" w:sz="0" w:space="0" w:color="auto"/>
        <w:right w:val="none" w:sz="0" w:space="0" w:color="auto"/>
      </w:divBdr>
    </w:div>
    <w:div w:id="123499915">
      <w:bodyDiv w:val="1"/>
      <w:marLeft w:val="0"/>
      <w:marRight w:val="0"/>
      <w:marTop w:val="0"/>
      <w:marBottom w:val="0"/>
      <w:divBdr>
        <w:top w:val="none" w:sz="0" w:space="0" w:color="auto"/>
        <w:left w:val="none" w:sz="0" w:space="0" w:color="auto"/>
        <w:bottom w:val="none" w:sz="0" w:space="0" w:color="auto"/>
        <w:right w:val="none" w:sz="0" w:space="0" w:color="auto"/>
      </w:divBdr>
    </w:div>
    <w:div w:id="123623334">
      <w:bodyDiv w:val="1"/>
      <w:marLeft w:val="0"/>
      <w:marRight w:val="0"/>
      <w:marTop w:val="0"/>
      <w:marBottom w:val="0"/>
      <w:divBdr>
        <w:top w:val="none" w:sz="0" w:space="0" w:color="auto"/>
        <w:left w:val="none" w:sz="0" w:space="0" w:color="auto"/>
        <w:bottom w:val="none" w:sz="0" w:space="0" w:color="auto"/>
        <w:right w:val="none" w:sz="0" w:space="0" w:color="auto"/>
      </w:divBdr>
    </w:div>
    <w:div w:id="124470857">
      <w:bodyDiv w:val="1"/>
      <w:marLeft w:val="0"/>
      <w:marRight w:val="0"/>
      <w:marTop w:val="0"/>
      <w:marBottom w:val="0"/>
      <w:divBdr>
        <w:top w:val="none" w:sz="0" w:space="0" w:color="auto"/>
        <w:left w:val="none" w:sz="0" w:space="0" w:color="auto"/>
        <w:bottom w:val="none" w:sz="0" w:space="0" w:color="auto"/>
        <w:right w:val="none" w:sz="0" w:space="0" w:color="auto"/>
      </w:divBdr>
    </w:div>
    <w:div w:id="127360564">
      <w:bodyDiv w:val="1"/>
      <w:marLeft w:val="0"/>
      <w:marRight w:val="0"/>
      <w:marTop w:val="0"/>
      <w:marBottom w:val="0"/>
      <w:divBdr>
        <w:top w:val="none" w:sz="0" w:space="0" w:color="auto"/>
        <w:left w:val="none" w:sz="0" w:space="0" w:color="auto"/>
        <w:bottom w:val="none" w:sz="0" w:space="0" w:color="auto"/>
        <w:right w:val="none" w:sz="0" w:space="0" w:color="auto"/>
      </w:divBdr>
    </w:div>
    <w:div w:id="134418651">
      <w:bodyDiv w:val="1"/>
      <w:marLeft w:val="0"/>
      <w:marRight w:val="0"/>
      <w:marTop w:val="0"/>
      <w:marBottom w:val="0"/>
      <w:divBdr>
        <w:top w:val="none" w:sz="0" w:space="0" w:color="auto"/>
        <w:left w:val="none" w:sz="0" w:space="0" w:color="auto"/>
        <w:bottom w:val="none" w:sz="0" w:space="0" w:color="auto"/>
        <w:right w:val="none" w:sz="0" w:space="0" w:color="auto"/>
      </w:divBdr>
    </w:div>
    <w:div w:id="138618965">
      <w:bodyDiv w:val="1"/>
      <w:marLeft w:val="0"/>
      <w:marRight w:val="0"/>
      <w:marTop w:val="0"/>
      <w:marBottom w:val="0"/>
      <w:divBdr>
        <w:top w:val="none" w:sz="0" w:space="0" w:color="auto"/>
        <w:left w:val="none" w:sz="0" w:space="0" w:color="auto"/>
        <w:bottom w:val="none" w:sz="0" w:space="0" w:color="auto"/>
        <w:right w:val="none" w:sz="0" w:space="0" w:color="auto"/>
      </w:divBdr>
    </w:div>
    <w:div w:id="138619390">
      <w:bodyDiv w:val="1"/>
      <w:marLeft w:val="0"/>
      <w:marRight w:val="0"/>
      <w:marTop w:val="0"/>
      <w:marBottom w:val="0"/>
      <w:divBdr>
        <w:top w:val="none" w:sz="0" w:space="0" w:color="auto"/>
        <w:left w:val="none" w:sz="0" w:space="0" w:color="auto"/>
        <w:bottom w:val="none" w:sz="0" w:space="0" w:color="auto"/>
        <w:right w:val="none" w:sz="0" w:space="0" w:color="auto"/>
      </w:divBdr>
    </w:div>
    <w:div w:id="140662673">
      <w:bodyDiv w:val="1"/>
      <w:marLeft w:val="0"/>
      <w:marRight w:val="0"/>
      <w:marTop w:val="0"/>
      <w:marBottom w:val="0"/>
      <w:divBdr>
        <w:top w:val="none" w:sz="0" w:space="0" w:color="auto"/>
        <w:left w:val="none" w:sz="0" w:space="0" w:color="auto"/>
        <w:bottom w:val="none" w:sz="0" w:space="0" w:color="auto"/>
        <w:right w:val="none" w:sz="0" w:space="0" w:color="auto"/>
      </w:divBdr>
    </w:div>
    <w:div w:id="146748448">
      <w:bodyDiv w:val="1"/>
      <w:marLeft w:val="0"/>
      <w:marRight w:val="0"/>
      <w:marTop w:val="0"/>
      <w:marBottom w:val="0"/>
      <w:divBdr>
        <w:top w:val="none" w:sz="0" w:space="0" w:color="auto"/>
        <w:left w:val="none" w:sz="0" w:space="0" w:color="auto"/>
        <w:bottom w:val="none" w:sz="0" w:space="0" w:color="auto"/>
        <w:right w:val="none" w:sz="0" w:space="0" w:color="auto"/>
      </w:divBdr>
    </w:div>
    <w:div w:id="147602569">
      <w:bodyDiv w:val="1"/>
      <w:marLeft w:val="0"/>
      <w:marRight w:val="0"/>
      <w:marTop w:val="0"/>
      <w:marBottom w:val="0"/>
      <w:divBdr>
        <w:top w:val="none" w:sz="0" w:space="0" w:color="auto"/>
        <w:left w:val="none" w:sz="0" w:space="0" w:color="auto"/>
        <w:bottom w:val="none" w:sz="0" w:space="0" w:color="auto"/>
        <w:right w:val="none" w:sz="0" w:space="0" w:color="auto"/>
      </w:divBdr>
    </w:div>
    <w:div w:id="148131059">
      <w:bodyDiv w:val="1"/>
      <w:marLeft w:val="0"/>
      <w:marRight w:val="0"/>
      <w:marTop w:val="0"/>
      <w:marBottom w:val="0"/>
      <w:divBdr>
        <w:top w:val="none" w:sz="0" w:space="0" w:color="auto"/>
        <w:left w:val="none" w:sz="0" w:space="0" w:color="auto"/>
        <w:bottom w:val="none" w:sz="0" w:space="0" w:color="auto"/>
        <w:right w:val="none" w:sz="0" w:space="0" w:color="auto"/>
      </w:divBdr>
    </w:div>
    <w:div w:id="153761212">
      <w:bodyDiv w:val="1"/>
      <w:marLeft w:val="0"/>
      <w:marRight w:val="0"/>
      <w:marTop w:val="0"/>
      <w:marBottom w:val="0"/>
      <w:divBdr>
        <w:top w:val="none" w:sz="0" w:space="0" w:color="auto"/>
        <w:left w:val="none" w:sz="0" w:space="0" w:color="auto"/>
        <w:bottom w:val="none" w:sz="0" w:space="0" w:color="auto"/>
        <w:right w:val="none" w:sz="0" w:space="0" w:color="auto"/>
      </w:divBdr>
    </w:div>
    <w:div w:id="154104313">
      <w:bodyDiv w:val="1"/>
      <w:marLeft w:val="0"/>
      <w:marRight w:val="0"/>
      <w:marTop w:val="0"/>
      <w:marBottom w:val="0"/>
      <w:divBdr>
        <w:top w:val="none" w:sz="0" w:space="0" w:color="auto"/>
        <w:left w:val="none" w:sz="0" w:space="0" w:color="auto"/>
        <w:bottom w:val="none" w:sz="0" w:space="0" w:color="auto"/>
        <w:right w:val="none" w:sz="0" w:space="0" w:color="auto"/>
      </w:divBdr>
    </w:div>
    <w:div w:id="154302783">
      <w:bodyDiv w:val="1"/>
      <w:marLeft w:val="0"/>
      <w:marRight w:val="0"/>
      <w:marTop w:val="0"/>
      <w:marBottom w:val="0"/>
      <w:divBdr>
        <w:top w:val="none" w:sz="0" w:space="0" w:color="auto"/>
        <w:left w:val="none" w:sz="0" w:space="0" w:color="auto"/>
        <w:bottom w:val="none" w:sz="0" w:space="0" w:color="auto"/>
        <w:right w:val="none" w:sz="0" w:space="0" w:color="auto"/>
      </w:divBdr>
    </w:div>
    <w:div w:id="154999775">
      <w:bodyDiv w:val="1"/>
      <w:marLeft w:val="0"/>
      <w:marRight w:val="0"/>
      <w:marTop w:val="0"/>
      <w:marBottom w:val="0"/>
      <w:divBdr>
        <w:top w:val="none" w:sz="0" w:space="0" w:color="auto"/>
        <w:left w:val="none" w:sz="0" w:space="0" w:color="auto"/>
        <w:bottom w:val="none" w:sz="0" w:space="0" w:color="auto"/>
        <w:right w:val="none" w:sz="0" w:space="0" w:color="auto"/>
      </w:divBdr>
    </w:div>
    <w:div w:id="155463258">
      <w:bodyDiv w:val="1"/>
      <w:marLeft w:val="0"/>
      <w:marRight w:val="0"/>
      <w:marTop w:val="0"/>
      <w:marBottom w:val="0"/>
      <w:divBdr>
        <w:top w:val="none" w:sz="0" w:space="0" w:color="auto"/>
        <w:left w:val="none" w:sz="0" w:space="0" w:color="auto"/>
        <w:bottom w:val="none" w:sz="0" w:space="0" w:color="auto"/>
        <w:right w:val="none" w:sz="0" w:space="0" w:color="auto"/>
      </w:divBdr>
    </w:div>
    <w:div w:id="156501767">
      <w:bodyDiv w:val="1"/>
      <w:marLeft w:val="0"/>
      <w:marRight w:val="0"/>
      <w:marTop w:val="0"/>
      <w:marBottom w:val="0"/>
      <w:divBdr>
        <w:top w:val="none" w:sz="0" w:space="0" w:color="auto"/>
        <w:left w:val="none" w:sz="0" w:space="0" w:color="auto"/>
        <w:bottom w:val="none" w:sz="0" w:space="0" w:color="auto"/>
        <w:right w:val="none" w:sz="0" w:space="0" w:color="auto"/>
      </w:divBdr>
    </w:div>
    <w:div w:id="158926476">
      <w:bodyDiv w:val="1"/>
      <w:marLeft w:val="0"/>
      <w:marRight w:val="0"/>
      <w:marTop w:val="0"/>
      <w:marBottom w:val="0"/>
      <w:divBdr>
        <w:top w:val="none" w:sz="0" w:space="0" w:color="auto"/>
        <w:left w:val="none" w:sz="0" w:space="0" w:color="auto"/>
        <w:bottom w:val="none" w:sz="0" w:space="0" w:color="auto"/>
        <w:right w:val="none" w:sz="0" w:space="0" w:color="auto"/>
      </w:divBdr>
    </w:div>
    <w:div w:id="161504575">
      <w:bodyDiv w:val="1"/>
      <w:marLeft w:val="0"/>
      <w:marRight w:val="0"/>
      <w:marTop w:val="0"/>
      <w:marBottom w:val="0"/>
      <w:divBdr>
        <w:top w:val="none" w:sz="0" w:space="0" w:color="auto"/>
        <w:left w:val="none" w:sz="0" w:space="0" w:color="auto"/>
        <w:bottom w:val="none" w:sz="0" w:space="0" w:color="auto"/>
        <w:right w:val="none" w:sz="0" w:space="0" w:color="auto"/>
      </w:divBdr>
    </w:div>
    <w:div w:id="162360638">
      <w:bodyDiv w:val="1"/>
      <w:marLeft w:val="0"/>
      <w:marRight w:val="0"/>
      <w:marTop w:val="0"/>
      <w:marBottom w:val="0"/>
      <w:divBdr>
        <w:top w:val="none" w:sz="0" w:space="0" w:color="auto"/>
        <w:left w:val="none" w:sz="0" w:space="0" w:color="auto"/>
        <w:bottom w:val="none" w:sz="0" w:space="0" w:color="auto"/>
        <w:right w:val="none" w:sz="0" w:space="0" w:color="auto"/>
      </w:divBdr>
    </w:div>
    <w:div w:id="162861339">
      <w:bodyDiv w:val="1"/>
      <w:marLeft w:val="0"/>
      <w:marRight w:val="0"/>
      <w:marTop w:val="0"/>
      <w:marBottom w:val="0"/>
      <w:divBdr>
        <w:top w:val="none" w:sz="0" w:space="0" w:color="auto"/>
        <w:left w:val="none" w:sz="0" w:space="0" w:color="auto"/>
        <w:bottom w:val="none" w:sz="0" w:space="0" w:color="auto"/>
        <w:right w:val="none" w:sz="0" w:space="0" w:color="auto"/>
      </w:divBdr>
    </w:div>
    <w:div w:id="164633777">
      <w:bodyDiv w:val="1"/>
      <w:marLeft w:val="0"/>
      <w:marRight w:val="0"/>
      <w:marTop w:val="0"/>
      <w:marBottom w:val="0"/>
      <w:divBdr>
        <w:top w:val="none" w:sz="0" w:space="0" w:color="auto"/>
        <w:left w:val="none" w:sz="0" w:space="0" w:color="auto"/>
        <w:bottom w:val="none" w:sz="0" w:space="0" w:color="auto"/>
        <w:right w:val="none" w:sz="0" w:space="0" w:color="auto"/>
      </w:divBdr>
    </w:div>
    <w:div w:id="165288493">
      <w:bodyDiv w:val="1"/>
      <w:marLeft w:val="0"/>
      <w:marRight w:val="0"/>
      <w:marTop w:val="0"/>
      <w:marBottom w:val="0"/>
      <w:divBdr>
        <w:top w:val="none" w:sz="0" w:space="0" w:color="auto"/>
        <w:left w:val="none" w:sz="0" w:space="0" w:color="auto"/>
        <w:bottom w:val="none" w:sz="0" w:space="0" w:color="auto"/>
        <w:right w:val="none" w:sz="0" w:space="0" w:color="auto"/>
      </w:divBdr>
    </w:div>
    <w:div w:id="166212003">
      <w:bodyDiv w:val="1"/>
      <w:marLeft w:val="0"/>
      <w:marRight w:val="0"/>
      <w:marTop w:val="0"/>
      <w:marBottom w:val="0"/>
      <w:divBdr>
        <w:top w:val="none" w:sz="0" w:space="0" w:color="auto"/>
        <w:left w:val="none" w:sz="0" w:space="0" w:color="auto"/>
        <w:bottom w:val="none" w:sz="0" w:space="0" w:color="auto"/>
        <w:right w:val="none" w:sz="0" w:space="0" w:color="auto"/>
      </w:divBdr>
    </w:div>
    <w:div w:id="167136532">
      <w:bodyDiv w:val="1"/>
      <w:marLeft w:val="0"/>
      <w:marRight w:val="0"/>
      <w:marTop w:val="0"/>
      <w:marBottom w:val="0"/>
      <w:divBdr>
        <w:top w:val="none" w:sz="0" w:space="0" w:color="auto"/>
        <w:left w:val="none" w:sz="0" w:space="0" w:color="auto"/>
        <w:bottom w:val="none" w:sz="0" w:space="0" w:color="auto"/>
        <w:right w:val="none" w:sz="0" w:space="0" w:color="auto"/>
      </w:divBdr>
    </w:div>
    <w:div w:id="169561222">
      <w:bodyDiv w:val="1"/>
      <w:marLeft w:val="0"/>
      <w:marRight w:val="0"/>
      <w:marTop w:val="0"/>
      <w:marBottom w:val="0"/>
      <w:divBdr>
        <w:top w:val="none" w:sz="0" w:space="0" w:color="auto"/>
        <w:left w:val="none" w:sz="0" w:space="0" w:color="auto"/>
        <w:bottom w:val="none" w:sz="0" w:space="0" w:color="auto"/>
        <w:right w:val="none" w:sz="0" w:space="0" w:color="auto"/>
      </w:divBdr>
      <w:divsChild>
        <w:div w:id="76439128">
          <w:marLeft w:val="0"/>
          <w:marRight w:val="0"/>
          <w:marTop w:val="0"/>
          <w:marBottom w:val="0"/>
          <w:divBdr>
            <w:top w:val="none" w:sz="0" w:space="0" w:color="auto"/>
            <w:left w:val="none" w:sz="0" w:space="0" w:color="auto"/>
            <w:bottom w:val="none" w:sz="0" w:space="0" w:color="auto"/>
            <w:right w:val="none" w:sz="0" w:space="0" w:color="auto"/>
          </w:divBdr>
          <w:divsChild>
            <w:div w:id="17365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04835">
      <w:bodyDiv w:val="1"/>
      <w:marLeft w:val="0"/>
      <w:marRight w:val="0"/>
      <w:marTop w:val="0"/>
      <w:marBottom w:val="0"/>
      <w:divBdr>
        <w:top w:val="none" w:sz="0" w:space="0" w:color="auto"/>
        <w:left w:val="none" w:sz="0" w:space="0" w:color="auto"/>
        <w:bottom w:val="none" w:sz="0" w:space="0" w:color="auto"/>
        <w:right w:val="none" w:sz="0" w:space="0" w:color="auto"/>
      </w:divBdr>
    </w:div>
    <w:div w:id="171384317">
      <w:bodyDiv w:val="1"/>
      <w:marLeft w:val="0"/>
      <w:marRight w:val="0"/>
      <w:marTop w:val="0"/>
      <w:marBottom w:val="0"/>
      <w:divBdr>
        <w:top w:val="none" w:sz="0" w:space="0" w:color="auto"/>
        <w:left w:val="none" w:sz="0" w:space="0" w:color="auto"/>
        <w:bottom w:val="none" w:sz="0" w:space="0" w:color="auto"/>
        <w:right w:val="none" w:sz="0" w:space="0" w:color="auto"/>
      </w:divBdr>
    </w:div>
    <w:div w:id="175005291">
      <w:bodyDiv w:val="1"/>
      <w:marLeft w:val="0"/>
      <w:marRight w:val="0"/>
      <w:marTop w:val="0"/>
      <w:marBottom w:val="0"/>
      <w:divBdr>
        <w:top w:val="none" w:sz="0" w:space="0" w:color="auto"/>
        <w:left w:val="none" w:sz="0" w:space="0" w:color="auto"/>
        <w:bottom w:val="none" w:sz="0" w:space="0" w:color="auto"/>
        <w:right w:val="none" w:sz="0" w:space="0" w:color="auto"/>
      </w:divBdr>
    </w:div>
    <w:div w:id="176773734">
      <w:bodyDiv w:val="1"/>
      <w:marLeft w:val="0"/>
      <w:marRight w:val="0"/>
      <w:marTop w:val="0"/>
      <w:marBottom w:val="0"/>
      <w:divBdr>
        <w:top w:val="none" w:sz="0" w:space="0" w:color="auto"/>
        <w:left w:val="none" w:sz="0" w:space="0" w:color="auto"/>
        <w:bottom w:val="none" w:sz="0" w:space="0" w:color="auto"/>
        <w:right w:val="none" w:sz="0" w:space="0" w:color="auto"/>
      </w:divBdr>
    </w:div>
    <w:div w:id="178743451">
      <w:bodyDiv w:val="1"/>
      <w:marLeft w:val="0"/>
      <w:marRight w:val="0"/>
      <w:marTop w:val="0"/>
      <w:marBottom w:val="0"/>
      <w:divBdr>
        <w:top w:val="none" w:sz="0" w:space="0" w:color="auto"/>
        <w:left w:val="none" w:sz="0" w:space="0" w:color="auto"/>
        <w:bottom w:val="none" w:sz="0" w:space="0" w:color="auto"/>
        <w:right w:val="none" w:sz="0" w:space="0" w:color="auto"/>
      </w:divBdr>
    </w:div>
    <w:div w:id="178935754">
      <w:bodyDiv w:val="1"/>
      <w:marLeft w:val="0"/>
      <w:marRight w:val="0"/>
      <w:marTop w:val="0"/>
      <w:marBottom w:val="0"/>
      <w:divBdr>
        <w:top w:val="none" w:sz="0" w:space="0" w:color="auto"/>
        <w:left w:val="none" w:sz="0" w:space="0" w:color="auto"/>
        <w:bottom w:val="none" w:sz="0" w:space="0" w:color="auto"/>
        <w:right w:val="none" w:sz="0" w:space="0" w:color="auto"/>
      </w:divBdr>
    </w:div>
    <w:div w:id="180626659">
      <w:bodyDiv w:val="1"/>
      <w:marLeft w:val="0"/>
      <w:marRight w:val="0"/>
      <w:marTop w:val="0"/>
      <w:marBottom w:val="0"/>
      <w:divBdr>
        <w:top w:val="none" w:sz="0" w:space="0" w:color="auto"/>
        <w:left w:val="none" w:sz="0" w:space="0" w:color="auto"/>
        <w:bottom w:val="none" w:sz="0" w:space="0" w:color="auto"/>
        <w:right w:val="none" w:sz="0" w:space="0" w:color="auto"/>
      </w:divBdr>
    </w:div>
    <w:div w:id="183057231">
      <w:bodyDiv w:val="1"/>
      <w:marLeft w:val="0"/>
      <w:marRight w:val="0"/>
      <w:marTop w:val="0"/>
      <w:marBottom w:val="0"/>
      <w:divBdr>
        <w:top w:val="none" w:sz="0" w:space="0" w:color="auto"/>
        <w:left w:val="none" w:sz="0" w:space="0" w:color="auto"/>
        <w:bottom w:val="none" w:sz="0" w:space="0" w:color="auto"/>
        <w:right w:val="none" w:sz="0" w:space="0" w:color="auto"/>
      </w:divBdr>
    </w:div>
    <w:div w:id="183790363">
      <w:bodyDiv w:val="1"/>
      <w:marLeft w:val="0"/>
      <w:marRight w:val="0"/>
      <w:marTop w:val="0"/>
      <w:marBottom w:val="0"/>
      <w:divBdr>
        <w:top w:val="none" w:sz="0" w:space="0" w:color="auto"/>
        <w:left w:val="none" w:sz="0" w:space="0" w:color="auto"/>
        <w:bottom w:val="none" w:sz="0" w:space="0" w:color="auto"/>
        <w:right w:val="none" w:sz="0" w:space="0" w:color="auto"/>
      </w:divBdr>
    </w:div>
    <w:div w:id="187329019">
      <w:bodyDiv w:val="1"/>
      <w:marLeft w:val="0"/>
      <w:marRight w:val="0"/>
      <w:marTop w:val="0"/>
      <w:marBottom w:val="0"/>
      <w:divBdr>
        <w:top w:val="none" w:sz="0" w:space="0" w:color="auto"/>
        <w:left w:val="none" w:sz="0" w:space="0" w:color="auto"/>
        <w:bottom w:val="none" w:sz="0" w:space="0" w:color="auto"/>
        <w:right w:val="none" w:sz="0" w:space="0" w:color="auto"/>
      </w:divBdr>
    </w:div>
    <w:div w:id="188839893">
      <w:bodyDiv w:val="1"/>
      <w:marLeft w:val="0"/>
      <w:marRight w:val="0"/>
      <w:marTop w:val="0"/>
      <w:marBottom w:val="0"/>
      <w:divBdr>
        <w:top w:val="none" w:sz="0" w:space="0" w:color="auto"/>
        <w:left w:val="none" w:sz="0" w:space="0" w:color="auto"/>
        <w:bottom w:val="none" w:sz="0" w:space="0" w:color="auto"/>
        <w:right w:val="none" w:sz="0" w:space="0" w:color="auto"/>
      </w:divBdr>
    </w:div>
    <w:div w:id="189876340">
      <w:bodyDiv w:val="1"/>
      <w:marLeft w:val="0"/>
      <w:marRight w:val="0"/>
      <w:marTop w:val="0"/>
      <w:marBottom w:val="0"/>
      <w:divBdr>
        <w:top w:val="none" w:sz="0" w:space="0" w:color="auto"/>
        <w:left w:val="none" w:sz="0" w:space="0" w:color="auto"/>
        <w:bottom w:val="none" w:sz="0" w:space="0" w:color="auto"/>
        <w:right w:val="none" w:sz="0" w:space="0" w:color="auto"/>
      </w:divBdr>
    </w:div>
    <w:div w:id="192693718">
      <w:bodyDiv w:val="1"/>
      <w:marLeft w:val="0"/>
      <w:marRight w:val="0"/>
      <w:marTop w:val="0"/>
      <w:marBottom w:val="0"/>
      <w:divBdr>
        <w:top w:val="none" w:sz="0" w:space="0" w:color="auto"/>
        <w:left w:val="none" w:sz="0" w:space="0" w:color="auto"/>
        <w:bottom w:val="none" w:sz="0" w:space="0" w:color="auto"/>
        <w:right w:val="none" w:sz="0" w:space="0" w:color="auto"/>
      </w:divBdr>
    </w:div>
    <w:div w:id="194928724">
      <w:bodyDiv w:val="1"/>
      <w:marLeft w:val="0"/>
      <w:marRight w:val="0"/>
      <w:marTop w:val="0"/>
      <w:marBottom w:val="0"/>
      <w:divBdr>
        <w:top w:val="none" w:sz="0" w:space="0" w:color="auto"/>
        <w:left w:val="none" w:sz="0" w:space="0" w:color="auto"/>
        <w:bottom w:val="none" w:sz="0" w:space="0" w:color="auto"/>
        <w:right w:val="none" w:sz="0" w:space="0" w:color="auto"/>
      </w:divBdr>
    </w:div>
    <w:div w:id="197083410">
      <w:bodyDiv w:val="1"/>
      <w:marLeft w:val="0"/>
      <w:marRight w:val="0"/>
      <w:marTop w:val="0"/>
      <w:marBottom w:val="0"/>
      <w:divBdr>
        <w:top w:val="none" w:sz="0" w:space="0" w:color="auto"/>
        <w:left w:val="none" w:sz="0" w:space="0" w:color="auto"/>
        <w:bottom w:val="none" w:sz="0" w:space="0" w:color="auto"/>
        <w:right w:val="none" w:sz="0" w:space="0" w:color="auto"/>
      </w:divBdr>
    </w:div>
    <w:div w:id="197595949">
      <w:bodyDiv w:val="1"/>
      <w:marLeft w:val="0"/>
      <w:marRight w:val="0"/>
      <w:marTop w:val="0"/>
      <w:marBottom w:val="0"/>
      <w:divBdr>
        <w:top w:val="none" w:sz="0" w:space="0" w:color="auto"/>
        <w:left w:val="none" w:sz="0" w:space="0" w:color="auto"/>
        <w:bottom w:val="none" w:sz="0" w:space="0" w:color="auto"/>
        <w:right w:val="none" w:sz="0" w:space="0" w:color="auto"/>
      </w:divBdr>
    </w:div>
    <w:div w:id="198200746">
      <w:bodyDiv w:val="1"/>
      <w:marLeft w:val="0"/>
      <w:marRight w:val="0"/>
      <w:marTop w:val="0"/>
      <w:marBottom w:val="0"/>
      <w:divBdr>
        <w:top w:val="none" w:sz="0" w:space="0" w:color="auto"/>
        <w:left w:val="none" w:sz="0" w:space="0" w:color="auto"/>
        <w:bottom w:val="none" w:sz="0" w:space="0" w:color="auto"/>
        <w:right w:val="none" w:sz="0" w:space="0" w:color="auto"/>
      </w:divBdr>
    </w:div>
    <w:div w:id="207379323">
      <w:bodyDiv w:val="1"/>
      <w:marLeft w:val="0"/>
      <w:marRight w:val="0"/>
      <w:marTop w:val="0"/>
      <w:marBottom w:val="0"/>
      <w:divBdr>
        <w:top w:val="none" w:sz="0" w:space="0" w:color="auto"/>
        <w:left w:val="none" w:sz="0" w:space="0" w:color="auto"/>
        <w:bottom w:val="none" w:sz="0" w:space="0" w:color="auto"/>
        <w:right w:val="none" w:sz="0" w:space="0" w:color="auto"/>
      </w:divBdr>
    </w:div>
    <w:div w:id="219899611">
      <w:bodyDiv w:val="1"/>
      <w:marLeft w:val="0"/>
      <w:marRight w:val="0"/>
      <w:marTop w:val="0"/>
      <w:marBottom w:val="0"/>
      <w:divBdr>
        <w:top w:val="none" w:sz="0" w:space="0" w:color="auto"/>
        <w:left w:val="none" w:sz="0" w:space="0" w:color="auto"/>
        <w:bottom w:val="none" w:sz="0" w:space="0" w:color="auto"/>
        <w:right w:val="none" w:sz="0" w:space="0" w:color="auto"/>
      </w:divBdr>
    </w:div>
    <w:div w:id="220756467">
      <w:bodyDiv w:val="1"/>
      <w:marLeft w:val="0"/>
      <w:marRight w:val="0"/>
      <w:marTop w:val="0"/>
      <w:marBottom w:val="0"/>
      <w:divBdr>
        <w:top w:val="none" w:sz="0" w:space="0" w:color="auto"/>
        <w:left w:val="none" w:sz="0" w:space="0" w:color="auto"/>
        <w:bottom w:val="none" w:sz="0" w:space="0" w:color="auto"/>
        <w:right w:val="none" w:sz="0" w:space="0" w:color="auto"/>
      </w:divBdr>
    </w:div>
    <w:div w:id="223026243">
      <w:bodyDiv w:val="1"/>
      <w:marLeft w:val="0"/>
      <w:marRight w:val="0"/>
      <w:marTop w:val="0"/>
      <w:marBottom w:val="0"/>
      <w:divBdr>
        <w:top w:val="none" w:sz="0" w:space="0" w:color="auto"/>
        <w:left w:val="none" w:sz="0" w:space="0" w:color="auto"/>
        <w:bottom w:val="none" w:sz="0" w:space="0" w:color="auto"/>
        <w:right w:val="none" w:sz="0" w:space="0" w:color="auto"/>
      </w:divBdr>
    </w:div>
    <w:div w:id="223685439">
      <w:bodyDiv w:val="1"/>
      <w:marLeft w:val="0"/>
      <w:marRight w:val="0"/>
      <w:marTop w:val="0"/>
      <w:marBottom w:val="0"/>
      <w:divBdr>
        <w:top w:val="none" w:sz="0" w:space="0" w:color="auto"/>
        <w:left w:val="none" w:sz="0" w:space="0" w:color="auto"/>
        <w:bottom w:val="none" w:sz="0" w:space="0" w:color="auto"/>
        <w:right w:val="none" w:sz="0" w:space="0" w:color="auto"/>
      </w:divBdr>
    </w:div>
    <w:div w:id="225923623">
      <w:bodyDiv w:val="1"/>
      <w:marLeft w:val="0"/>
      <w:marRight w:val="0"/>
      <w:marTop w:val="0"/>
      <w:marBottom w:val="0"/>
      <w:divBdr>
        <w:top w:val="none" w:sz="0" w:space="0" w:color="auto"/>
        <w:left w:val="none" w:sz="0" w:space="0" w:color="auto"/>
        <w:bottom w:val="none" w:sz="0" w:space="0" w:color="auto"/>
        <w:right w:val="none" w:sz="0" w:space="0" w:color="auto"/>
      </w:divBdr>
    </w:div>
    <w:div w:id="231820112">
      <w:bodyDiv w:val="1"/>
      <w:marLeft w:val="0"/>
      <w:marRight w:val="0"/>
      <w:marTop w:val="0"/>
      <w:marBottom w:val="0"/>
      <w:divBdr>
        <w:top w:val="none" w:sz="0" w:space="0" w:color="auto"/>
        <w:left w:val="none" w:sz="0" w:space="0" w:color="auto"/>
        <w:bottom w:val="none" w:sz="0" w:space="0" w:color="auto"/>
        <w:right w:val="none" w:sz="0" w:space="0" w:color="auto"/>
      </w:divBdr>
    </w:div>
    <w:div w:id="232082647">
      <w:bodyDiv w:val="1"/>
      <w:marLeft w:val="0"/>
      <w:marRight w:val="0"/>
      <w:marTop w:val="0"/>
      <w:marBottom w:val="0"/>
      <w:divBdr>
        <w:top w:val="none" w:sz="0" w:space="0" w:color="auto"/>
        <w:left w:val="none" w:sz="0" w:space="0" w:color="auto"/>
        <w:bottom w:val="none" w:sz="0" w:space="0" w:color="auto"/>
        <w:right w:val="none" w:sz="0" w:space="0" w:color="auto"/>
      </w:divBdr>
    </w:div>
    <w:div w:id="233316872">
      <w:bodyDiv w:val="1"/>
      <w:marLeft w:val="0"/>
      <w:marRight w:val="0"/>
      <w:marTop w:val="0"/>
      <w:marBottom w:val="0"/>
      <w:divBdr>
        <w:top w:val="none" w:sz="0" w:space="0" w:color="auto"/>
        <w:left w:val="none" w:sz="0" w:space="0" w:color="auto"/>
        <w:bottom w:val="none" w:sz="0" w:space="0" w:color="auto"/>
        <w:right w:val="none" w:sz="0" w:space="0" w:color="auto"/>
      </w:divBdr>
    </w:div>
    <w:div w:id="241987766">
      <w:bodyDiv w:val="1"/>
      <w:marLeft w:val="0"/>
      <w:marRight w:val="0"/>
      <w:marTop w:val="0"/>
      <w:marBottom w:val="0"/>
      <w:divBdr>
        <w:top w:val="none" w:sz="0" w:space="0" w:color="auto"/>
        <w:left w:val="none" w:sz="0" w:space="0" w:color="auto"/>
        <w:bottom w:val="none" w:sz="0" w:space="0" w:color="auto"/>
        <w:right w:val="none" w:sz="0" w:space="0" w:color="auto"/>
      </w:divBdr>
    </w:div>
    <w:div w:id="246351615">
      <w:bodyDiv w:val="1"/>
      <w:marLeft w:val="0"/>
      <w:marRight w:val="0"/>
      <w:marTop w:val="0"/>
      <w:marBottom w:val="0"/>
      <w:divBdr>
        <w:top w:val="none" w:sz="0" w:space="0" w:color="auto"/>
        <w:left w:val="none" w:sz="0" w:space="0" w:color="auto"/>
        <w:bottom w:val="none" w:sz="0" w:space="0" w:color="auto"/>
        <w:right w:val="none" w:sz="0" w:space="0" w:color="auto"/>
      </w:divBdr>
    </w:div>
    <w:div w:id="246814887">
      <w:bodyDiv w:val="1"/>
      <w:marLeft w:val="0"/>
      <w:marRight w:val="0"/>
      <w:marTop w:val="0"/>
      <w:marBottom w:val="0"/>
      <w:divBdr>
        <w:top w:val="none" w:sz="0" w:space="0" w:color="auto"/>
        <w:left w:val="none" w:sz="0" w:space="0" w:color="auto"/>
        <w:bottom w:val="none" w:sz="0" w:space="0" w:color="auto"/>
        <w:right w:val="none" w:sz="0" w:space="0" w:color="auto"/>
      </w:divBdr>
    </w:div>
    <w:div w:id="247934019">
      <w:bodyDiv w:val="1"/>
      <w:marLeft w:val="0"/>
      <w:marRight w:val="0"/>
      <w:marTop w:val="0"/>
      <w:marBottom w:val="0"/>
      <w:divBdr>
        <w:top w:val="none" w:sz="0" w:space="0" w:color="auto"/>
        <w:left w:val="none" w:sz="0" w:space="0" w:color="auto"/>
        <w:bottom w:val="none" w:sz="0" w:space="0" w:color="auto"/>
        <w:right w:val="none" w:sz="0" w:space="0" w:color="auto"/>
      </w:divBdr>
    </w:div>
    <w:div w:id="250050405">
      <w:bodyDiv w:val="1"/>
      <w:marLeft w:val="0"/>
      <w:marRight w:val="0"/>
      <w:marTop w:val="0"/>
      <w:marBottom w:val="0"/>
      <w:divBdr>
        <w:top w:val="none" w:sz="0" w:space="0" w:color="auto"/>
        <w:left w:val="none" w:sz="0" w:space="0" w:color="auto"/>
        <w:bottom w:val="none" w:sz="0" w:space="0" w:color="auto"/>
        <w:right w:val="none" w:sz="0" w:space="0" w:color="auto"/>
      </w:divBdr>
    </w:div>
    <w:div w:id="252516535">
      <w:bodyDiv w:val="1"/>
      <w:marLeft w:val="0"/>
      <w:marRight w:val="0"/>
      <w:marTop w:val="0"/>
      <w:marBottom w:val="0"/>
      <w:divBdr>
        <w:top w:val="none" w:sz="0" w:space="0" w:color="auto"/>
        <w:left w:val="none" w:sz="0" w:space="0" w:color="auto"/>
        <w:bottom w:val="none" w:sz="0" w:space="0" w:color="auto"/>
        <w:right w:val="none" w:sz="0" w:space="0" w:color="auto"/>
      </w:divBdr>
    </w:div>
    <w:div w:id="252933294">
      <w:bodyDiv w:val="1"/>
      <w:marLeft w:val="0"/>
      <w:marRight w:val="0"/>
      <w:marTop w:val="0"/>
      <w:marBottom w:val="0"/>
      <w:divBdr>
        <w:top w:val="none" w:sz="0" w:space="0" w:color="auto"/>
        <w:left w:val="none" w:sz="0" w:space="0" w:color="auto"/>
        <w:bottom w:val="none" w:sz="0" w:space="0" w:color="auto"/>
        <w:right w:val="none" w:sz="0" w:space="0" w:color="auto"/>
      </w:divBdr>
    </w:div>
    <w:div w:id="256835982">
      <w:bodyDiv w:val="1"/>
      <w:marLeft w:val="0"/>
      <w:marRight w:val="0"/>
      <w:marTop w:val="0"/>
      <w:marBottom w:val="0"/>
      <w:divBdr>
        <w:top w:val="none" w:sz="0" w:space="0" w:color="auto"/>
        <w:left w:val="none" w:sz="0" w:space="0" w:color="auto"/>
        <w:bottom w:val="none" w:sz="0" w:space="0" w:color="auto"/>
        <w:right w:val="none" w:sz="0" w:space="0" w:color="auto"/>
      </w:divBdr>
    </w:div>
    <w:div w:id="257519355">
      <w:bodyDiv w:val="1"/>
      <w:marLeft w:val="0"/>
      <w:marRight w:val="0"/>
      <w:marTop w:val="0"/>
      <w:marBottom w:val="0"/>
      <w:divBdr>
        <w:top w:val="none" w:sz="0" w:space="0" w:color="auto"/>
        <w:left w:val="none" w:sz="0" w:space="0" w:color="auto"/>
        <w:bottom w:val="none" w:sz="0" w:space="0" w:color="auto"/>
        <w:right w:val="none" w:sz="0" w:space="0" w:color="auto"/>
      </w:divBdr>
    </w:div>
    <w:div w:id="257640787">
      <w:bodyDiv w:val="1"/>
      <w:marLeft w:val="0"/>
      <w:marRight w:val="0"/>
      <w:marTop w:val="0"/>
      <w:marBottom w:val="0"/>
      <w:divBdr>
        <w:top w:val="none" w:sz="0" w:space="0" w:color="auto"/>
        <w:left w:val="none" w:sz="0" w:space="0" w:color="auto"/>
        <w:bottom w:val="none" w:sz="0" w:space="0" w:color="auto"/>
        <w:right w:val="none" w:sz="0" w:space="0" w:color="auto"/>
      </w:divBdr>
    </w:div>
    <w:div w:id="259220573">
      <w:bodyDiv w:val="1"/>
      <w:marLeft w:val="0"/>
      <w:marRight w:val="0"/>
      <w:marTop w:val="0"/>
      <w:marBottom w:val="0"/>
      <w:divBdr>
        <w:top w:val="none" w:sz="0" w:space="0" w:color="auto"/>
        <w:left w:val="none" w:sz="0" w:space="0" w:color="auto"/>
        <w:bottom w:val="none" w:sz="0" w:space="0" w:color="auto"/>
        <w:right w:val="none" w:sz="0" w:space="0" w:color="auto"/>
      </w:divBdr>
    </w:div>
    <w:div w:id="261383305">
      <w:bodyDiv w:val="1"/>
      <w:marLeft w:val="0"/>
      <w:marRight w:val="0"/>
      <w:marTop w:val="0"/>
      <w:marBottom w:val="0"/>
      <w:divBdr>
        <w:top w:val="none" w:sz="0" w:space="0" w:color="auto"/>
        <w:left w:val="none" w:sz="0" w:space="0" w:color="auto"/>
        <w:bottom w:val="none" w:sz="0" w:space="0" w:color="auto"/>
        <w:right w:val="none" w:sz="0" w:space="0" w:color="auto"/>
      </w:divBdr>
    </w:div>
    <w:div w:id="264459173">
      <w:bodyDiv w:val="1"/>
      <w:marLeft w:val="0"/>
      <w:marRight w:val="0"/>
      <w:marTop w:val="0"/>
      <w:marBottom w:val="0"/>
      <w:divBdr>
        <w:top w:val="none" w:sz="0" w:space="0" w:color="auto"/>
        <w:left w:val="none" w:sz="0" w:space="0" w:color="auto"/>
        <w:bottom w:val="none" w:sz="0" w:space="0" w:color="auto"/>
        <w:right w:val="none" w:sz="0" w:space="0" w:color="auto"/>
      </w:divBdr>
    </w:div>
    <w:div w:id="269045578">
      <w:bodyDiv w:val="1"/>
      <w:marLeft w:val="0"/>
      <w:marRight w:val="0"/>
      <w:marTop w:val="0"/>
      <w:marBottom w:val="0"/>
      <w:divBdr>
        <w:top w:val="none" w:sz="0" w:space="0" w:color="auto"/>
        <w:left w:val="none" w:sz="0" w:space="0" w:color="auto"/>
        <w:bottom w:val="none" w:sz="0" w:space="0" w:color="auto"/>
        <w:right w:val="none" w:sz="0" w:space="0" w:color="auto"/>
      </w:divBdr>
    </w:div>
    <w:div w:id="269318522">
      <w:bodyDiv w:val="1"/>
      <w:marLeft w:val="0"/>
      <w:marRight w:val="0"/>
      <w:marTop w:val="0"/>
      <w:marBottom w:val="0"/>
      <w:divBdr>
        <w:top w:val="none" w:sz="0" w:space="0" w:color="auto"/>
        <w:left w:val="none" w:sz="0" w:space="0" w:color="auto"/>
        <w:bottom w:val="none" w:sz="0" w:space="0" w:color="auto"/>
        <w:right w:val="none" w:sz="0" w:space="0" w:color="auto"/>
      </w:divBdr>
    </w:div>
    <w:div w:id="269628561">
      <w:bodyDiv w:val="1"/>
      <w:marLeft w:val="0"/>
      <w:marRight w:val="0"/>
      <w:marTop w:val="0"/>
      <w:marBottom w:val="0"/>
      <w:divBdr>
        <w:top w:val="none" w:sz="0" w:space="0" w:color="auto"/>
        <w:left w:val="none" w:sz="0" w:space="0" w:color="auto"/>
        <w:bottom w:val="none" w:sz="0" w:space="0" w:color="auto"/>
        <w:right w:val="none" w:sz="0" w:space="0" w:color="auto"/>
      </w:divBdr>
    </w:div>
    <w:div w:id="271480451">
      <w:bodyDiv w:val="1"/>
      <w:marLeft w:val="0"/>
      <w:marRight w:val="0"/>
      <w:marTop w:val="0"/>
      <w:marBottom w:val="0"/>
      <w:divBdr>
        <w:top w:val="none" w:sz="0" w:space="0" w:color="auto"/>
        <w:left w:val="none" w:sz="0" w:space="0" w:color="auto"/>
        <w:bottom w:val="none" w:sz="0" w:space="0" w:color="auto"/>
        <w:right w:val="none" w:sz="0" w:space="0" w:color="auto"/>
      </w:divBdr>
    </w:div>
    <w:div w:id="275870104">
      <w:bodyDiv w:val="1"/>
      <w:marLeft w:val="0"/>
      <w:marRight w:val="0"/>
      <w:marTop w:val="0"/>
      <w:marBottom w:val="0"/>
      <w:divBdr>
        <w:top w:val="none" w:sz="0" w:space="0" w:color="auto"/>
        <w:left w:val="none" w:sz="0" w:space="0" w:color="auto"/>
        <w:bottom w:val="none" w:sz="0" w:space="0" w:color="auto"/>
        <w:right w:val="none" w:sz="0" w:space="0" w:color="auto"/>
      </w:divBdr>
    </w:div>
    <w:div w:id="278876316">
      <w:bodyDiv w:val="1"/>
      <w:marLeft w:val="0"/>
      <w:marRight w:val="0"/>
      <w:marTop w:val="0"/>
      <w:marBottom w:val="0"/>
      <w:divBdr>
        <w:top w:val="none" w:sz="0" w:space="0" w:color="auto"/>
        <w:left w:val="none" w:sz="0" w:space="0" w:color="auto"/>
        <w:bottom w:val="none" w:sz="0" w:space="0" w:color="auto"/>
        <w:right w:val="none" w:sz="0" w:space="0" w:color="auto"/>
      </w:divBdr>
      <w:divsChild>
        <w:div w:id="1354310268">
          <w:marLeft w:val="0"/>
          <w:marRight w:val="0"/>
          <w:marTop w:val="0"/>
          <w:marBottom w:val="0"/>
          <w:divBdr>
            <w:top w:val="none" w:sz="0" w:space="0" w:color="auto"/>
            <w:left w:val="none" w:sz="0" w:space="0" w:color="auto"/>
            <w:bottom w:val="none" w:sz="0" w:space="0" w:color="auto"/>
            <w:right w:val="none" w:sz="0" w:space="0" w:color="auto"/>
          </w:divBdr>
          <w:divsChild>
            <w:div w:id="3586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604903">
      <w:bodyDiv w:val="1"/>
      <w:marLeft w:val="0"/>
      <w:marRight w:val="0"/>
      <w:marTop w:val="0"/>
      <w:marBottom w:val="0"/>
      <w:divBdr>
        <w:top w:val="none" w:sz="0" w:space="0" w:color="auto"/>
        <w:left w:val="none" w:sz="0" w:space="0" w:color="auto"/>
        <w:bottom w:val="none" w:sz="0" w:space="0" w:color="auto"/>
        <w:right w:val="none" w:sz="0" w:space="0" w:color="auto"/>
      </w:divBdr>
    </w:div>
    <w:div w:id="287206798">
      <w:bodyDiv w:val="1"/>
      <w:marLeft w:val="0"/>
      <w:marRight w:val="0"/>
      <w:marTop w:val="0"/>
      <w:marBottom w:val="0"/>
      <w:divBdr>
        <w:top w:val="none" w:sz="0" w:space="0" w:color="auto"/>
        <w:left w:val="none" w:sz="0" w:space="0" w:color="auto"/>
        <w:bottom w:val="none" w:sz="0" w:space="0" w:color="auto"/>
        <w:right w:val="none" w:sz="0" w:space="0" w:color="auto"/>
      </w:divBdr>
    </w:div>
    <w:div w:id="288097030">
      <w:bodyDiv w:val="1"/>
      <w:marLeft w:val="0"/>
      <w:marRight w:val="0"/>
      <w:marTop w:val="0"/>
      <w:marBottom w:val="0"/>
      <w:divBdr>
        <w:top w:val="none" w:sz="0" w:space="0" w:color="auto"/>
        <w:left w:val="none" w:sz="0" w:space="0" w:color="auto"/>
        <w:bottom w:val="none" w:sz="0" w:space="0" w:color="auto"/>
        <w:right w:val="none" w:sz="0" w:space="0" w:color="auto"/>
      </w:divBdr>
    </w:div>
    <w:div w:id="288829353">
      <w:bodyDiv w:val="1"/>
      <w:marLeft w:val="0"/>
      <w:marRight w:val="0"/>
      <w:marTop w:val="0"/>
      <w:marBottom w:val="0"/>
      <w:divBdr>
        <w:top w:val="none" w:sz="0" w:space="0" w:color="auto"/>
        <w:left w:val="none" w:sz="0" w:space="0" w:color="auto"/>
        <w:bottom w:val="none" w:sz="0" w:space="0" w:color="auto"/>
        <w:right w:val="none" w:sz="0" w:space="0" w:color="auto"/>
      </w:divBdr>
    </w:div>
    <w:div w:id="289165148">
      <w:bodyDiv w:val="1"/>
      <w:marLeft w:val="0"/>
      <w:marRight w:val="0"/>
      <w:marTop w:val="0"/>
      <w:marBottom w:val="0"/>
      <w:divBdr>
        <w:top w:val="none" w:sz="0" w:space="0" w:color="auto"/>
        <w:left w:val="none" w:sz="0" w:space="0" w:color="auto"/>
        <w:bottom w:val="none" w:sz="0" w:space="0" w:color="auto"/>
        <w:right w:val="none" w:sz="0" w:space="0" w:color="auto"/>
      </w:divBdr>
    </w:div>
    <w:div w:id="289290179">
      <w:bodyDiv w:val="1"/>
      <w:marLeft w:val="0"/>
      <w:marRight w:val="0"/>
      <w:marTop w:val="0"/>
      <w:marBottom w:val="0"/>
      <w:divBdr>
        <w:top w:val="none" w:sz="0" w:space="0" w:color="auto"/>
        <w:left w:val="none" w:sz="0" w:space="0" w:color="auto"/>
        <w:bottom w:val="none" w:sz="0" w:space="0" w:color="auto"/>
        <w:right w:val="none" w:sz="0" w:space="0" w:color="auto"/>
      </w:divBdr>
    </w:div>
    <w:div w:id="291248051">
      <w:bodyDiv w:val="1"/>
      <w:marLeft w:val="0"/>
      <w:marRight w:val="0"/>
      <w:marTop w:val="0"/>
      <w:marBottom w:val="0"/>
      <w:divBdr>
        <w:top w:val="none" w:sz="0" w:space="0" w:color="auto"/>
        <w:left w:val="none" w:sz="0" w:space="0" w:color="auto"/>
        <w:bottom w:val="none" w:sz="0" w:space="0" w:color="auto"/>
        <w:right w:val="none" w:sz="0" w:space="0" w:color="auto"/>
      </w:divBdr>
    </w:div>
    <w:div w:id="294066027">
      <w:bodyDiv w:val="1"/>
      <w:marLeft w:val="0"/>
      <w:marRight w:val="0"/>
      <w:marTop w:val="0"/>
      <w:marBottom w:val="0"/>
      <w:divBdr>
        <w:top w:val="none" w:sz="0" w:space="0" w:color="auto"/>
        <w:left w:val="none" w:sz="0" w:space="0" w:color="auto"/>
        <w:bottom w:val="none" w:sz="0" w:space="0" w:color="auto"/>
        <w:right w:val="none" w:sz="0" w:space="0" w:color="auto"/>
      </w:divBdr>
    </w:div>
    <w:div w:id="304507309">
      <w:bodyDiv w:val="1"/>
      <w:marLeft w:val="0"/>
      <w:marRight w:val="0"/>
      <w:marTop w:val="0"/>
      <w:marBottom w:val="0"/>
      <w:divBdr>
        <w:top w:val="none" w:sz="0" w:space="0" w:color="auto"/>
        <w:left w:val="none" w:sz="0" w:space="0" w:color="auto"/>
        <w:bottom w:val="none" w:sz="0" w:space="0" w:color="auto"/>
        <w:right w:val="none" w:sz="0" w:space="0" w:color="auto"/>
      </w:divBdr>
    </w:div>
    <w:div w:id="307975991">
      <w:bodyDiv w:val="1"/>
      <w:marLeft w:val="0"/>
      <w:marRight w:val="0"/>
      <w:marTop w:val="0"/>
      <w:marBottom w:val="0"/>
      <w:divBdr>
        <w:top w:val="none" w:sz="0" w:space="0" w:color="auto"/>
        <w:left w:val="none" w:sz="0" w:space="0" w:color="auto"/>
        <w:bottom w:val="none" w:sz="0" w:space="0" w:color="auto"/>
        <w:right w:val="none" w:sz="0" w:space="0" w:color="auto"/>
      </w:divBdr>
    </w:div>
    <w:div w:id="309016568">
      <w:bodyDiv w:val="1"/>
      <w:marLeft w:val="0"/>
      <w:marRight w:val="0"/>
      <w:marTop w:val="0"/>
      <w:marBottom w:val="0"/>
      <w:divBdr>
        <w:top w:val="none" w:sz="0" w:space="0" w:color="auto"/>
        <w:left w:val="none" w:sz="0" w:space="0" w:color="auto"/>
        <w:bottom w:val="none" w:sz="0" w:space="0" w:color="auto"/>
        <w:right w:val="none" w:sz="0" w:space="0" w:color="auto"/>
      </w:divBdr>
    </w:div>
    <w:div w:id="310408773">
      <w:bodyDiv w:val="1"/>
      <w:marLeft w:val="0"/>
      <w:marRight w:val="0"/>
      <w:marTop w:val="0"/>
      <w:marBottom w:val="0"/>
      <w:divBdr>
        <w:top w:val="none" w:sz="0" w:space="0" w:color="auto"/>
        <w:left w:val="none" w:sz="0" w:space="0" w:color="auto"/>
        <w:bottom w:val="none" w:sz="0" w:space="0" w:color="auto"/>
        <w:right w:val="none" w:sz="0" w:space="0" w:color="auto"/>
      </w:divBdr>
    </w:div>
    <w:div w:id="311372525">
      <w:bodyDiv w:val="1"/>
      <w:marLeft w:val="0"/>
      <w:marRight w:val="0"/>
      <w:marTop w:val="0"/>
      <w:marBottom w:val="0"/>
      <w:divBdr>
        <w:top w:val="none" w:sz="0" w:space="0" w:color="auto"/>
        <w:left w:val="none" w:sz="0" w:space="0" w:color="auto"/>
        <w:bottom w:val="none" w:sz="0" w:space="0" w:color="auto"/>
        <w:right w:val="none" w:sz="0" w:space="0" w:color="auto"/>
      </w:divBdr>
    </w:div>
    <w:div w:id="311644226">
      <w:bodyDiv w:val="1"/>
      <w:marLeft w:val="0"/>
      <w:marRight w:val="0"/>
      <w:marTop w:val="0"/>
      <w:marBottom w:val="0"/>
      <w:divBdr>
        <w:top w:val="none" w:sz="0" w:space="0" w:color="auto"/>
        <w:left w:val="none" w:sz="0" w:space="0" w:color="auto"/>
        <w:bottom w:val="none" w:sz="0" w:space="0" w:color="auto"/>
        <w:right w:val="none" w:sz="0" w:space="0" w:color="auto"/>
      </w:divBdr>
    </w:div>
    <w:div w:id="312375586">
      <w:bodyDiv w:val="1"/>
      <w:marLeft w:val="0"/>
      <w:marRight w:val="0"/>
      <w:marTop w:val="0"/>
      <w:marBottom w:val="0"/>
      <w:divBdr>
        <w:top w:val="none" w:sz="0" w:space="0" w:color="auto"/>
        <w:left w:val="none" w:sz="0" w:space="0" w:color="auto"/>
        <w:bottom w:val="none" w:sz="0" w:space="0" w:color="auto"/>
        <w:right w:val="none" w:sz="0" w:space="0" w:color="auto"/>
      </w:divBdr>
    </w:div>
    <w:div w:id="314601910">
      <w:bodyDiv w:val="1"/>
      <w:marLeft w:val="0"/>
      <w:marRight w:val="0"/>
      <w:marTop w:val="0"/>
      <w:marBottom w:val="0"/>
      <w:divBdr>
        <w:top w:val="none" w:sz="0" w:space="0" w:color="auto"/>
        <w:left w:val="none" w:sz="0" w:space="0" w:color="auto"/>
        <w:bottom w:val="none" w:sz="0" w:space="0" w:color="auto"/>
        <w:right w:val="none" w:sz="0" w:space="0" w:color="auto"/>
      </w:divBdr>
    </w:div>
    <w:div w:id="314719658">
      <w:bodyDiv w:val="1"/>
      <w:marLeft w:val="0"/>
      <w:marRight w:val="0"/>
      <w:marTop w:val="0"/>
      <w:marBottom w:val="0"/>
      <w:divBdr>
        <w:top w:val="none" w:sz="0" w:space="0" w:color="auto"/>
        <w:left w:val="none" w:sz="0" w:space="0" w:color="auto"/>
        <w:bottom w:val="none" w:sz="0" w:space="0" w:color="auto"/>
        <w:right w:val="none" w:sz="0" w:space="0" w:color="auto"/>
      </w:divBdr>
    </w:div>
    <w:div w:id="318074414">
      <w:bodyDiv w:val="1"/>
      <w:marLeft w:val="0"/>
      <w:marRight w:val="0"/>
      <w:marTop w:val="0"/>
      <w:marBottom w:val="0"/>
      <w:divBdr>
        <w:top w:val="none" w:sz="0" w:space="0" w:color="auto"/>
        <w:left w:val="none" w:sz="0" w:space="0" w:color="auto"/>
        <w:bottom w:val="none" w:sz="0" w:space="0" w:color="auto"/>
        <w:right w:val="none" w:sz="0" w:space="0" w:color="auto"/>
      </w:divBdr>
    </w:div>
    <w:div w:id="319580495">
      <w:bodyDiv w:val="1"/>
      <w:marLeft w:val="0"/>
      <w:marRight w:val="0"/>
      <w:marTop w:val="0"/>
      <w:marBottom w:val="0"/>
      <w:divBdr>
        <w:top w:val="none" w:sz="0" w:space="0" w:color="auto"/>
        <w:left w:val="none" w:sz="0" w:space="0" w:color="auto"/>
        <w:bottom w:val="none" w:sz="0" w:space="0" w:color="auto"/>
        <w:right w:val="none" w:sz="0" w:space="0" w:color="auto"/>
      </w:divBdr>
    </w:div>
    <w:div w:id="320012885">
      <w:bodyDiv w:val="1"/>
      <w:marLeft w:val="0"/>
      <w:marRight w:val="0"/>
      <w:marTop w:val="0"/>
      <w:marBottom w:val="0"/>
      <w:divBdr>
        <w:top w:val="none" w:sz="0" w:space="0" w:color="auto"/>
        <w:left w:val="none" w:sz="0" w:space="0" w:color="auto"/>
        <w:bottom w:val="none" w:sz="0" w:space="0" w:color="auto"/>
        <w:right w:val="none" w:sz="0" w:space="0" w:color="auto"/>
      </w:divBdr>
    </w:div>
    <w:div w:id="322513904">
      <w:bodyDiv w:val="1"/>
      <w:marLeft w:val="0"/>
      <w:marRight w:val="0"/>
      <w:marTop w:val="0"/>
      <w:marBottom w:val="0"/>
      <w:divBdr>
        <w:top w:val="none" w:sz="0" w:space="0" w:color="auto"/>
        <w:left w:val="none" w:sz="0" w:space="0" w:color="auto"/>
        <w:bottom w:val="none" w:sz="0" w:space="0" w:color="auto"/>
        <w:right w:val="none" w:sz="0" w:space="0" w:color="auto"/>
      </w:divBdr>
    </w:div>
    <w:div w:id="322854819">
      <w:bodyDiv w:val="1"/>
      <w:marLeft w:val="0"/>
      <w:marRight w:val="0"/>
      <w:marTop w:val="0"/>
      <w:marBottom w:val="0"/>
      <w:divBdr>
        <w:top w:val="none" w:sz="0" w:space="0" w:color="auto"/>
        <w:left w:val="none" w:sz="0" w:space="0" w:color="auto"/>
        <w:bottom w:val="none" w:sz="0" w:space="0" w:color="auto"/>
        <w:right w:val="none" w:sz="0" w:space="0" w:color="auto"/>
      </w:divBdr>
    </w:div>
    <w:div w:id="323821227">
      <w:bodyDiv w:val="1"/>
      <w:marLeft w:val="0"/>
      <w:marRight w:val="0"/>
      <w:marTop w:val="0"/>
      <w:marBottom w:val="0"/>
      <w:divBdr>
        <w:top w:val="none" w:sz="0" w:space="0" w:color="auto"/>
        <w:left w:val="none" w:sz="0" w:space="0" w:color="auto"/>
        <w:bottom w:val="none" w:sz="0" w:space="0" w:color="auto"/>
        <w:right w:val="none" w:sz="0" w:space="0" w:color="auto"/>
      </w:divBdr>
    </w:div>
    <w:div w:id="325016257">
      <w:bodyDiv w:val="1"/>
      <w:marLeft w:val="0"/>
      <w:marRight w:val="0"/>
      <w:marTop w:val="0"/>
      <w:marBottom w:val="0"/>
      <w:divBdr>
        <w:top w:val="none" w:sz="0" w:space="0" w:color="auto"/>
        <w:left w:val="none" w:sz="0" w:space="0" w:color="auto"/>
        <w:bottom w:val="none" w:sz="0" w:space="0" w:color="auto"/>
        <w:right w:val="none" w:sz="0" w:space="0" w:color="auto"/>
      </w:divBdr>
      <w:divsChild>
        <w:div w:id="1641032270">
          <w:marLeft w:val="125"/>
          <w:marRight w:val="0"/>
          <w:marTop w:val="0"/>
          <w:marBottom w:val="0"/>
          <w:divBdr>
            <w:top w:val="none" w:sz="0" w:space="0" w:color="auto"/>
            <w:left w:val="none" w:sz="0" w:space="0" w:color="auto"/>
            <w:bottom w:val="none" w:sz="0" w:space="0" w:color="auto"/>
            <w:right w:val="none" w:sz="0" w:space="0" w:color="auto"/>
          </w:divBdr>
        </w:div>
      </w:divsChild>
    </w:div>
    <w:div w:id="325286989">
      <w:bodyDiv w:val="1"/>
      <w:marLeft w:val="0"/>
      <w:marRight w:val="0"/>
      <w:marTop w:val="0"/>
      <w:marBottom w:val="0"/>
      <w:divBdr>
        <w:top w:val="none" w:sz="0" w:space="0" w:color="auto"/>
        <w:left w:val="none" w:sz="0" w:space="0" w:color="auto"/>
        <w:bottom w:val="none" w:sz="0" w:space="0" w:color="auto"/>
        <w:right w:val="none" w:sz="0" w:space="0" w:color="auto"/>
      </w:divBdr>
    </w:div>
    <w:div w:id="327170800">
      <w:bodyDiv w:val="1"/>
      <w:marLeft w:val="0"/>
      <w:marRight w:val="0"/>
      <w:marTop w:val="0"/>
      <w:marBottom w:val="0"/>
      <w:divBdr>
        <w:top w:val="none" w:sz="0" w:space="0" w:color="auto"/>
        <w:left w:val="none" w:sz="0" w:space="0" w:color="auto"/>
        <w:bottom w:val="none" w:sz="0" w:space="0" w:color="auto"/>
        <w:right w:val="none" w:sz="0" w:space="0" w:color="auto"/>
      </w:divBdr>
    </w:div>
    <w:div w:id="328367316">
      <w:bodyDiv w:val="1"/>
      <w:marLeft w:val="0"/>
      <w:marRight w:val="0"/>
      <w:marTop w:val="0"/>
      <w:marBottom w:val="0"/>
      <w:divBdr>
        <w:top w:val="none" w:sz="0" w:space="0" w:color="auto"/>
        <w:left w:val="none" w:sz="0" w:space="0" w:color="auto"/>
        <w:bottom w:val="none" w:sz="0" w:space="0" w:color="auto"/>
        <w:right w:val="none" w:sz="0" w:space="0" w:color="auto"/>
      </w:divBdr>
    </w:div>
    <w:div w:id="329868903">
      <w:bodyDiv w:val="1"/>
      <w:marLeft w:val="0"/>
      <w:marRight w:val="0"/>
      <w:marTop w:val="0"/>
      <w:marBottom w:val="0"/>
      <w:divBdr>
        <w:top w:val="none" w:sz="0" w:space="0" w:color="auto"/>
        <w:left w:val="none" w:sz="0" w:space="0" w:color="auto"/>
        <w:bottom w:val="none" w:sz="0" w:space="0" w:color="auto"/>
        <w:right w:val="none" w:sz="0" w:space="0" w:color="auto"/>
      </w:divBdr>
    </w:div>
    <w:div w:id="330256470">
      <w:bodyDiv w:val="1"/>
      <w:marLeft w:val="0"/>
      <w:marRight w:val="0"/>
      <w:marTop w:val="0"/>
      <w:marBottom w:val="0"/>
      <w:divBdr>
        <w:top w:val="none" w:sz="0" w:space="0" w:color="auto"/>
        <w:left w:val="none" w:sz="0" w:space="0" w:color="auto"/>
        <w:bottom w:val="none" w:sz="0" w:space="0" w:color="auto"/>
        <w:right w:val="none" w:sz="0" w:space="0" w:color="auto"/>
      </w:divBdr>
    </w:div>
    <w:div w:id="330646830">
      <w:bodyDiv w:val="1"/>
      <w:marLeft w:val="0"/>
      <w:marRight w:val="0"/>
      <w:marTop w:val="0"/>
      <w:marBottom w:val="0"/>
      <w:divBdr>
        <w:top w:val="none" w:sz="0" w:space="0" w:color="auto"/>
        <w:left w:val="none" w:sz="0" w:space="0" w:color="auto"/>
        <w:bottom w:val="none" w:sz="0" w:space="0" w:color="auto"/>
        <w:right w:val="none" w:sz="0" w:space="0" w:color="auto"/>
      </w:divBdr>
    </w:div>
    <w:div w:id="333923767">
      <w:bodyDiv w:val="1"/>
      <w:marLeft w:val="0"/>
      <w:marRight w:val="0"/>
      <w:marTop w:val="0"/>
      <w:marBottom w:val="0"/>
      <w:divBdr>
        <w:top w:val="none" w:sz="0" w:space="0" w:color="auto"/>
        <w:left w:val="none" w:sz="0" w:space="0" w:color="auto"/>
        <w:bottom w:val="none" w:sz="0" w:space="0" w:color="auto"/>
        <w:right w:val="none" w:sz="0" w:space="0" w:color="auto"/>
      </w:divBdr>
    </w:div>
    <w:div w:id="335766561">
      <w:bodyDiv w:val="1"/>
      <w:marLeft w:val="0"/>
      <w:marRight w:val="0"/>
      <w:marTop w:val="0"/>
      <w:marBottom w:val="0"/>
      <w:divBdr>
        <w:top w:val="none" w:sz="0" w:space="0" w:color="auto"/>
        <w:left w:val="none" w:sz="0" w:space="0" w:color="auto"/>
        <w:bottom w:val="none" w:sz="0" w:space="0" w:color="auto"/>
        <w:right w:val="none" w:sz="0" w:space="0" w:color="auto"/>
      </w:divBdr>
    </w:div>
    <w:div w:id="336856218">
      <w:bodyDiv w:val="1"/>
      <w:marLeft w:val="0"/>
      <w:marRight w:val="0"/>
      <w:marTop w:val="0"/>
      <w:marBottom w:val="0"/>
      <w:divBdr>
        <w:top w:val="none" w:sz="0" w:space="0" w:color="auto"/>
        <w:left w:val="none" w:sz="0" w:space="0" w:color="auto"/>
        <w:bottom w:val="none" w:sz="0" w:space="0" w:color="auto"/>
        <w:right w:val="none" w:sz="0" w:space="0" w:color="auto"/>
      </w:divBdr>
    </w:div>
    <w:div w:id="337079254">
      <w:bodyDiv w:val="1"/>
      <w:marLeft w:val="0"/>
      <w:marRight w:val="0"/>
      <w:marTop w:val="0"/>
      <w:marBottom w:val="0"/>
      <w:divBdr>
        <w:top w:val="none" w:sz="0" w:space="0" w:color="auto"/>
        <w:left w:val="none" w:sz="0" w:space="0" w:color="auto"/>
        <w:bottom w:val="none" w:sz="0" w:space="0" w:color="auto"/>
        <w:right w:val="none" w:sz="0" w:space="0" w:color="auto"/>
      </w:divBdr>
    </w:div>
    <w:div w:id="338123937">
      <w:bodyDiv w:val="1"/>
      <w:marLeft w:val="0"/>
      <w:marRight w:val="0"/>
      <w:marTop w:val="0"/>
      <w:marBottom w:val="0"/>
      <w:divBdr>
        <w:top w:val="none" w:sz="0" w:space="0" w:color="auto"/>
        <w:left w:val="none" w:sz="0" w:space="0" w:color="auto"/>
        <w:bottom w:val="none" w:sz="0" w:space="0" w:color="auto"/>
        <w:right w:val="none" w:sz="0" w:space="0" w:color="auto"/>
      </w:divBdr>
    </w:div>
    <w:div w:id="339546826">
      <w:bodyDiv w:val="1"/>
      <w:marLeft w:val="0"/>
      <w:marRight w:val="0"/>
      <w:marTop w:val="0"/>
      <w:marBottom w:val="0"/>
      <w:divBdr>
        <w:top w:val="none" w:sz="0" w:space="0" w:color="auto"/>
        <w:left w:val="none" w:sz="0" w:space="0" w:color="auto"/>
        <w:bottom w:val="none" w:sz="0" w:space="0" w:color="auto"/>
        <w:right w:val="none" w:sz="0" w:space="0" w:color="auto"/>
      </w:divBdr>
    </w:div>
    <w:div w:id="340934341">
      <w:bodyDiv w:val="1"/>
      <w:marLeft w:val="0"/>
      <w:marRight w:val="0"/>
      <w:marTop w:val="0"/>
      <w:marBottom w:val="0"/>
      <w:divBdr>
        <w:top w:val="none" w:sz="0" w:space="0" w:color="auto"/>
        <w:left w:val="none" w:sz="0" w:space="0" w:color="auto"/>
        <w:bottom w:val="none" w:sz="0" w:space="0" w:color="auto"/>
        <w:right w:val="none" w:sz="0" w:space="0" w:color="auto"/>
      </w:divBdr>
    </w:div>
    <w:div w:id="347294008">
      <w:bodyDiv w:val="1"/>
      <w:marLeft w:val="0"/>
      <w:marRight w:val="0"/>
      <w:marTop w:val="0"/>
      <w:marBottom w:val="0"/>
      <w:divBdr>
        <w:top w:val="none" w:sz="0" w:space="0" w:color="auto"/>
        <w:left w:val="none" w:sz="0" w:space="0" w:color="auto"/>
        <w:bottom w:val="none" w:sz="0" w:space="0" w:color="auto"/>
        <w:right w:val="none" w:sz="0" w:space="0" w:color="auto"/>
      </w:divBdr>
    </w:div>
    <w:div w:id="348069149">
      <w:bodyDiv w:val="1"/>
      <w:marLeft w:val="0"/>
      <w:marRight w:val="0"/>
      <w:marTop w:val="0"/>
      <w:marBottom w:val="0"/>
      <w:divBdr>
        <w:top w:val="none" w:sz="0" w:space="0" w:color="auto"/>
        <w:left w:val="none" w:sz="0" w:space="0" w:color="auto"/>
        <w:bottom w:val="none" w:sz="0" w:space="0" w:color="auto"/>
        <w:right w:val="none" w:sz="0" w:space="0" w:color="auto"/>
      </w:divBdr>
    </w:div>
    <w:div w:id="353114582">
      <w:bodyDiv w:val="1"/>
      <w:marLeft w:val="0"/>
      <w:marRight w:val="0"/>
      <w:marTop w:val="0"/>
      <w:marBottom w:val="0"/>
      <w:divBdr>
        <w:top w:val="none" w:sz="0" w:space="0" w:color="auto"/>
        <w:left w:val="none" w:sz="0" w:space="0" w:color="auto"/>
        <w:bottom w:val="none" w:sz="0" w:space="0" w:color="auto"/>
        <w:right w:val="none" w:sz="0" w:space="0" w:color="auto"/>
      </w:divBdr>
    </w:div>
    <w:div w:id="355235726">
      <w:bodyDiv w:val="1"/>
      <w:marLeft w:val="0"/>
      <w:marRight w:val="0"/>
      <w:marTop w:val="0"/>
      <w:marBottom w:val="0"/>
      <w:divBdr>
        <w:top w:val="none" w:sz="0" w:space="0" w:color="auto"/>
        <w:left w:val="none" w:sz="0" w:space="0" w:color="auto"/>
        <w:bottom w:val="none" w:sz="0" w:space="0" w:color="auto"/>
        <w:right w:val="none" w:sz="0" w:space="0" w:color="auto"/>
      </w:divBdr>
    </w:div>
    <w:div w:id="359167927">
      <w:bodyDiv w:val="1"/>
      <w:marLeft w:val="0"/>
      <w:marRight w:val="0"/>
      <w:marTop w:val="0"/>
      <w:marBottom w:val="0"/>
      <w:divBdr>
        <w:top w:val="none" w:sz="0" w:space="0" w:color="auto"/>
        <w:left w:val="none" w:sz="0" w:space="0" w:color="auto"/>
        <w:bottom w:val="none" w:sz="0" w:space="0" w:color="auto"/>
        <w:right w:val="none" w:sz="0" w:space="0" w:color="auto"/>
      </w:divBdr>
    </w:div>
    <w:div w:id="359668657">
      <w:bodyDiv w:val="1"/>
      <w:marLeft w:val="0"/>
      <w:marRight w:val="0"/>
      <w:marTop w:val="0"/>
      <w:marBottom w:val="0"/>
      <w:divBdr>
        <w:top w:val="none" w:sz="0" w:space="0" w:color="auto"/>
        <w:left w:val="none" w:sz="0" w:space="0" w:color="auto"/>
        <w:bottom w:val="none" w:sz="0" w:space="0" w:color="auto"/>
        <w:right w:val="none" w:sz="0" w:space="0" w:color="auto"/>
      </w:divBdr>
    </w:div>
    <w:div w:id="360404256">
      <w:bodyDiv w:val="1"/>
      <w:marLeft w:val="0"/>
      <w:marRight w:val="0"/>
      <w:marTop w:val="0"/>
      <w:marBottom w:val="0"/>
      <w:divBdr>
        <w:top w:val="none" w:sz="0" w:space="0" w:color="auto"/>
        <w:left w:val="none" w:sz="0" w:space="0" w:color="auto"/>
        <w:bottom w:val="none" w:sz="0" w:space="0" w:color="auto"/>
        <w:right w:val="none" w:sz="0" w:space="0" w:color="auto"/>
      </w:divBdr>
    </w:div>
    <w:div w:id="361247101">
      <w:bodyDiv w:val="1"/>
      <w:marLeft w:val="0"/>
      <w:marRight w:val="0"/>
      <w:marTop w:val="0"/>
      <w:marBottom w:val="0"/>
      <w:divBdr>
        <w:top w:val="none" w:sz="0" w:space="0" w:color="auto"/>
        <w:left w:val="none" w:sz="0" w:space="0" w:color="auto"/>
        <w:bottom w:val="none" w:sz="0" w:space="0" w:color="auto"/>
        <w:right w:val="none" w:sz="0" w:space="0" w:color="auto"/>
      </w:divBdr>
    </w:div>
    <w:div w:id="361856969">
      <w:bodyDiv w:val="1"/>
      <w:marLeft w:val="0"/>
      <w:marRight w:val="0"/>
      <w:marTop w:val="0"/>
      <w:marBottom w:val="0"/>
      <w:divBdr>
        <w:top w:val="none" w:sz="0" w:space="0" w:color="auto"/>
        <w:left w:val="none" w:sz="0" w:space="0" w:color="auto"/>
        <w:bottom w:val="none" w:sz="0" w:space="0" w:color="auto"/>
        <w:right w:val="none" w:sz="0" w:space="0" w:color="auto"/>
      </w:divBdr>
    </w:div>
    <w:div w:id="363023667">
      <w:bodyDiv w:val="1"/>
      <w:marLeft w:val="0"/>
      <w:marRight w:val="0"/>
      <w:marTop w:val="0"/>
      <w:marBottom w:val="0"/>
      <w:divBdr>
        <w:top w:val="none" w:sz="0" w:space="0" w:color="auto"/>
        <w:left w:val="none" w:sz="0" w:space="0" w:color="auto"/>
        <w:bottom w:val="none" w:sz="0" w:space="0" w:color="auto"/>
        <w:right w:val="none" w:sz="0" w:space="0" w:color="auto"/>
      </w:divBdr>
    </w:div>
    <w:div w:id="363411372">
      <w:bodyDiv w:val="1"/>
      <w:marLeft w:val="0"/>
      <w:marRight w:val="0"/>
      <w:marTop w:val="0"/>
      <w:marBottom w:val="0"/>
      <w:divBdr>
        <w:top w:val="none" w:sz="0" w:space="0" w:color="auto"/>
        <w:left w:val="none" w:sz="0" w:space="0" w:color="auto"/>
        <w:bottom w:val="none" w:sz="0" w:space="0" w:color="auto"/>
        <w:right w:val="none" w:sz="0" w:space="0" w:color="auto"/>
      </w:divBdr>
    </w:div>
    <w:div w:id="365329222">
      <w:bodyDiv w:val="1"/>
      <w:marLeft w:val="0"/>
      <w:marRight w:val="0"/>
      <w:marTop w:val="0"/>
      <w:marBottom w:val="0"/>
      <w:divBdr>
        <w:top w:val="none" w:sz="0" w:space="0" w:color="auto"/>
        <w:left w:val="none" w:sz="0" w:space="0" w:color="auto"/>
        <w:bottom w:val="none" w:sz="0" w:space="0" w:color="auto"/>
        <w:right w:val="none" w:sz="0" w:space="0" w:color="auto"/>
      </w:divBdr>
    </w:div>
    <w:div w:id="369233307">
      <w:bodyDiv w:val="1"/>
      <w:marLeft w:val="0"/>
      <w:marRight w:val="0"/>
      <w:marTop w:val="0"/>
      <w:marBottom w:val="0"/>
      <w:divBdr>
        <w:top w:val="none" w:sz="0" w:space="0" w:color="auto"/>
        <w:left w:val="none" w:sz="0" w:space="0" w:color="auto"/>
        <w:bottom w:val="none" w:sz="0" w:space="0" w:color="auto"/>
        <w:right w:val="none" w:sz="0" w:space="0" w:color="auto"/>
      </w:divBdr>
    </w:div>
    <w:div w:id="370033168">
      <w:bodyDiv w:val="1"/>
      <w:marLeft w:val="0"/>
      <w:marRight w:val="0"/>
      <w:marTop w:val="0"/>
      <w:marBottom w:val="0"/>
      <w:divBdr>
        <w:top w:val="none" w:sz="0" w:space="0" w:color="auto"/>
        <w:left w:val="none" w:sz="0" w:space="0" w:color="auto"/>
        <w:bottom w:val="none" w:sz="0" w:space="0" w:color="auto"/>
        <w:right w:val="none" w:sz="0" w:space="0" w:color="auto"/>
      </w:divBdr>
    </w:div>
    <w:div w:id="374281652">
      <w:bodyDiv w:val="1"/>
      <w:marLeft w:val="0"/>
      <w:marRight w:val="0"/>
      <w:marTop w:val="0"/>
      <w:marBottom w:val="0"/>
      <w:divBdr>
        <w:top w:val="none" w:sz="0" w:space="0" w:color="auto"/>
        <w:left w:val="none" w:sz="0" w:space="0" w:color="auto"/>
        <w:bottom w:val="none" w:sz="0" w:space="0" w:color="auto"/>
        <w:right w:val="none" w:sz="0" w:space="0" w:color="auto"/>
      </w:divBdr>
    </w:div>
    <w:div w:id="375129499">
      <w:bodyDiv w:val="1"/>
      <w:marLeft w:val="0"/>
      <w:marRight w:val="0"/>
      <w:marTop w:val="0"/>
      <w:marBottom w:val="0"/>
      <w:divBdr>
        <w:top w:val="none" w:sz="0" w:space="0" w:color="auto"/>
        <w:left w:val="none" w:sz="0" w:space="0" w:color="auto"/>
        <w:bottom w:val="none" w:sz="0" w:space="0" w:color="auto"/>
        <w:right w:val="none" w:sz="0" w:space="0" w:color="auto"/>
      </w:divBdr>
    </w:div>
    <w:div w:id="375742259">
      <w:bodyDiv w:val="1"/>
      <w:marLeft w:val="0"/>
      <w:marRight w:val="0"/>
      <w:marTop w:val="0"/>
      <w:marBottom w:val="0"/>
      <w:divBdr>
        <w:top w:val="none" w:sz="0" w:space="0" w:color="auto"/>
        <w:left w:val="none" w:sz="0" w:space="0" w:color="auto"/>
        <w:bottom w:val="none" w:sz="0" w:space="0" w:color="auto"/>
        <w:right w:val="none" w:sz="0" w:space="0" w:color="auto"/>
      </w:divBdr>
    </w:div>
    <w:div w:id="379867603">
      <w:bodyDiv w:val="1"/>
      <w:marLeft w:val="0"/>
      <w:marRight w:val="0"/>
      <w:marTop w:val="0"/>
      <w:marBottom w:val="0"/>
      <w:divBdr>
        <w:top w:val="none" w:sz="0" w:space="0" w:color="auto"/>
        <w:left w:val="none" w:sz="0" w:space="0" w:color="auto"/>
        <w:bottom w:val="none" w:sz="0" w:space="0" w:color="auto"/>
        <w:right w:val="none" w:sz="0" w:space="0" w:color="auto"/>
      </w:divBdr>
    </w:div>
    <w:div w:id="380053734">
      <w:bodyDiv w:val="1"/>
      <w:marLeft w:val="0"/>
      <w:marRight w:val="0"/>
      <w:marTop w:val="0"/>
      <w:marBottom w:val="0"/>
      <w:divBdr>
        <w:top w:val="none" w:sz="0" w:space="0" w:color="auto"/>
        <w:left w:val="none" w:sz="0" w:space="0" w:color="auto"/>
        <w:bottom w:val="none" w:sz="0" w:space="0" w:color="auto"/>
        <w:right w:val="none" w:sz="0" w:space="0" w:color="auto"/>
      </w:divBdr>
    </w:div>
    <w:div w:id="381026807">
      <w:bodyDiv w:val="1"/>
      <w:marLeft w:val="0"/>
      <w:marRight w:val="0"/>
      <w:marTop w:val="0"/>
      <w:marBottom w:val="0"/>
      <w:divBdr>
        <w:top w:val="none" w:sz="0" w:space="0" w:color="auto"/>
        <w:left w:val="none" w:sz="0" w:space="0" w:color="auto"/>
        <w:bottom w:val="none" w:sz="0" w:space="0" w:color="auto"/>
        <w:right w:val="none" w:sz="0" w:space="0" w:color="auto"/>
      </w:divBdr>
    </w:div>
    <w:div w:id="381028970">
      <w:bodyDiv w:val="1"/>
      <w:marLeft w:val="0"/>
      <w:marRight w:val="0"/>
      <w:marTop w:val="0"/>
      <w:marBottom w:val="0"/>
      <w:divBdr>
        <w:top w:val="none" w:sz="0" w:space="0" w:color="auto"/>
        <w:left w:val="none" w:sz="0" w:space="0" w:color="auto"/>
        <w:bottom w:val="none" w:sz="0" w:space="0" w:color="auto"/>
        <w:right w:val="none" w:sz="0" w:space="0" w:color="auto"/>
      </w:divBdr>
    </w:div>
    <w:div w:id="382022071">
      <w:bodyDiv w:val="1"/>
      <w:marLeft w:val="0"/>
      <w:marRight w:val="0"/>
      <w:marTop w:val="0"/>
      <w:marBottom w:val="0"/>
      <w:divBdr>
        <w:top w:val="none" w:sz="0" w:space="0" w:color="auto"/>
        <w:left w:val="none" w:sz="0" w:space="0" w:color="auto"/>
        <w:bottom w:val="none" w:sz="0" w:space="0" w:color="auto"/>
        <w:right w:val="none" w:sz="0" w:space="0" w:color="auto"/>
      </w:divBdr>
    </w:div>
    <w:div w:id="382608311">
      <w:bodyDiv w:val="1"/>
      <w:marLeft w:val="0"/>
      <w:marRight w:val="0"/>
      <w:marTop w:val="0"/>
      <w:marBottom w:val="0"/>
      <w:divBdr>
        <w:top w:val="none" w:sz="0" w:space="0" w:color="auto"/>
        <w:left w:val="none" w:sz="0" w:space="0" w:color="auto"/>
        <w:bottom w:val="none" w:sz="0" w:space="0" w:color="auto"/>
        <w:right w:val="none" w:sz="0" w:space="0" w:color="auto"/>
      </w:divBdr>
    </w:div>
    <w:div w:id="383723984">
      <w:bodyDiv w:val="1"/>
      <w:marLeft w:val="0"/>
      <w:marRight w:val="0"/>
      <w:marTop w:val="0"/>
      <w:marBottom w:val="0"/>
      <w:divBdr>
        <w:top w:val="none" w:sz="0" w:space="0" w:color="auto"/>
        <w:left w:val="none" w:sz="0" w:space="0" w:color="auto"/>
        <w:bottom w:val="none" w:sz="0" w:space="0" w:color="auto"/>
        <w:right w:val="none" w:sz="0" w:space="0" w:color="auto"/>
      </w:divBdr>
    </w:div>
    <w:div w:id="386534427">
      <w:bodyDiv w:val="1"/>
      <w:marLeft w:val="0"/>
      <w:marRight w:val="0"/>
      <w:marTop w:val="0"/>
      <w:marBottom w:val="0"/>
      <w:divBdr>
        <w:top w:val="none" w:sz="0" w:space="0" w:color="auto"/>
        <w:left w:val="none" w:sz="0" w:space="0" w:color="auto"/>
        <w:bottom w:val="none" w:sz="0" w:space="0" w:color="auto"/>
        <w:right w:val="none" w:sz="0" w:space="0" w:color="auto"/>
      </w:divBdr>
    </w:div>
    <w:div w:id="386757429">
      <w:bodyDiv w:val="1"/>
      <w:marLeft w:val="0"/>
      <w:marRight w:val="0"/>
      <w:marTop w:val="0"/>
      <w:marBottom w:val="0"/>
      <w:divBdr>
        <w:top w:val="none" w:sz="0" w:space="0" w:color="auto"/>
        <w:left w:val="none" w:sz="0" w:space="0" w:color="auto"/>
        <w:bottom w:val="none" w:sz="0" w:space="0" w:color="auto"/>
        <w:right w:val="none" w:sz="0" w:space="0" w:color="auto"/>
      </w:divBdr>
    </w:div>
    <w:div w:id="386998834">
      <w:bodyDiv w:val="1"/>
      <w:marLeft w:val="0"/>
      <w:marRight w:val="0"/>
      <w:marTop w:val="0"/>
      <w:marBottom w:val="0"/>
      <w:divBdr>
        <w:top w:val="none" w:sz="0" w:space="0" w:color="auto"/>
        <w:left w:val="none" w:sz="0" w:space="0" w:color="auto"/>
        <w:bottom w:val="none" w:sz="0" w:space="0" w:color="auto"/>
        <w:right w:val="none" w:sz="0" w:space="0" w:color="auto"/>
      </w:divBdr>
    </w:div>
    <w:div w:id="387384146">
      <w:bodyDiv w:val="1"/>
      <w:marLeft w:val="0"/>
      <w:marRight w:val="0"/>
      <w:marTop w:val="0"/>
      <w:marBottom w:val="0"/>
      <w:divBdr>
        <w:top w:val="none" w:sz="0" w:space="0" w:color="auto"/>
        <w:left w:val="none" w:sz="0" w:space="0" w:color="auto"/>
        <w:bottom w:val="none" w:sz="0" w:space="0" w:color="auto"/>
        <w:right w:val="none" w:sz="0" w:space="0" w:color="auto"/>
      </w:divBdr>
    </w:div>
    <w:div w:id="388110801">
      <w:bodyDiv w:val="1"/>
      <w:marLeft w:val="0"/>
      <w:marRight w:val="0"/>
      <w:marTop w:val="0"/>
      <w:marBottom w:val="0"/>
      <w:divBdr>
        <w:top w:val="none" w:sz="0" w:space="0" w:color="auto"/>
        <w:left w:val="none" w:sz="0" w:space="0" w:color="auto"/>
        <w:bottom w:val="none" w:sz="0" w:space="0" w:color="auto"/>
        <w:right w:val="none" w:sz="0" w:space="0" w:color="auto"/>
      </w:divBdr>
    </w:div>
    <w:div w:id="391347546">
      <w:bodyDiv w:val="1"/>
      <w:marLeft w:val="0"/>
      <w:marRight w:val="0"/>
      <w:marTop w:val="0"/>
      <w:marBottom w:val="0"/>
      <w:divBdr>
        <w:top w:val="none" w:sz="0" w:space="0" w:color="auto"/>
        <w:left w:val="none" w:sz="0" w:space="0" w:color="auto"/>
        <w:bottom w:val="none" w:sz="0" w:space="0" w:color="auto"/>
        <w:right w:val="none" w:sz="0" w:space="0" w:color="auto"/>
      </w:divBdr>
    </w:div>
    <w:div w:id="393505212">
      <w:bodyDiv w:val="1"/>
      <w:marLeft w:val="0"/>
      <w:marRight w:val="0"/>
      <w:marTop w:val="0"/>
      <w:marBottom w:val="0"/>
      <w:divBdr>
        <w:top w:val="none" w:sz="0" w:space="0" w:color="auto"/>
        <w:left w:val="none" w:sz="0" w:space="0" w:color="auto"/>
        <w:bottom w:val="none" w:sz="0" w:space="0" w:color="auto"/>
        <w:right w:val="none" w:sz="0" w:space="0" w:color="auto"/>
      </w:divBdr>
    </w:div>
    <w:div w:id="395052049">
      <w:bodyDiv w:val="1"/>
      <w:marLeft w:val="0"/>
      <w:marRight w:val="0"/>
      <w:marTop w:val="0"/>
      <w:marBottom w:val="0"/>
      <w:divBdr>
        <w:top w:val="none" w:sz="0" w:space="0" w:color="auto"/>
        <w:left w:val="none" w:sz="0" w:space="0" w:color="auto"/>
        <w:bottom w:val="none" w:sz="0" w:space="0" w:color="auto"/>
        <w:right w:val="none" w:sz="0" w:space="0" w:color="auto"/>
      </w:divBdr>
    </w:div>
    <w:div w:id="395249929">
      <w:bodyDiv w:val="1"/>
      <w:marLeft w:val="0"/>
      <w:marRight w:val="0"/>
      <w:marTop w:val="0"/>
      <w:marBottom w:val="0"/>
      <w:divBdr>
        <w:top w:val="none" w:sz="0" w:space="0" w:color="auto"/>
        <w:left w:val="none" w:sz="0" w:space="0" w:color="auto"/>
        <w:bottom w:val="none" w:sz="0" w:space="0" w:color="auto"/>
        <w:right w:val="none" w:sz="0" w:space="0" w:color="auto"/>
      </w:divBdr>
    </w:div>
    <w:div w:id="395402253">
      <w:bodyDiv w:val="1"/>
      <w:marLeft w:val="0"/>
      <w:marRight w:val="0"/>
      <w:marTop w:val="0"/>
      <w:marBottom w:val="0"/>
      <w:divBdr>
        <w:top w:val="none" w:sz="0" w:space="0" w:color="auto"/>
        <w:left w:val="none" w:sz="0" w:space="0" w:color="auto"/>
        <w:bottom w:val="none" w:sz="0" w:space="0" w:color="auto"/>
        <w:right w:val="none" w:sz="0" w:space="0" w:color="auto"/>
      </w:divBdr>
    </w:div>
    <w:div w:id="398795864">
      <w:bodyDiv w:val="1"/>
      <w:marLeft w:val="0"/>
      <w:marRight w:val="0"/>
      <w:marTop w:val="0"/>
      <w:marBottom w:val="0"/>
      <w:divBdr>
        <w:top w:val="none" w:sz="0" w:space="0" w:color="auto"/>
        <w:left w:val="none" w:sz="0" w:space="0" w:color="auto"/>
        <w:bottom w:val="none" w:sz="0" w:space="0" w:color="auto"/>
        <w:right w:val="none" w:sz="0" w:space="0" w:color="auto"/>
      </w:divBdr>
    </w:div>
    <w:div w:id="403144008">
      <w:bodyDiv w:val="1"/>
      <w:marLeft w:val="0"/>
      <w:marRight w:val="0"/>
      <w:marTop w:val="0"/>
      <w:marBottom w:val="0"/>
      <w:divBdr>
        <w:top w:val="none" w:sz="0" w:space="0" w:color="auto"/>
        <w:left w:val="none" w:sz="0" w:space="0" w:color="auto"/>
        <w:bottom w:val="none" w:sz="0" w:space="0" w:color="auto"/>
        <w:right w:val="none" w:sz="0" w:space="0" w:color="auto"/>
      </w:divBdr>
    </w:div>
    <w:div w:id="403651811">
      <w:bodyDiv w:val="1"/>
      <w:marLeft w:val="0"/>
      <w:marRight w:val="0"/>
      <w:marTop w:val="0"/>
      <w:marBottom w:val="0"/>
      <w:divBdr>
        <w:top w:val="none" w:sz="0" w:space="0" w:color="auto"/>
        <w:left w:val="none" w:sz="0" w:space="0" w:color="auto"/>
        <w:bottom w:val="none" w:sz="0" w:space="0" w:color="auto"/>
        <w:right w:val="none" w:sz="0" w:space="0" w:color="auto"/>
      </w:divBdr>
    </w:div>
    <w:div w:id="405734536">
      <w:bodyDiv w:val="1"/>
      <w:marLeft w:val="0"/>
      <w:marRight w:val="0"/>
      <w:marTop w:val="0"/>
      <w:marBottom w:val="0"/>
      <w:divBdr>
        <w:top w:val="none" w:sz="0" w:space="0" w:color="auto"/>
        <w:left w:val="none" w:sz="0" w:space="0" w:color="auto"/>
        <w:bottom w:val="none" w:sz="0" w:space="0" w:color="auto"/>
        <w:right w:val="none" w:sz="0" w:space="0" w:color="auto"/>
      </w:divBdr>
    </w:div>
    <w:div w:id="406347143">
      <w:bodyDiv w:val="1"/>
      <w:marLeft w:val="0"/>
      <w:marRight w:val="0"/>
      <w:marTop w:val="0"/>
      <w:marBottom w:val="0"/>
      <w:divBdr>
        <w:top w:val="none" w:sz="0" w:space="0" w:color="auto"/>
        <w:left w:val="none" w:sz="0" w:space="0" w:color="auto"/>
        <w:bottom w:val="none" w:sz="0" w:space="0" w:color="auto"/>
        <w:right w:val="none" w:sz="0" w:space="0" w:color="auto"/>
      </w:divBdr>
      <w:divsChild>
        <w:div w:id="1853914668">
          <w:marLeft w:val="0"/>
          <w:marRight w:val="0"/>
          <w:marTop w:val="0"/>
          <w:marBottom w:val="0"/>
          <w:divBdr>
            <w:top w:val="none" w:sz="0" w:space="0" w:color="auto"/>
            <w:left w:val="none" w:sz="0" w:space="0" w:color="auto"/>
            <w:bottom w:val="none" w:sz="0" w:space="0" w:color="auto"/>
            <w:right w:val="none" w:sz="0" w:space="0" w:color="auto"/>
          </w:divBdr>
          <w:divsChild>
            <w:div w:id="2063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91004">
      <w:bodyDiv w:val="1"/>
      <w:marLeft w:val="0"/>
      <w:marRight w:val="0"/>
      <w:marTop w:val="0"/>
      <w:marBottom w:val="0"/>
      <w:divBdr>
        <w:top w:val="none" w:sz="0" w:space="0" w:color="auto"/>
        <w:left w:val="none" w:sz="0" w:space="0" w:color="auto"/>
        <w:bottom w:val="none" w:sz="0" w:space="0" w:color="auto"/>
        <w:right w:val="none" w:sz="0" w:space="0" w:color="auto"/>
      </w:divBdr>
    </w:div>
    <w:div w:id="408575330">
      <w:bodyDiv w:val="1"/>
      <w:marLeft w:val="0"/>
      <w:marRight w:val="0"/>
      <w:marTop w:val="0"/>
      <w:marBottom w:val="0"/>
      <w:divBdr>
        <w:top w:val="none" w:sz="0" w:space="0" w:color="auto"/>
        <w:left w:val="none" w:sz="0" w:space="0" w:color="auto"/>
        <w:bottom w:val="none" w:sz="0" w:space="0" w:color="auto"/>
        <w:right w:val="none" w:sz="0" w:space="0" w:color="auto"/>
      </w:divBdr>
    </w:div>
    <w:div w:id="410542191">
      <w:bodyDiv w:val="1"/>
      <w:marLeft w:val="0"/>
      <w:marRight w:val="0"/>
      <w:marTop w:val="0"/>
      <w:marBottom w:val="0"/>
      <w:divBdr>
        <w:top w:val="none" w:sz="0" w:space="0" w:color="auto"/>
        <w:left w:val="none" w:sz="0" w:space="0" w:color="auto"/>
        <w:bottom w:val="none" w:sz="0" w:space="0" w:color="auto"/>
        <w:right w:val="none" w:sz="0" w:space="0" w:color="auto"/>
      </w:divBdr>
    </w:div>
    <w:div w:id="416099625">
      <w:bodyDiv w:val="1"/>
      <w:marLeft w:val="0"/>
      <w:marRight w:val="0"/>
      <w:marTop w:val="0"/>
      <w:marBottom w:val="0"/>
      <w:divBdr>
        <w:top w:val="none" w:sz="0" w:space="0" w:color="auto"/>
        <w:left w:val="none" w:sz="0" w:space="0" w:color="auto"/>
        <w:bottom w:val="none" w:sz="0" w:space="0" w:color="auto"/>
        <w:right w:val="none" w:sz="0" w:space="0" w:color="auto"/>
      </w:divBdr>
    </w:div>
    <w:div w:id="416219950">
      <w:bodyDiv w:val="1"/>
      <w:marLeft w:val="0"/>
      <w:marRight w:val="0"/>
      <w:marTop w:val="0"/>
      <w:marBottom w:val="0"/>
      <w:divBdr>
        <w:top w:val="none" w:sz="0" w:space="0" w:color="auto"/>
        <w:left w:val="none" w:sz="0" w:space="0" w:color="auto"/>
        <w:bottom w:val="none" w:sz="0" w:space="0" w:color="auto"/>
        <w:right w:val="none" w:sz="0" w:space="0" w:color="auto"/>
      </w:divBdr>
    </w:div>
    <w:div w:id="419638263">
      <w:bodyDiv w:val="1"/>
      <w:marLeft w:val="0"/>
      <w:marRight w:val="0"/>
      <w:marTop w:val="0"/>
      <w:marBottom w:val="0"/>
      <w:divBdr>
        <w:top w:val="none" w:sz="0" w:space="0" w:color="auto"/>
        <w:left w:val="none" w:sz="0" w:space="0" w:color="auto"/>
        <w:bottom w:val="none" w:sz="0" w:space="0" w:color="auto"/>
        <w:right w:val="none" w:sz="0" w:space="0" w:color="auto"/>
      </w:divBdr>
    </w:div>
    <w:div w:id="421609065">
      <w:bodyDiv w:val="1"/>
      <w:marLeft w:val="0"/>
      <w:marRight w:val="0"/>
      <w:marTop w:val="0"/>
      <w:marBottom w:val="0"/>
      <w:divBdr>
        <w:top w:val="none" w:sz="0" w:space="0" w:color="auto"/>
        <w:left w:val="none" w:sz="0" w:space="0" w:color="auto"/>
        <w:bottom w:val="none" w:sz="0" w:space="0" w:color="auto"/>
        <w:right w:val="none" w:sz="0" w:space="0" w:color="auto"/>
      </w:divBdr>
    </w:div>
    <w:div w:id="423498769">
      <w:bodyDiv w:val="1"/>
      <w:marLeft w:val="0"/>
      <w:marRight w:val="0"/>
      <w:marTop w:val="0"/>
      <w:marBottom w:val="0"/>
      <w:divBdr>
        <w:top w:val="none" w:sz="0" w:space="0" w:color="auto"/>
        <w:left w:val="none" w:sz="0" w:space="0" w:color="auto"/>
        <w:bottom w:val="none" w:sz="0" w:space="0" w:color="auto"/>
        <w:right w:val="none" w:sz="0" w:space="0" w:color="auto"/>
      </w:divBdr>
    </w:div>
    <w:div w:id="425856398">
      <w:bodyDiv w:val="1"/>
      <w:marLeft w:val="0"/>
      <w:marRight w:val="0"/>
      <w:marTop w:val="0"/>
      <w:marBottom w:val="0"/>
      <w:divBdr>
        <w:top w:val="none" w:sz="0" w:space="0" w:color="auto"/>
        <w:left w:val="none" w:sz="0" w:space="0" w:color="auto"/>
        <w:bottom w:val="none" w:sz="0" w:space="0" w:color="auto"/>
        <w:right w:val="none" w:sz="0" w:space="0" w:color="auto"/>
      </w:divBdr>
      <w:divsChild>
        <w:div w:id="1985887030">
          <w:marLeft w:val="0"/>
          <w:marRight w:val="0"/>
          <w:marTop w:val="0"/>
          <w:marBottom w:val="0"/>
          <w:divBdr>
            <w:top w:val="none" w:sz="0" w:space="0" w:color="auto"/>
            <w:left w:val="none" w:sz="0" w:space="0" w:color="auto"/>
            <w:bottom w:val="none" w:sz="0" w:space="0" w:color="auto"/>
            <w:right w:val="none" w:sz="0" w:space="0" w:color="auto"/>
          </w:divBdr>
          <w:divsChild>
            <w:div w:id="99545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467297">
      <w:bodyDiv w:val="1"/>
      <w:marLeft w:val="0"/>
      <w:marRight w:val="0"/>
      <w:marTop w:val="0"/>
      <w:marBottom w:val="0"/>
      <w:divBdr>
        <w:top w:val="none" w:sz="0" w:space="0" w:color="auto"/>
        <w:left w:val="none" w:sz="0" w:space="0" w:color="auto"/>
        <w:bottom w:val="none" w:sz="0" w:space="0" w:color="auto"/>
        <w:right w:val="none" w:sz="0" w:space="0" w:color="auto"/>
      </w:divBdr>
    </w:div>
    <w:div w:id="426851757">
      <w:bodyDiv w:val="1"/>
      <w:marLeft w:val="0"/>
      <w:marRight w:val="0"/>
      <w:marTop w:val="0"/>
      <w:marBottom w:val="0"/>
      <w:divBdr>
        <w:top w:val="none" w:sz="0" w:space="0" w:color="auto"/>
        <w:left w:val="none" w:sz="0" w:space="0" w:color="auto"/>
        <w:bottom w:val="none" w:sz="0" w:space="0" w:color="auto"/>
        <w:right w:val="none" w:sz="0" w:space="0" w:color="auto"/>
      </w:divBdr>
    </w:div>
    <w:div w:id="429737609">
      <w:bodyDiv w:val="1"/>
      <w:marLeft w:val="0"/>
      <w:marRight w:val="0"/>
      <w:marTop w:val="0"/>
      <w:marBottom w:val="0"/>
      <w:divBdr>
        <w:top w:val="none" w:sz="0" w:space="0" w:color="auto"/>
        <w:left w:val="none" w:sz="0" w:space="0" w:color="auto"/>
        <w:bottom w:val="none" w:sz="0" w:space="0" w:color="auto"/>
        <w:right w:val="none" w:sz="0" w:space="0" w:color="auto"/>
      </w:divBdr>
    </w:div>
    <w:div w:id="431779058">
      <w:bodyDiv w:val="1"/>
      <w:marLeft w:val="0"/>
      <w:marRight w:val="0"/>
      <w:marTop w:val="0"/>
      <w:marBottom w:val="0"/>
      <w:divBdr>
        <w:top w:val="none" w:sz="0" w:space="0" w:color="auto"/>
        <w:left w:val="none" w:sz="0" w:space="0" w:color="auto"/>
        <w:bottom w:val="none" w:sz="0" w:space="0" w:color="auto"/>
        <w:right w:val="none" w:sz="0" w:space="0" w:color="auto"/>
      </w:divBdr>
    </w:div>
    <w:div w:id="432212542">
      <w:bodyDiv w:val="1"/>
      <w:marLeft w:val="0"/>
      <w:marRight w:val="0"/>
      <w:marTop w:val="0"/>
      <w:marBottom w:val="0"/>
      <w:divBdr>
        <w:top w:val="none" w:sz="0" w:space="0" w:color="auto"/>
        <w:left w:val="none" w:sz="0" w:space="0" w:color="auto"/>
        <w:bottom w:val="none" w:sz="0" w:space="0" w:color="auto"/>
        <w:right w:val="none" w:sz="0" w:space="0" w:color="auto"/>
      </w:divBdr>
    </w:div>
    <w:div w:id="432239880">
      <w:bodyDiv w:val="1"/>
      <w:marLeft w:val="0"/>
      <w:marRight w:val="0"/>
      <w:marTop w:val="0"/>
      <w:marBottom w:val="0"/>
      <w:divBdr>
        <w:top w:val="none" w:sz="0" w:space="0" w:color="auto"/>
        <w:left w:val="none" w:sz="0" w:space="0" w:color="auto"/>
        <w:bottom w:val="none" w:sz="0" w:space="0" w:color="auto"/>
        <w:right w:val="none" w:sz="0" w:space="0" w:color="auto"/>
      </w:divBdr>
    </w:div>
    <w:div w:id="432824721">
      <w:bodyDiv w:val="1"/>
      <w:marLeft w:val="0"/>
      <w:marRight w:val="0"/>
      <w:marTop w:val="0"/>
      <w:marBottom w:val="0"/>
      <w:divBdr>
        <w:top w:val="none" w:sz="0" w:space="0" w:color="auto"/>
        <w:left w:val="none" w:sz="0" w:space="0" w:color="auto"/>
        <w:bottom w:val="none" w:sz="0" w:space="0" w:color="auto"/>
        <w:right w:val="none" w:sz="0" w:space="0" w:color="auto"/>
      </w:divBdr>
    </w:div>
    <w:div w:id="433475939">
      <w:bodyDiv w:val="1"/>
      <w:marLeft w:val="0"/>
      <w:marRight w:val="0"/>
      <w:marTop w:val="0"/>
      <w:marBottom w:val="0"/>
      <w:divBdr>
        <w:top w:val="none" w:sz="0" w:space="0" w:color="auto"/>
        <w:left w:val="none" w:sz="0" w:space="0" w:color="auto"/>
        <w:bottom w:val="none" w:sz="0" w:space="0" w:color="auto"/>
        <w:right w:val="none" w:sz="0" w:space="0" w:color="auto"/>
      </w:divBdr>
    </w:div>
    <w:div w:id="437991960">
      <w:bodyDiv w:val="1"/>
      <w:marLeft w:val="0"/>
      <w:marRight w:val="0"/>
      <w:marTop w:val="0"/>
      <w:marBottom w:val="0"/>
      <w:divBdr>
        <w:top w:val="none" w:sz="0" w:space="0" w:color="auto"/>
        <w:left w:val="none" w:sz="0" w:space="0" w:color="auto"/>
        <w:bottom w:val="none" w:sz="0" w:space="0" w:color="auto"/>
        <w:right w:val="none" w:sz="0" w:space="0" w:color="auto"/>
      </w:divBdr>
    </w:div>
    <w:div w:id="438649446">
      <w:bodyDiv w:val="1"/>
      <w:marLeft w:val="0"/>
      <w:marRight w:val="0"/>
      <w:marTop w:val="0"/>
      <w:marBottom w:val="0"/>
      <w:divBdr>
        <w:top w:val="none" w:sz="0" w:space="0" w:color="auto"/>
        <w:left w:val="none" w:sz="0" w:space="0" w:color="auto"/>
        <w:bottom w:val="none" w:sz="0" w:space="0" w:color="auto"/>
        <w:right w:val="none" w:sz="0" w:space="0" w:color="auto"/>
      </w:divBdr>
    </w:div>
    <w:div w:id="438719794">
      <w:bodyDiv w:val="1"/>
      <w:marLeft w:val="0"/>
      <w:marRight w:val="0"/>
      <w:marTop w:val="0"/>
      <w:marBottom w:val="0"/>
      <w:divBdr>
        <w:top w:val="none" w:sz="0" w:space="0" w:color="auto"/>
        <w:left w:val="none" w:sz="0" w:space="0" w:color="auto"/>
        <w:bottom w:val="none" w:sz="0" w:space="0" w:color="auto"/>
        <w:right w:val="none" w:sz="0" w:space="0" w:color="auto"/>
      </w:divBdr>
    </w:div>
    <w:div w:id="442845236">
      <w:bodyDiv w:val="1"/>
      <w:marLeft w:val="0"/>
      <w:marRight w:val="0"/>
      <w:marTop w:val="0"/>
      <w:marBottom w:val="0"/>
      <w:divBdr>
        <w:top w:val="none" w:sz="0" w:space="0" w:color="auto"/>
        <w:left w:val="none" w:sz="0" w:space="0" w:color="auto"/>
        <w:bottom w:val="none" w:sz="0" w:space="0" w:color="auto"/>
        <w:right w:val="none" w:sz="0" w:space="0" w:color="auto"/>
      </w:divBdr>
    </w:div>
    <w:div w:id="443037743">
      <w:bodyDiv w:val="1"/>
      <w:marLeft w:val="0"/>
      <w:marRight w:val="0"/>
      <w:marTop w:val="0"/>
      <w:marBottom w:val="0"/>
      <w:divBdr>
        <w:top w:val="none" w:sz="0" w:space="0" w:color="auto"/>
        <w:left w:val="none" w:sz="0" w:space="0" w:color="auto"/>
        <w:bottom w:val="none" w:sz="0" w:space="0" w:color="auto"/>
        <w:right w:val="none" w:sz="0" w:space="0" w:color="auto"/>
      </w:divBdr>
    </w:div>
    <w:div w:id="443427496">
      <w:bodyDiv w:val="1"/>
      <w:marLeft w:val="0"/>
      <w:marRight w:val="0"/>
      <w:marTop w:val="0"/>
      <w:marBottom w:val="0"/>
      <w:divBdr>
        <w:top w:val="none" w:sz="0" w:space="0" w:color="auto"/>
        <w:left w:val="none" w:sz="0" w:space="0" w:color="auto"/>
        <w:bottom w:val="none" w:sz="0" w:space="0" w:color="auto"/>
        <w:right w:val="none" w:sz="0" w:space="0" w:color="auto"/>
      </w:divBdr>
    </w:div>
    <w:div w:id="446583143">
      <w:bodyDiv w:val="1"/>
      <w:marLeft w:val="0"/>
      <w:marRight w:val="0"/>
      <w:marTop w:val="0"/>
      <w:marBottom w:val="0"/>
      <w:divBdr>
        <w:top w:val="none" w:sz="0" w:space="0" w:color="auto"/>
        <w:left w:val="none" w:sz="0" w:space="0" w:color="auto"/>
        <w:bottom w:val="none" w:sz="0" w:space="0" w:color="auto"/>
        <w:right w:val="none" w:sz="0" w:space="0" w:color="auto"/>
      </w:divBdr>
    </w:div>
    <w:div w:id="446851653">
      <w:bodyDiv w:val="1"/>
      <w:marLeft w:val="0"/>
      <w:marRight w:val="0"/>
      <w:marTop w:val="0"/>
      <w:marBottom w:val="0"/>
      <w:divBdr>
        <w:top w:val="none" w:sz="0" w:space="0" w:color="auto"/>
        <w:left w:val="none" w:sz="0" w:space="0" w:color="auto"/>
        <w:bottom w:val="none" w:sz="0" w:space="0" w:color="auto"/>
        <w:right w:val="none" w:sz="0" w:space="0" w:color="auto"/>
      </w:divBdr>
    </w:div>
    <w:div w:id="453407807">
      <w:bodyDiv w:val="1"/>
      <w:marLeft w:val="0"/>
      <w:marRight w:val="0"/>
      <w:marTop w:val="0"/>
      <w:marBottom w:val="0"/>
      <w:divBdr>
        <w:top w:val="none" w:sz="0" w:space="0" w:color="auto"/>
        <w:left w:val="none" w:sz="0" w:space="0" w:color="auto"/>
        <w:bottom w:val="none" w:sz="0" w:space="0" w:color="auto"/>
        <w:right w:val="none" w:sz="0" w:space="0" w:color="auto"/>
      </w:divBdr>
    </w:div>
    <w:div w:id="453643827">
      <w:bodyDiv w:val="1"/>
      <w:marLeft w:val="0"/>
      <w:marRight w:val="0"/>
      <w:marTop w:val="0"/>
      <w:marBottom w:val="0"/>
      <w:divBdr>
        <w:top w:val="none" w:sz="0" w:space="0" w:color="auto"/>
        <w:left w:val="none" w:sz="0" w:space="0" w:color="auto"/>
        <w:bottom w:val="none" w:sz="0" w:space="0" w:color="auto"/>
        <w:right w:val="none" w:sz="0" w:space="0" w:color="auto"/>
      </w:divBdr>
    </w:div>
    <w:div w:id="454955691">
      <w:bodyDiv w:val="1"/>
      <w:marLeft w:val="0"/>
      <w:marRight w:val="0"/>
      <w:marTop w:val="0"/>
      <w:marBottom w:val="0"/>
      <w:divBdr>
        <w:top w:val="none" w:sz="0" w:space="0" w:color="auto"/>
        <w:left w:val="none" w:sz="0" w:space="0" w:color="auto"/>
        <w:bottom w:val="none" w:sz="0" w:space="0" w:color="auto"/>
        <w:right w:val="none" w:sz="0" w:space="0" w:color="auto"/>
      </w:divBdr>
    </w:div>
    <w:div w:id="463277489">
      <w:bodyDiv w:val="1"/>
      <w:marLeft w:val="0"/>
      <w:marRight w:val="0"/>
      <w:marTop w:val="0"/>
      <w:marBottom w:val="0"/>
      <w:divBdr>
        <w:top w:val="none" w:sz="0" w:space="0" w:color="auto"/>
        <w:left w:val="none" w:sz="0" w:space="0" w:color="auto"/>
        <w:bottom w:val="none" w:sz="0" w:space="0" w:color="auto"/>
        <w:right w:val="none" w:sz="0" w:space="0" w:color="auto"/>
      </w:divBdr>
    </w:div>
    <w:div w:id="463501485">
      <w:bodyDiv w:val="1"/>
      <w:marLeft w:val="0"/>
      <w:marRight w:val="0"/>
      <w:marTop w:val="0"/>
      <w:marBottom w:val="0"/>
      <w:divBdr>
        <w:top w:val="none" w:sz="0" w:space="0" w:color="auto"/>
        <w:left w:val="none" w:sz="0" w:space="0" w:color="auto"/>
        <w:bottom w:val="none" w:sz="0" w:space="0" w:color="auto"/>
        <w:right w:val="none" w:sz="0" w:space="0" w:color="auto"/>
      </w:divBdr>
    </w:div>
    <w:div w:id="464276407">
      <w:bodyDiv w:val="1"/>
      <w:marLeft w:val="0"/>
      <w:marRight w:val="0"/>
      <w:marTop w:val="0"/>
      <w:marBottom w:val="0"/>
      <w:divBdr>
        <w:top w:val="none" w:sz="0" w:space="0" w:color="auto"/>
        <w:left w:val="none" w:sz="0" w:space="0" w:color="auto"/>
        <w:bottom w:val="none" w:sz="0" w:space="0" w:color="auto"/>
        <w:right w:val="none" w:sz="0" w:space="0" w:color="auto"/>
      </w:divBdr>
    </w:div>
    <w:div w:id="464395371">
      <w:bodyDiv w:val="1"/>
      <w:marLeft w:val="0"/>
      <w:marRight w:val="0"/>
      <w:marTop w:val="0"/>
      <w:marBottom w:val="0"/>
      <w:divBdr>
        <w:top w:val="none" w:sz="0" w:space="0" w:color="auto"/>
        <w:left w:val="none" w:sz="0" w:space="0" w:color="auto"/>
        <w:bottom w:val="none" w:sz="0" w:space="0" w:color="auto"/>
        <w:right w:val="none" w:sz="0" w:space="0" w:color="auto"/>
      </w:divBdr>
    </w:div>
    <w:div w:id="464812590">
      <w:bodyDiv w:val="1"/>
      <w:marLeft w:val="0"/>
      <w:marRight w:val="0"/>
      <w:marTop w:val="0"/>
      <w:marBottom w:val="0"/>
      <w:divBdr>
        <w:top w:val="none" w:sz="0" w:space="0" w:color="auto"/>
        <w:left w:val="none" w:sz="0" w:space="0" w:color="auto"/>
        <w:bottom w:val="none" w:sz="0" w:space="0" w:color="auto"/>
        <w:right w:val="none" w:sz="0" w:space="0" w:color="auto"/>
      </w:divBdr>
    </w:div>
    <w:div w:id="465045793">
      <w:bodyDiv w:val="1"/>
      <w:marLeft w:val="0"/>
      <w:marRight w:val="0"/>
      <w:marTop w:val="0"/>
      <w:marBottom w:val="0"/>
      <w:divBdr>
        <w:top w:val="none" w:sz="0" w:space="0" w:color="auto"/>
        <w:left w:val="none" w:sz="0" w:space="0" w:color="auto"/>
        <w:bottom w:val="none" w:sz="0" w:space="0" w:color="auto"/>
        <w:right w:val="none" w:sz="0" w:space="0" w:color="auto"/>
      </w:divBdr>
    </w:div>
    <w:div w:id="465323150">
      <w:bodyDiv w:val="1"/>
      <w:marLeft w:val="0"/>
      <w:marRight w:val="0"/>
      <w:marTop w:val="0"/>
      <w:marBottom w:val="0"/>
      <w:divBdr>
        <w:top w:val="none" w:sz="0" w:space="0" w:color="auto"/>
        <w:left w:val="none" w:sz="0" w:space="0" w:color="auto"/>
        <w:bottom w:val="none" w:sz="0" w:space="0" w:color="auto"/>
        <w:right w:val="none" w:sz="0" w:space="0" w:color="auto"/>
      </w:divBdr>
    </w:div>
    <w:div w:id="468135679">
      <w:bodyDiv w:val="1"/>
      <w:marLeft w:val="0"/>
      <w:marRight w:val="0"/>
      <w:marTop w:val="0"/>
      <w:marBottom w:val="0"/>
      <w:divBdr>
        <w:top w:val="none" w:sz="0" w:space="0" w:color="auto"/>
        <w:left w:val="none" w:sz="0" w:space="0" w:color="auto"/>
        <w:bottom w:val="none" w:sz="0" w:space="0" w:color="auto"/>
        <w:right w:val="none" w:sz="0" w:space="0" w:color="auto"/>
      </w:divBdr>
    </w:div>
    <w:div w:id="471825181">
      <w:bodyDiv w:val="1"/>
      <w:marLeft w:val="0"/>
      <w:marRight w:val="0"/>
      <w:marTop w:val="0"/>
      <w:marBottom w:val="0"/>
      <w:divBdr>
        <w:top w:val="none" w:sz="0" w:space="0" w:color="auto"/>
        <w:left w:val="none" w:sz="0" w:space="0" w:color="auto"/>
        <w:bottom w:val="none" w:sz="0" w:space="0" w:color="auto"/>
        <w:right w:val="none" w:sz="0" w:space="0" w:color="auto"/>
      </w:divBdr>
    </w:div>
    <w:div w:id="471943035">
      <w:bodyDiv w:val="1"/>
      <w:marLeft w:val="0"/>
      <w:marRight w:val="0"/>
      <w:marTop w:val="0"/>
      <w:marBottom w:val="0"/>
      <w:divBdr>
        <w:top w:val="none" w:sz="0" w:space="0" w:color="auto"/>
        <w:left w:val="none" w:sz="0" w:space="0" w:color="auto"/>
        <w:bottom w:val="none" w:sz="0" w:space="0" w:color="auto"/>
        <w:right w:val="none" w:sz="0" w:space="0" w:color="auto"/>
      </w:divBdr>
    </w:div>
    <w:div w:id="475535169">
      <w:bodyDiv w:val="1"/>
      <w:marLeft w:val="0"/>
      <w:marRight w:val="0"/>
      <w:marTop w:val="0"/>
      <w:marBottom w:val="0"/>
      <w:divBdr>
        <w:top w:val="none" w:sz="0" w:space="0" w:color="auto"/>
        <w:left w:val="none" w:sz="0" w:space="0" w:color="auto"/>
        <w:bottom w:val="none" w:sz="0" w:space="0" w:color="auto"/>
        <w:right w:val="none" w:sz="0" w:space="0" w:color="auto"/>
      </w:divBdr>
    </w:div>
    <w:div w:id="475878214">
      <w:bodyDiv w:val="1"/>
      <w:marLeft w:val="0"/>
      <w:marRight w:val="0"/>
      <w:marTop w:val="0"/>
      <w:marBottom w:val="0"/>
      <w:divBdr>
        <w:top w:val="none" w:sz="0" w:space="0" w:color="auto"/>
        <w:left w:val="none" w:sz="0" w:space="0" w:color="auto"/>
        <w:bottom w:val="none" w:sz="0" w:space="0" w:color="auto"/>
        <w:right w:val="none" w:sz="0" w:space="0" w:color="auto"/>
      </w:divBdr>
    </w:div>
    <w:div w:id="478812395">
      <w:bodyDiv w:val="1"/>
      <w:marLeft w:val="0"/>
      <w:marRight w:val="0"/>
      <w:marTop w:val="0"/>
      <w:marBottom w:val="0"/>
      <w:divBdr>
        <w:top w:val="none" w:sz="0" w:space="0" w:color="auto"/>
        <w:left w:val="none" w:sz="0" w:space="0" w:color="auto"/>
        <w:bottom w:val="none" w:sz="0" w:space="0" w:color="auto"/>
        <w:right w:val="none" w:sz="0" w:space="0" w:color="auto"/>
      </w:divBdr>
    </w:div>
    <w:div w:id="479153447">
      <w:bodyDiv w:val="1"/>
      <w:marLeft w:val="0"/>
      <w:marRight w:val="0"/>
      <w:marTop w:val="0"/>
      <w:marBottom w:val="0"/>
      <w:divBdr>
        <w:top w:val="none" w:sz="0" w:space="0" w:color="auto"/>
        <w:left w:val="none" w:sz="0" w:space="0" w:color="auto"/>
        <w:bottom w:val="none" w:sz="0" w:space="0" w:color="auto"/>
        <w:right w:val="none" w:sz="0" w:space="0" w:color="auto"/>
      </w:divBdr>
    </w:div>
    <w:div w:id="479734953">
      <w:bodyDiv w:val="1"/>
      <w:marLeft w:val="0"/>
      <w:marRight w:val="0"/>
      <w:marTop w:val="0"/>
      <w:marBottom w:val="0"/>
      <w:divBdr>
        <w:top w:val="none" w:sz="0" w:space="0" w:color="auto"/>
        <w:left w:val="none" w:sz="0" w:space="0" w:color="auto"/>
        <w:bottom w:val="none" w:sz="0" w:space="0" w:color="auto"/>
        <w:right w:val="none" w:sz="0" w:space="0" w:color="auto"/>
      </w:divBdr>
    </w:div>
    <w:div w:id="480973799">
      <w:bodyDiv w:val="1"/>
      <w:marLeft w:val="0"/>
      <w:marRight w:val="0"/>
      <w:marTop w:val="0"/>
      <w:marBottom w:val="0"/>
      <w:divBdr>
        <w:top w:val="none" w:sz="0" w:space="0" w:color="auto"/>
        <w:left w:val="none" w:sz="0" w:space="0" w:color="auto"/>
        <w:bottom w:val="none" w:sz="0" w:space="0" w:color="auto"/>
        <w:right w:val="none" w:sz="0" w:space="0" w:color="auto"/>
      </w:divBdr>
    </w:div>
    <w:div w:id="485823297">
      <w:bodyDiv w:val="1"/>
      <w:marLeft w:val="0"/>
      <w:marRight w:val="0"/>
      <w:marTop w:val="0"/>
      <w:marBottom w:val="0"/>
      <w:divBdr>
        <w:top w:val="none" w:sz="0" w:space="0" w:color="auto"/>
        <w:left w:val="none" w:sz="0" w:space="0" w:color="auto"/>
        <w:bottom w:val="none" w:sz="0" w:space="0" w:color="auto"/>
        <w:right w:val="none" w:sz="0" w:space="0" w:color="auto"/>
      </w:divBdr>
    </w:div>
    <w:div w:id="486286368">
      <w:bodyDiv w:val="1"/>
      <w:marLeft w:val="0"/>
      <w:marRight w:val="0"/>
      <w:marTop w:val="0"/>
      <w:marBottom w:val="0"/>
      <w:divBdr>
        <w:top w:val="none" w:sz="0" w:space="0" w:color="auto"/>
        <w:left w:val="none" w:sz="0" w:space="0" w:color="auto"/>
        <w:bottom w:val="none" w:sz="0" w:space="0" w:color="auto"/>
        <w:right w:val="none" w:sz="0" w:space="0" w:color="auto"/>
      </w:divBdr>
    </w:div>
    <w:div w:id="488710324">
      <w:bodyDiv w:val="1"/>
      <w:marLeft w:val="0"/>
      <w:marRight w:val="0"/>
      <w:marTop w:val="0"/>
      <w:marBottom w:val="0"/>
      <w:divBdr>
        <w:top w:val="none" w:sz="0" w:space="0" w:color="auto"/>
        <w:left w:val="none" w:sz="0" w:space="0" w:color="auto"/>
        <w:bottom w:val="none" w:sz="0" w:space="0" w:color="auto"/>
        <w:right w:val="none" w:sz="0" w:space="0" w:color="auto"/>
      </w:divBdr>
      <w:divsChild>
        <w:div w:id="280035899">
          <w:marLeft w:val="0"/>
          <w:marRight w:val="0"/>
          <w:marTop w:val="0"/>
          <w:marBottom w:val="0"/>
          <w:divBdr>
            <w:top w:val="none" w:sz="0" w:space="0" w:color="auto"/>
            <w:left w:val="none" w:sz="0" w:space="0" w:color="auto"/>
            <w:bottom w:val="none" w:sz="0" w:space="0" w:color="auto"/>
            <w:right w:val="none" w:sz="0" w:space="0" w:color="auto"/>
          </w:divBdr>
          <w:divsChild>
            <w:div w:id="17002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3571">
      <w:bodyDiv w:val="1"/>
      <w:marLeft w:val="0"/>
      <w:marRight w:val="0"/>
      <w:marTop w:val="0"/>
      <w:marBottom w:val="0"/>
      <w:divBdr>
        <w:top w:val="none" w:sz="0" w:space="0" w:color="auto"/>
        <w:left w:val="none" w:sz="0" w:space="0" w:color="auto"/>
        <w:bottom w:val="none" w:sz="0" w:space="0" w:color="auto"/>
        <w:right w:val="none" w:sz="0" w:space="0" w:color="auto"/>
      </w:divBdr>
    </w:div>
    <w:div w:id="491872676">
      <w:bodyDiv w:val="1"/>
      <w:marLeft w:val="0"/>
      <w:marRight w:val="0"/>
      <w:marTop w:val="0"/>
      <w:marBottom w:val="0"/>
      <w:divBdr>
        <w:top w:val="none" w:sz="0" w:space="0" w:color="auto"/>
        <w:left w:val="none" w:sz="0" w:space="0" w:color="auto"/>
        <w:bottom w:val="none" w:sz="0" w:space="0" w:color="auto"/>
        <w:right w:val="none" w:sz="0" w:space="0" w:color="auto"/>
      </w:divBdr>
    </w:div>
    <w:div w:id="495271884">
      <w:bodyDiv w:val="1"/>
      <w:marLeft w:val="0"/>
      <w:marRight w:val="0"/>
      <w:marTop w:val="0"/>
      <w:marBottom w:val="0"/>
      <w:divBdr>
        <w:top w:val="none" w:sz="0" w:space="0" w:color="auto"/>
        <w:left w:val="none" w:sz="0" w:space="0" w:color="auto"/>
        <w:bottom w:val="none" w:sz="0" w:space="0" w:color="auto"/>
        <w:right w:val="none" w:sz="0" w:space="0" w:color="auto"/>
      </w:divBdr>
    </w:div>
    <w:div w:id="495345177">
      <w:bodyDiv w:val="1"/>
      <w:marLeft w:val="0"/>
      <w:marRight w:val="0"/>
      <w:marTop w:val="0"/>
      <w:marBottom w:val="0"/>
      <w:divBdr>
        <w:top w:val="none" w:sz="0" w:space="0" w:color="auto"/>
        <w:left w:val="none" w:sz="0" w:space="0" w:color="auto"/>
        <w:bottom w:val="none" w:sz="0" w:space="0" w:color="auto"/>
        <w:right w:val="none" w:sz="0" w:space="0" w:color="auto"/>
      </w:divBdr>
    </w:div>
    <w:div w:id="500124809">
      <w:bodyDiv w:val="1"/>
      <w:marLeft w:val="0"/>
      <w:marRight w:val="0"/>
      <w:marTop w:val="0"/>
      <w:marBottom w:val="0"/>
      <w:divBdr>
        <w:top w:val="none" w:sz="0" w:space="0" w:color="auto"/>
        <w:left w:val="none" w:sz="0" w:space="0" w:color="auto"/>
        <w:bottom w:val="none" w:sz="0" w:space="0" w:color="auto"/>
        <w:right w:val="none" w:sz="0" w:space="0" w:color="auto"/>
      </w:divBdr>
    </w:div>
    <w:div w:id="500513522">
      <w:bodyDiv w:val="1"/>
      <w:marLeft w:val="0"/>
      <w:marRight w:val="0"/>
      <w:marTop w:val="0"/>
      <w:marBottom w:val="0"/>
      <w:divBdr>
        <w:top w:val="none" w:sz="0" w:space="0" w:color="auto"/>
        <w:left w:val="none" w:sz="0" w:space="0" w:color="auto"/>
        <w:bottom w:val="none" w:sz="0" w:space="0" w:color="auto"/>
        <w:right w:val="none" w:sz="0" w:space="0" w:color="auto"/>
      </w:divBdr>
    </w:div>
    <w:div w:id="501512844">
      <w:bodyDiv w:val="1"/>
      <w:marLeft w:val="0"/>
      <w:marRight w:val="0"/>
      <w:marTop w:val="0"/>
      <w:marBottom w:val="0"/>
      <w:divBdr>
        <w:top w:val="none" w:sz="0" w:space="0" w:color="auto"/>
        <w:left w:val="none" w:sz="0" w:space="0" w:color="auto"/>
        <w:bottom w:val="none" w:sz="0" w:space="0" w:color="auto"/>
        <w:right w:val="none" w:sz="0" w:space="0" w:color="auto"/>
      </w:divBdr>
    </w:div>
    <w:div w:id="507525646">
      <w:bodyDiv w:val="1"/>
      <w:marLeft w:val="0"/>
      <w:marRight w:val="0"/>
      <w:marTop w:val="0"/>
      <w:marBottom w:val="0"/>
      <w:divBdr>
        <w:top w:val="none" w:sz="0" w:space="0" w:color="auto"/>
        <w:left w:val="none" w:sz="0" w:space="0" w:color="auto"/>
        <w:bottom w:val="none" w:sz="0" w:space="0" w:color="auto"/>
        <w:right w:val="none" w:sz="0" w:space="0" w:color="auto"/>
      </w:divBdr>
    </w:div>
    <w:div w:id="509225080">
      <w:bodyDiv w:val="1"/>
      <w:marLeft w:val="0"/>
      <w:marRight w:val="0"/>
      <w:marTop w:val="0"/>
      <w:marBottom w:val="0"/>
      <w:divBdr>
        <w:top w:val="none" w:sz="0" w:space="0" w:color="auto"/>
        <w:left w:val="none" w:sz="0" w:space="0" w:color="auto"/>
        <w:bottom w:val="none" w:sz="0" w:space="0" w:color="auto"/>
        <w:right w:val="none" w:sz="0" w:space="0" w:color="auto"/>
      </w:divBdr>
    </w:div>
    <w:div w:id="510682081">
      <w:bodyDiv w:val="1"/>
      <w:marLeft w:val="0"/>
      <w:marRight w:val="0"/>
      <w:marTop w:val="0"/>
      <w:marBottom w:val="0"/>
      <w:divBdr>
        <w:top w:val="none" w:sz="0" w:space="0" w:color="auto"/>
        <w:left w:val="none" w:sz="0" w:space="0" w:color="auto"/>
        <w:bottom w:val="none" w:sz="0" w:space="0" w:color="auto"/>
        <w:right w:val="none" w:sz="0" w:space="0" w:color="auto"/>
      </w:divBdr>
    </w:div>
    <w:div w:id="512840922">
      <w:bodyDiv w:val="1"/>
      <w:marLeft w:val="0"/>
      <w:marRight w:val="0"/>
      <w:marTop w:val="0"/>
      <w:marBottom w:val="0"/>
      <w:divBdr>
        <w:top w:val="none" w:sz="0" w:space="0" w:color="auto"/>
        <w:left w:val="none" w:sz="0" w:space="0" w:color="auto"/>
        <w:bottom w:val="none" w:sz="0" w:space="0" w:color="auto"/>
        <w:right w:val="none" w:sz="0" w:space="0" w:color="auto"/>
      </w:divBdr>
    </w:div>
    <w:div w:id="513148867">
      <w:bodyDiv w:val="1"/>
      <w:marLeft w:val="0"/>
      <w:marRight w:val="0"/>
      <w:marTop w:val="0"/>
      <w:marBottom w:val="0"/>
      <w:divBdr>
        <w:top w:val="none" w:sz="0" w:space="0" w:color="auto"/>
        <w:left w:val="none" w:sz="0" w:space="0" w:color="auto"/>
        <w:bottom w:val="none" w:sz="0" w:space="0" w:color="auto"/>
        <w:right w:val="none" w:sz="0" w:space="0" w:color="auto"/>
      </w:divBdr>
    </w:div>
    <w:div w:id="516387068">
      <w:bodyDiv w:val="1"/>
      <w:marLeft w:val="0"/>
      <w:marRight w:val="0"/>
      <w:marTop w:val="0"/>
      <w:marBottom w:val="0"/>
      <w:divBdr>
        <w:top w:val="none" w:sz="0" w:space="0" w:color="auto"/>
        <w:left w:val="none" w:sz="0" w:space="0" w:color="auto"/>
        <w:bottom w:val="none" w:sz="0" w:space="0" w:color="auto"/>
        <w:right w:val="none" w:sz="0" w:space="0" w:color="auto"/>
      </w:divBdr>
    </w:div>
    <w:div w:id="518786584">
      <w:bodyDiv w:val="1"/>
      <w:marLeft w:val="0"/>
      <w:marRight w:val="0"/>
      <w:marTop w:val="0"/>
      <w:marBottom w:val="0"/>
      <w:divBdr>
        <w:top w:val="none" w:sz="0" w:space="0" w:color="auto"/>
        <w:left w:val="none" w:sz="0" w:space="0" w:color="auto"/>
        <w:bottom w:val="none" w:sz="0" w:space="0" w:color="auto"/>
        <w:right w:val="none" w:sz="0" w:space="0" w:color="auto"/>
      </w:divBdr>
    </w:div>
    <w:div w:id="518860901">
      <w:bodyDiv w:val="1"/>
      <w:marLeft w:val="0"/>
      <w:marRight w:val="0"/>
      <w:marTop w:val="0"/>
      <w:marBottom w:val="0"/>
      <w:divBdr>
        <w:top w:val="none" w:sz="0" w:space="0" w:color="auto"/>
        <w:left w:val="none" w:sz="0" w:space="0" w:color="auto"/>
        <w:bottom w:val="none" w:sz="0" w:space="0" w:color="auto"/>
        <w:right w:val="none" w:sz="0" w:space="0" w:color="auto"/>
      </w:divBdr>
    </w:div>
    <w:div w:id="520825921">
      <w:bodyDiv w:val="1"/>
      <w:marLeft w:val="0"/>
      <w:marRight w:val="0"/>
      <w:marTop w:val="0"/>
      <w:marBottom w:val="0"/>
      <w:divBdr>
        <w:top w:val="none" w:sz="0" w:space="0" w:color="auto"/>
        <w:left w:val="none" w:sz="0" w:space="0" w:color="auto"/>
        <w:bottom w:val="none" w:sz="0" w:space="0" w:color="auto"/>
        <w:right w:val="none" w:sz="0" w:space="0" w:color="auto"/>
      </w:divBdr>
    </w:div>
    <w:div w:id="525824552">
      <w:bodyDiv w:val="1"/>
      <w:marLeft w:val="0"/>
      <w:marRight w:val="0"/>
      <w:marTop w:val="0"/>
      <w:marBottom w:val="0"/>
      <w:divBdr>
        <w:top w:val="none" w:sz="0" w:space="0" w:color="auto"/>
        <w:left w:val="none" w:sz="0" w:space="0" w:color="auto"/>
        <w:bottom w:val="none" w:sz="0" w:space="0" w:color="auto"/>
        <w:right w:val="none" w:sz="0" w:space="0" w:color="auto"/>
      </w:divBdr>
    </w:div>
    <w:div w:id="528951112">
      <w:bodyDiv w:val="1"/>
      <w:marLeft w:val="0"/>
      <w:marRight w:val="0"/>
      <w:marTop w:val="0"/>
      <w:marBottom w:val="0"/>
      <w:divBdr>
        <w:top w:val="none" w:sz="0" w:space="0" w:color="auto"/>
        <w:left w:val="none" w:sz="0" w:space="0" w:color="auto"/>
        <w:bottom w:val="none" w:sz="0" w:space="0" w:color="auto"/>
        <w:right w:val="none" w:sz="0" w:space="0" w:color="auto"/>
      </w:divBdr>
      <w:divsChild>
        <w:div w:id="1746224520">
          <w:marLeft w:val="0"/>
          <w:marRight w:val="0"/>
          <w:marTop w:val="0"/>
          <w:marBottom w:val="0"/>
          <w:divBdr>
            <w:top w:val="none" w:sz="0" w:space="0" w:color="auto"/>
            <w:left w:val="none" w:sz="0" w:space="0" w:color="auto"/>
            <w:bottom w:val="none" w:sz="0" w:space="0" w:color="auto"/>
            <w:right w:val="none" w:sz="0" w:space="0" w:color="auto"/>
          </w:divBdr>
          <w:divsChild>
            <w:div w:id="9240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1297">
      <w:bodyDiv w:val="1"/>
      <w:marLeft w:val="0"/>
      <w:marRight w:val="0"/>
      <w:marTop w:val="0"/>
      <w:marBottom w:val="0"/>
      <w:divBdr>
        <w:top w:val="none" w:sz="0" w:space="0" w:color="auto"/>
        <w:left w:val="none" w:sz="0" w:space="0" w:color="auto"/>
        <w:bottom w:val="none" w:sz="0" w:space="0" w:color="auto"/>
        <w:right w:val="none" w:sz="0" w:space="0" w:color="auto"/>
      </w:divBdr>
    </w:div>
    <w:div w:id="529681661">
      <w:bodyDiv w:val="1"/>
      <w:marLeft w:val="0"/>
      <w:marRight w:val="0"/>
      <w:marTop w:val="0"/>
      <w:marBottom w:val="0"/>
      <w:divBdr>
        <w:top w:val="none" w:sz="0" w:space="0" w:color="auto"/>
        <w:left w:val="none" w:sz="0" w:space="0" w:color="auto"/>
        <w:bottom w:val="none" w:sz="0" w:space="0" w:color="auto"/>
        <w:right w:val="none" w:sz="0" w:space="0" w:color="auto"/>
      </w:divBdr>
    </w:div>
    <w:div w:id="536624037">
      <w:bodyDiv w:val="1"/>
      <w:marLeft w:val="0"/>
      <w:marRight w:val="0"/>
      <w:marTop w:val="0"/>
      <w:marBottom w:val="0"/>
      <w:divBdr>
        <w:top w:val="none" w:sz="0" w:space="0" w:color="auto"/>
        <w:left w:val="none" w:sz="0" w:space="0" w:color="auto"/>
        <w:bottom w:val="none" w:sz="0" w:space="0" w:color="auto"/>
        <w:right w:val="none" w:sz="0" w:space="0" w:color="auto"/>
      </w:divBdr>
    </w:div>
    <w:div w:id="537163299">
      <w:bodyDiv w:val="1"/>
      <w:marLeft w:val="0"/>
      <w:marRight w:val="0"/>
      <w:marTop w:val="0"/>
      <w:marBottom w:val="0"/>
      <w:divBdr>
        <w:top w:val="none" w:sz="0" w:space="0" w:color="auto"/>
        <w:left w:val="none" w:sz="0" w:space="0" w:color="auto"/>
        <w:bottom w:val="none" w:sz="0" w:space="0" w:color="auto"/>
        <w:right w:val="none" w:sz="0" w:space="0" w:color="auto"/>
      </w:divBdr>
    </w:div>
    <w:div w:id="538013860">
      <w:bodyDiv w:val="1"/>
      <w:marLeft w:val="0"/>
      <w:marRight w:val="0"/>
      <w:marTop w:val="0"/>
      <w:marBottom w:val="0"/>
      <w:divBdr>
        <w:top w:val="none" w:sz="0" w:space="0" w:color="auto"/>
        <w:left w:val="none" w:sz="0" w:space="0" w:color="auto"/>
        <w:bottom w:val="none" w:sz="0" w:space="0" w:color="auto"/>
        <w:right w:val="none" w:sz="0" w:space="0" w:color="auto"/>
      </w:divBdr>
    </w:div>
    <w:div w:id="539518732">
      <w:bodyDiv w:val="1"/>
      <w:marLeft w:val="0"/>
      <w:marRight w:val="0"/>
      <w:marTop w:val="0"/>
      <w:marBottom w:val="0"/>
      <w:divBdr>
        <w:top w:val="none" w:sz="0" w:space="0" w:color="auto"/>
        <w:left w:val="none" w:sz="0" w:space="0" w:color="auto"/>
        <w:bottom w:val="none" w:sz="0" w:space="0" w:color="auto"/>
        <w:right w:val="none" w:sz="0" w:space="0" w:color="auto"/>
      </w:divBdr>
    </w:div>
    <w:div w:id="539586757">
      <w:bodyDiv w:val="1"/>
      <w:marLeft w:val="0"/>
      <w:marRight w:val="0"/>
      <w:marTop w:val="0"/>
      <w:marBottom w:val="0"/>
      <w:divBdr>
        <w:top w:val="none" w:sz="0" w:space="0" w:color="auto"/>
        <w:left w:val="none" w:sz="0" w:space="0" w:color="auto"/>
        <w:bottom w:val="none" w:sz="0" w:space="0" w:color="auto"/>
        <w:right w:val="none" w:sz="0" w:space="0" w:color="auto"/>
      </w:divBdr>
    </w:div>
    <w:div w:id="542600550">
      <w:bodyDiv w:val="1"/>
      <w:marLeft w:val="0"/>
      <w:marRight w:val="0"/>
      <w:marTop w:val="0"/>
      <w:marBottom w:val="0"/>
      <w:divBdr>
        <w:top w:val="none" w:sz="0" w:space="0" w:color="auto"/>
        <w:left w:val="none" w:sz="0" w:space="0" w:color="auto"/>
        <w:bottom w:val="none" w:sz="0" w:space="0" w:color="auto"/>
        <w:right w:val="none" w:sz="0" w:space="0" w:color="auto"/>
      </w:divBdr>
    </w:div>
    <w:div w:id="543567388">
      <w:bodyDiv w:val="1"/>
      <w:marLeft w:val="0"/>
      <w:marRight w:val="0"/>
      <w:marTop w:val="0"/>
      <w:marBottom w:val="0"/>
      <w:divBdr>
        <w:top w:val="none" w:sz="0" w:space="0" w:color="auto"/>
        <w:left w:val="none" w:sz="0" w:space="0" w:color="auto"/>
        <w:bottom w:val="none" w:sz="0" w:space="0" w:color="auto"/>
        <w:right w:val="none" w:sz="0" w:space="0" w:color="auto"/>
      </w:divBdr>
    </w:div>
    <w:div w:id="543642449">
      <w:bodyDiv w:val="1"/>
      <w:marLeft w:val="0"/>
      <w:marRight w:val="0"/>
      <w:marTop w:val="0"/>
      <w:marBottom w:val="0"/>
      <w:divBdr>
        <w:top w:val="none" w:sz="0" w:space="0" w:color="auto"/>
        <w:left w:val="none" w:sz="0" w:space="0" w:color="auto"/>
        <w:bottom w:val="none" w:sz="0" w:space="0" w:color="auto"/>
        <w:right w:val="none" w:sz="0" w:space="0" w:color="auto"/>
      </w:divBdr>
    </w:div>
    <w:div w:id="547298019">
      <w:bodyDiv w:val="1"/>
      <w:marLeft w:val="0"/>
      <w:marRight w:val="0"/>
      <w:marTop w:val="0"/>
      <w:marBottom w:val="0"/>
      <w:divBdr>
        <w:top w:val="none" w:sz="0" w:space="0" w:color="auto"/>
        <w:left w:val="none" w:sz="0" w:space="0" w:color="auto"/>
        <w:bottom w:val="none" w:sz="0" w:space="0" w:color="auto"/>
        <w:right w:val="none" w:sz="0" w:space="0" w:color="auto"/>
      </w:divBdr>
      <w:divsChild>
        <w:div w:id="6104758">
          <w:marLeft w:val="0"/>
          <w:marRight w:val="0"/>
          <w:marTop w:val="0"/>
          <w:marBottom w:val="0"/>
          <w:divBdr>
            <w:top w:val="none" w:sz="0" w:space="0" w:color="auto"/>
            <w:left w:val="none" w:sz="0" w:space="0" w:color="auto"/>
            <w:bottom w:val="none" w:sz="0" w:space="0" w:color="auto"/>
            <w:right w:val="none" w:sz="0" w:space="0" w:color="auto"/>
          </w:divBdr>
          <w:divsChild>
            <w:div w:id="11269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00799">
      <w:bodyDiv w:val="1"/>
      <w:marLeft w:val="0"/>
      <w:marRight w:val="0"/>
      <w:marTop w:val="0"/>
      <w:marBottom w:val="0"/>
      <w:divBdr>
        <w:top w:val="none" w:sz="0" w:space="0" w:color="auto"/>
        <w:left w:val="none" w:sz="0" w:space="0" w:color="auto"/>
        <w:bottom w:val="none" w:sz="0" w:space="0" w:color="auto"/>
        <w:right w:val="none" w:sz="0" w:space="0" w:color="auto"/>
      </w:divBdr>
    </w:div>
    <w:div w:id="552740846">
      <w:bodyDiv w:val="1"/>
      <w:marLeft w:val="0"/>
      <w:marRight w:val="0"/>
      <w:marTop w:val="0"/>
      <w:marBottom w:val="0"/>
      <w:divBdr>
        <w:top w:val="none" w:sz="0" w:space="0" w:color="auto"/>
        <w:left w:val="none" w:sz="0" w:space="0" w:color="auto"/>
        <w:bottom w:val="none" w:sz="0" w:space="0" w:color="auto"/>
        <w:right w:val="none" w:sz="0" w:space="0" w:color="auto"/>
      </w:divBdr>
    </w:div>
    <w:div w:id="554435489">
      <w:bodyDiv w:val="1"/>
      <w:marLeft w:val="0"/>
      <w:marRight w:val="0"/>
      <w:marTop w:val="0"/>
      <w:marBottom w:val="0"/>
      <w:divBdr>
        <w:top w:val="none" w:sz="0" w:space="0" w:color="auto"/>
        <w:left w:val="none" w:sz="0" w:space="0" w:color="auto"/>
        <w:bottom w:val="none" w:sz="0" w:space="0" w:color="auto"/>
        <w:right w:val="none" w:sz="0" w:space="0" w:color="auto"/>
      </w:divBdr>
    </w:div>
    <w:div w:id="555313422">
      <w:bodyDiv w:val="1"/>
      <w:marLeft w:val="0"/>
      <w:marRight w:val="0"/>
      <w:marTop w:val="0"/>
      <w:marBottom w:val="0"/>
      <w:divBdr>
        <w:top w:val="none" w:sz="0" w:space="0" w:color="auto"/>
        <w:left w:val="none" w:sz="0" w:space="0" w:color="auto"/>
        <w:bottom w:val="none" w:sz="0" w:space="0" w:color="auto"/>
        <w:right w:val="none" w:sz="0" w:space="0" w:color="auto"/>
      </w:divBdr>
    </w:div>
    <w:div w:id="556163121">
      <w:bodyDiv w:val="1"/>
      <w:marLeft w:val="0"/>
      <w:marRight w:val="0"/>
      <w:marTop w:val="0"/>
      <w:marBottom w:val="0"/>
      <w:divBdr>
        <w:top w:val="none" w:sz="0" w:space="0" w:color="auto"/>
        <w:left w:val="none" w:sz="0" w:space="0" w:color="auto"/>
        <w:bottom w:val="none" w:sz="0" w:space="0" w:color="auto"/>
        <w:right w:val="none" w:sz="0" w:space="0" w:color="auto"/>
      </w:divBdr>
    </w:div>
    <w:div w:id="556934526">
      <w:bodyDiv w:val="1"/>
      <w:marLeft w:val="0"/>
      <w:marRight w:val="0"/>
      <w:marTop w:val="0"/>
      <w:marBottom w:val="0"/>
      <w:divBdr>
        <w:top w:val="none" w:sz="0" w:space="0" w:color="auto"/>
        <w:left w:val="none" w:sz="0" w:space="0" w:color="auto"/>
        <w:bottom w:val="none" w:sz="0" w:space="0" w:color="auto"/>
        <w:right w:val="none" w:sz="0" w:space="0" w:color="auto"/>
      </w:divBdr>
    </w:div>
    <w:div w:id="562063778">
      <w:bodyDiv w:val="1"/>
      <w:marLeft w:val="0"/>
      <w:marRight w:val="0"/>
      <w:marTop w:val="0"/>
      <w:marBottom w:val="0"/>
      <w:divBdr>
        <w:top w:val="none" w:sz="0" w:space="0" w:color="auto"/>
        <w:left w:val="none" w:sz="0" w:space="0" w:color="auto"/>
        <w:bottom w:val="none" w:sz="0" w:space="0" w:color="auto"/>
        <w:right w:val="none" w:sz="0" w:space="0" w:color="auto"/>
      </w:divBdr>
    </w:div>
    <w:div w:id="567227211">
      <w:bodyDiv w:val="1"/>
      <w:marLeft w:val="0"/>
      <w:marRight w:val="0"/>
      <w:marTop w:val="0"/>
      <w:marBottom w:val="0"/>
      <w:divBdr>
        <w:top w:val="none" w:sz="0" w:space="0" w:color="auto"/>
        <w:left w:val="none" w:sz="0" w:space="0" w:color="auto"/>
        <w:bottom w:val="none" w:sz="0" w:space="0" w:color="auto"/>
        <w:right w:val="none" w:sz="0" w:space="0" w:color="auto"/>
      </w:divBdr>
    </w:div>
    <w:div w:id="569578433">
      <w:bodyDiv w:val="1"/>
      <w:marLeft w:val="0"/>
      <w:marRight w:val="0"/>
      <w:marTop w:val="0"/>
      <w:marBottom w:val="0"/>
      <w:divBdr>
        <w:top w:val="none" w:sz="0" w:space="0" w:color="auto"/>
        <w:left w:val="none" w:sz="0" w:space="0" w:color="auto"/>
        <w:bottom w:val="none" w:sz="0" w:space="0" w:color="auto"/>
        <w:right w:val="none" w:sz="0" w:space="0" w:color="auto"/>
      </w:divBdr>
    </w:div>
    <w:div w:id="574316153">
      <w:bodyDiv w:val="1"/>
      <w:marLeft w:val="0"/>
      <w:marRight w:val="0"/>
      <w:marTop w:val="0"/>
      <w:marBottom w:val="0"/>
      <w:divBdr>
        <w:top w:val="none" w:sz="0" w:space="0" w:color="auto"/>
        <w:left w:val="none" w:sz="0" w:space="0" w:color="auto"/>
        <w:bottom w:val="none" w:sz="0" w:space="0" w:color="auto"/>
        <w:right w:val="none" w:sz="0" w:space="0" w:color="auto"/>
      </w:divBdr>
    </w:div>
    <w:div w:id="574559502">
      <w:bodyDiv w:val="1"/>
      <w:marLeft w:val="0"/>
      <w:marRight w:val="0"/>
      <w:marTop w:val="0"/>
      <w:marBottom w:val="0"/>
      <w:divBdr>
        <w:top w:val="none" w:sz="0" w:space="0" w:color="auto"/>
        <w:left w:val="none" w:sz="0" w:space="0" w:color="auto"/>
        <w:bottom w:val="none" w:sz="0" w:space="0" w:color="auto"/>
        <w:right w:val="none" w:sz="0" w:space="0" w:color="auto"/>
      </w:divBdr>
    </w:div>
    <w:div w:id="575824171">
      <w:bodyDiv w:val="1"/>
      <w:marLeft w:val="0"/>
      <w:marRight w:val="0"/>
      <w:marTop w:val="0"/>
      <w:marBottom w:val="0"/>
      <w:divBdr>
        <w:top w:val="none" w:sz="0" w:space="0" w:color="auto"/>
        <w:left w:val="none" w:sz="0" w:space="0" w:color="auto"/>
        <w:bottom w:val="none" w:sz="0" w:space="0" w:color="auto"/>
        <w:right w:val="none" w:sz="0" w:space="0" w:color="auto"/>
      </w:divBdr>
    </w:div>
    <w:div w:id="576521217">
      <w:bodyDiv w:val="1"/>
      <w:marLeft w:val="0"/>
      <w:marRight w:val="0"/>
      <w:marTop w:val="0"/>
      <w:marBottom w:val="0"/>
      <w:divBdr>
        <w:top w:val="none" w:sz="0" w:space="0" w:color="auto"/>
        <w:left w:val="none" w:sz="0" w:space="0" w:color="auto"/>
        <w:bottom w:val="none" w:sz="0" w:space="0" w:color="auto"/>
        <w:right w:val="none" w:sz="0" w:space="0" w:color="auto"/>
      </w:divBdr>
    </w:div>
    <w:div w:id="577176859">
      <w:bodyDiv w:val="1"/>
      <w:marLeft w:val="0"/>
      <w:marRight w:val="0"/>
      <w:marTop w:val="0"/>
      <w:marBottom w:val="0"/>
      <w:divBdr>
        <w:top w:val="none" w:sz="0" w:space="0" w:color="auto"/>
        <w:left w:val="none" w:sz="0" w:space="0" w:color="auto"/>
        <w:bottom w:val="none" w:sz="0" w:space="0" w:color="auto"/>
        <w:right w:val="none" w:sz="0" w:space="0" w:color="auto"/>
      </w:divBdr>
      <w:divsChild>
        <w:div w:id="15347025">
          <w:marLeft w:val="0"/>
          <w:marRight w:val="0"/>
          <w:marTop w:val="0"/>
          <w:marBottom w:val="0"/>
          <w:divBdr>
            <w:top w:val="none" w:sz="0" w:space="0" w:color="auto"/>
            <w:left w:val="none" w:sz="0" w:space="0" w:color="auto"/>
            <w:bottom w:val="none" w:sz="0" w:space="0" w:color="auto"/>
            <w:right w:val="none" w:sz="0" w:space="0" w:color="auto"/>
          </w:divBdr>
          <w:divsChild>
            <w:div w:id="11582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604454">
      <w:bodyDiv w:val="1"/>
      <w:marLeft w:val="0"/>
      <w:marRight w:val="0"/>
      <w:marTop w:val="0"/>
      <w:marBottom w:val="0"/>
      <w:divBdr>
        <w:top w:val="none" w:sz="0" w:space="0" w:color="auto"/>
        <w:left w:val="none" w:sz="0" w:space="0" w:color="auto"/>
        <w:bottom w:val="none" w:sz="0" w:space="0" w:color="auto"/>
        <w:right w:val="none" w:sz="0" w:space="0" w:color="auto"/>
      </w:divBdr>
    </w:div>
    <w:div w:id="582495264">
      <w:bodyDiv w:val="1"/>
      <w:marLeft w:val="0"/>
      <w:marRight w:val="0"/>
      <w:marTop w:val="0"/>
      <w:marBottom w:val="0"/>
      <w:divBdr>
        <w:top w:val="none" w:sz="0" w:space="0" w:color="auto"/>
        <w:left w:val="none" w:sz="0" w:space="0" w:color="auto"/>
        <w:bottom w:val="none" w:sz="0" w:space="0" w:color="auto"/>
        <w:right w:val="none" w:sz="0" w:space="0" w:color="auto"/>
      </w:divBdr>
    </w:div>
    <w:div w:id="583802480">
      <w:bodyDiv w:val="1"/>
      <w:marLeft w:val="0"/>
      <w:marRight w:val="0"/>
      <w:marTop w:val="0"/>
      <w:marBottom w:val="0"/>
      <w:divBdr>
        <w:top w:val="none" w:sz="0" w:space="0" w:color="auto"/>
        <w:left w:val="none" w:sz="0" w:space="0" w:color="auto"/>
        <w:bottom w:val="none" w:sz="0" w:space="0" w:color="auto"/>
        <w:right w:val="none" w:sz="0" w:space="0" w:color="auto"/>
      </w:divBdr>
      <w:divsChild>
        <w:div w:id="883173696">
          <w:marLeft w:val="0"/>
          <w:marRight w:val="0"/>
          <w:marTop w:val="0"/>
          <w:marBottom w:val="0"/>
          <w:divBdr>
            <w:top w:val="none" w:sz="0" w:space="0" w:color="auto"/>
            <w:left w:val="none" w:sz="0" w:space="0" w:color="auto"/>
            <w:bottom w:val="none" w:sz="0" w:space="0" w:color="auto"/>
            <w:right w:val="none" w:sz="0" w:space="0" w:color="auto"/>
          </w:divBdr>
          <w:divsChild>
            <w:div w:id="174891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691792">
      <w:bodyDiv w:val="1"/>
      <w:marLeft w:val="0"/>
      <w:marRight w:val="0"/>
      <w:marTop w:val="0"/>
      <w:marBottom w:val="0"/>
      <w:divBdr>
        <w:top w:val="none" w:sz="0" w:space="0" w:color="auto"/>
        <w:left w:val="none" w:sz="0" w:space="0" w:color="auto"/>
        <w:bottom w:val="none" w:sz="0" w:space="0" w:color="auto"/>
        <w:right w:val="none" w:sz="0" w:space="0" w:color="auto"/>
      </w:divBdr>
    </w:div>
    <w:div w:id="587689346">
      <w:bodyDiv w:val="1"/>
      <w:marLeft w:val="0"/>
      <w:marRight w:val="0"/>
      <w:marTop w:val="0"/>
      <w:marBottom w:val="0"/>
      <w:divBdr>
        <w:top w:val="none" w:sz="0" w:space="0" w:color="auto"/>
        <w:left w:val="none" w:sz="0" w:space="0" w:color="auto"/>
        <w:bottom w:val="none" w:sz="0" w:space="0" w:color="auto"/>
        <w:right w:val="none" w:sz="0" w:space="0" w:color="auto"/>
      </w:divBdr>
    </w:div>
    <w:div w:id="590970659">
      <w:bodyDiv w:val="1"/>
      <w:marLeft w:val="0"/>
      <w:marRight w:val="0"/>
      <w:marTop w:val="0"/>
      <w:marBottom w:val="0"/>
      <w:divBdr>
        <w:top w:val="none" w:sz="0" w:space="0" w:color="auto"/>
        <w:left w:val="none" w:sz="0" w:space="0" w:color="auto"/>
        <w:bottom w:val="none" w:sz="0" w:space="0" w:color="auto"/>
        <w:right w:val="none" w:sz="0" w:space="0" w:color="auto"/>
      </w:divBdr>
    </w:div>
    <w:div w:id="592589530">
      <w:bodyDiv w:val="1"/>
      <w:marLeft w:val="0"/>
      <w:marRight w:val="0"/>
      <w:marTop w:val="0"/>
      <w:marBottom w:val="0"/>
      <w:divBdr>
        <w:top w:val="none" w:sz="0" w:space="0" w:color="auto"/>
        <w:left w:val="none" w:sz="0" w:space="0" w:color="auto"/>
        <w:bottom w:val="none" w:sz="0" w:space="0" w:color="auto"/>
        <w:right w:val="none" w:sz="0" w:space="0" w:color="auto"/>
      </w:divBdr>
    </w:div>
    <w:div w:id="592780577">
      <w:bodyDiv w:val="1"/>
      <w:marLeft w:val="0"/>
      <w:marRight w:val="0"/>
      <w:marTop w:val="0"/>
      <w:marBottom w:val="0"/>
      <w:divBdr>
        <w:top w:val="none" w:sz="0" w:space="0" w:color="auto"/>
        <w:left w:val="none" w:sz="0" w:space="0" w:color="auto"/>
        <w:bottom w:val="none" w:sz="0" w:space="0" w:color="auto"/>
        <w:right w:val="none" w:sz="0" w:space="0" w:color="auto"/>
      </w:divBdr>
    </w:div>
    <w:div w:id="595673982">
      <w:bodyDiv w:val="1"/>
      <w:marLeft w:val="0"/>
      <w:marRight w:val="0"/>
      <w:marTop w:val="0"/>
      <w:marBottom w:val="0"/>
      <w:divBdr>
        <w:top w:val="none" w:sz="0" w:space="0" w:color="auto"/>
        <w:left w:val="none" w:sz="0" w:space="0" w:color="auto"/>
        <w:bottom w:val="none" w:sz="0" w:space="0" w:color="auto"/>
        <w:right w:val="none" w:sz="0" w:space="0" w:color="auto"/>
      </w:divBdr>
    </w:div>
    <w:div w:id="597176520">
      <w:bodyDiv w:val="1"/>
      <w:marLeft w:val="0"/>
      <w:marRight w:val="0"/>
      <w:marTop w:val="0"/>
      <w:marBottom w:val="0"/>
      <w:divBdr>
        <w:top w:val="none" w:sz="0" w:space="0" w:color="auto"/>
        <w:left w:val="none" w:sz="0" w:space="0" w:color="auto"/>
        <w:bottom w:val="none" w:sz="0" w:space="0" w:color="auto"/>
        <w:right w:val="none" w:sz="0" w:space="0" w:color="auto"/>
      </w:divBdr>
    </w:div>
    <w:div w:id="599533522">
      <w:bodyDiv w:val="1"/>
      <w:marLeft w:val="0"/>
      <w:marRight w:val="0"/>
      <w:marTop w:val="0"/>
      <w:marBottom w:val="0"/>
      <w:divBdr>
        <w:top w:val="none" w:sz="0" w:space="0" w:color="auto"/>
        <w:left w:val="none" w:sz="0" w:space="0" w:color="auto"/>
        <w:bottom w:val="none" w:sz="0" w:space="0" w:color="auto"/>
        <w:right w:val="none" w:sz="0" w:space="0" w:color="auto"/>
      </w:divBdr>
    </w:div>
    <w:div w:id="606042073">
      <w:bodyDiv w:val="1"/>
      <w:marLeft w:val="0"/>
      <w:marRight w:val="0"/>
      <w:marTop w:val="0"/>
      <w:marBottom w:val="0"/>
      <w:divBdr>
        <w:top w:val="none" w:sz="0" w:space="0" w:color="auto"/>
        <w:left w:val="none" w:sz="0" w:space="0" w:color="auto"/>
        <w:bottom w:val="none" w:sz="0" w:space="0" w:color="auto"/>
        <w:right w:val="none" w:sz="0" w:space="0" w:color="auto"/>
      </w:divBdr>
    </w:div>
    <w:div w:id="613636031">
      <w:bodyDiv w:val="1"/>
      <w:marLeft w:val="0"/>
      <w:marRight w:val="0"/>
      <w:marTop w:val="0"/>
      <w:marBottom w:val="0"/>
      <w:divBdr>
        <w:top w:val="none" w:sz="0" w:space="0" w:color="auto"/>
        <w:left w:val="none" w:sz="0" w:space="0" w:color="auto"/>
        <w:bottom w:val="none" w:sz="0" w:space="0" w:color="auto"/>
        <w:right w:val="none" w:sz="0" w:space="0" w:color="auto"/>
      </w:divBdr>
    </w:div>
    <w:div w:id="614562024">
      <w:bodyDiv w:val="1"/>
      <w:marLeft w:val="0"/>
      <w:marRight w:val="0"/>
      <w:marTop w:val="0"/>
      <w:marBottom w:val="0"/>
      <w:divBdr>
        <w:top w:val="none" w:sz="0" w:space="0" w:color="auto"/>
        <w:left w:val="none" w:sz="0" w:space="0" w:color="auto"/>
        <w:bottom w:val="none" w:sz="0" w:space="0" w:color="auto"/>
        <w:right w:val="none" w:sz="0" w:space="0" w:color="auto"/>
      </w:divBdr>
    </w:div>
    <w:div w:id="614824910">
      <w:bodyDiv w:val="1"/>
      <w:marLeft w:val="0"/>
      <w:marRight w:val="0"/>
      <w:marTop w:val="0"/>
      <w:marBottom w:val="0"/>
      <w:divBdr>
        <w:top w:val="none" w:sz="0" w:space="0" w:color="auto"/>
        <w:left w:val="none" w:sz="0" w:space="0" w:color="auto"/>
        <w:bottom w:val="none" w:sz="0" w:space="0" w:color="auto"/>
        <w:right w:val="none" w:sz="0" w:space="0" w:color="auto"/>
      </w:divBdr>
      <w:divsChild>
        <w:div w:id="573858410">
          <w:marLeft w:val="0"/>
          <w:marRight w:val="0"/>
          <w:marTop w:val="0"/>
          <w:marBottom w:val="0"/>
          <w:divBdr>
            <w:top w:val="none" w:sz="0" w:space="0" w:color="auto"/>
            <w:left w:val="none" w:sz="0" w:space="0" w:color="auto"/>
            <w:bottom w:val="none" w:sz="0" w:space="0" w:color="auto"/>
            <w:right w:val="none" w:sz="0" w:space="0" w:color="auto"/>
          </w:divBdr>
          <w:divsChild>
            <w:div w:id="55150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791730">
      <w:bodyDiv w:val="1"/>
      <w:marLeft w:val="0"/>
      <w:marRight w:val="0"/>
      <w:marTop w:val="0"/>
      <w:marBottom w:val="0"/>
      <w:divBdr>
        <w:top w:val="none" w:sz="0" w:space="0" w:color="auto"/>
        <w:left w:val="none" w:sz="0" w:space="0" w:color="auto"/>
        <w:bottom w:val="none" w:sz="0" w:space="0" w:color="auto"/>
        <w:right w:val="none" w:sz="0" w:space="0" w:color="auto"/>
      </w:divBdr>
      <w:divsChild>
        <w:div w:id="327950376">
          <w:marLeft w:val="0"/>
          <w:marRight w:val="0"/>
          <w:marTop w:val="0"/>
          <w:marBottom w:val="0"/>
          <w:divBdr>
            <w:top w:val="none" w:sz="0" w:space="0" w:color="auto"/>
            <w:left w:val="none" w:sz="0" w:space="0" w:color="auto"/>
            <w:bottom w:val="none" w:sz="0" w:space="0" w:color="auto"/>
            <w:right w:val="none" w:sz="0" w:space="0" w:color="auto"/>
          </w:divBdr>
          <w:divsChild>
            <w:div w:id="17705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06925">
      <w:bodyDiv w:val="1"/>
      <w:marLeft w:val="0"/>
      <w:marRight w:val="0"/>
      <w:marTop w:val="0"/>
      <w:marBottom w:val="0"/>
      <w:divBdr>
        <w:top w:val="none" w:sz="0" w:space="0" w:color="auto"/>
        <w:left w:val="none" w:sz="0" w:space="0" w:color="auto"/>
        <w:bottom w:val="none" w:sz="0" w:space="0" w:color="auto"/>
        <w:right w:val="none" w:sz="0" w:space="0" w:color="auto"/>
      </w:divBdr>
    </w:div>
    <w:div w:id="621309655">
      <w:bodyDiv w:val="1"/>
      <w:marLeft w:val="0"/>
      <w:marRight w:val="0"/>
      <w:marTop w:val="0"/>
      <w:marBottom w:val="0"/>
      <w:divBdr>
        <w:top w:val="none" w:sz="0" w:space="0" w:color="auto"/>
        <w:left w:val="none" w:sz="0" w:space="0" w:color="auto"/>
        <w:bottom w:val="none" w:sz="0" w:space="0" w:color="auto"/>
        <w:right w:val="none" w:sz="0" w:space="0" w:color="auto"/>
      </w:divBdr>
    </w:div>
    <w:div w:id="621882087">
      <w:bodyDiv w:val="1"/>
      <w:marLeft w:val="0"/>
      <w:marRight w:val="0"/>
      <w:marTop w:val="0"/>
      <w:marBottom w:val="0"/>
      <w:divBdr>
        <w:top w:val="none" w:sz="0" w:space="0" w:color="auto"/>
        <w:left w:val="none" w:sz="0" w:space="0" w:color="auto"/>
        <w:bottom w:val="none" w:sz="0" w:space="0" w:color="auto"/>
        <w:right w:val="none" w:sz="0" w:space="0" w:color="auto"/>
      </w:divBdr>
    </w:div>
    <w:div w:id="623661501">
      <w:bodyDiv w:val="1"/>
      <w:marLeft w:val="0"/>
      <w:marRight w:val="0"/>
      <w:marTop w:val="0"/>
      <w:marBottom w:val="0"/>
      <w:divBdr>
        <w:top w:val="none" w:sz="0" w:space="0" w:color="auto"/>
        <w:left w:val="none" w:sz="0" w:space="0" w:color="auto"/>
        <w:bottom w:val="none" w:sz="0" w:space="0" w:color="auto"/>
        <w:right w:val="none" w:sz="0" w:space="0" w:color="auto"/>
      </w:divBdr>
    </w:div>
    <w:div w:id="629165735">
      <w:bodyDiv w:val="1"/>
      <w:marLeft w:val="0"/>
      <w:marRight w:val="0"/>
      <w:marTop w:val="0"/>
      <w:marBottom w:val="0"/>
      <w:divBdr>
        <w:top w:val="none" w:sz="0" w:space="0" w:color="auto"/>
        <w:left w:val="none" w:sz="0" w:space="0" w:color="auto"/>
        <w:bottom w:val="none" w:sz="0" w:space="0" w:color="auto"/>
        <w:right w:val="none" w:sz="0" w:space="0" w:color="auto"/>
      </w:divBdr>
    </w:div>
    <w:div w:id="642348341">
      <w:bodyDiv w:val="1"/>
      <w:marLeft w:val="0"/>
      <w:marRight w:val="0"/>
      <w:marTop w:val="0"/>
      <w:marBottom w:val="0"/>
      <w:divBdr>
        <w:top w:val="none" w:sz="0" w:space="0" w:color="auto"/>
        <w:left w:val="none" w:sz="0" w:space="0" w:color="auto"/>
        <w:bottom w:val="none" w:sz="0" w:space="0" w:color="auto"/>
        <w:right w:val="none" w:sz="0" w:space="0" w:color="auto"/>
      </w:divBdr>
    </w:div>
    <w:div w:id="642389877">
      <w:bodyDiv w:val="1"/>
      <w:marLeft w:val="0"/>
      <w:marRight w:val="0"/>
      <w:marTop w:val="0"/>
      <w:marBottom w:val="0"/>
      <w:divBdr>
        <w:top w:val="none" w:sz="0" w:space="0" w:color="auto"/>
        <w:left w:val="none" w:sz="0" w:space="0" w:color="auto"/>
        <w:bottom w:val="none" w:sz="0" w:space="0" w:color="auto"/>
        <w:right w:val="none" w:sz="0" w:space="0" w:color="auto"/>
      </w:divBdr>
    </w:div>
    <w:div w:id="642466065">
      <w:bodyDiv w:val="1"/>
      <w:marLeft w:val="0"/>
      <w:marRight w:val="0"/>
      <w:marTop w:val="0"/>
      <w:marBottom w:val="0"/>
      <w:divBdr>
        <w:top w:val="none" w:sz="0" w:space="0" w:color="auto"/>
        <w:left w:val="none" w:sz="0" w:space="0" w:color="auto"/>
        <w:bottom w:val="none" w:sz="0" w:space="0" w:color="auto"/>
        <w:right w:val="none" w:sz="0" w:space="0" w:color="auto"/>
      </w:divBdr>
    </w:div>
    <w:div w:id="645625647">
      <w:bodyDiv w:val="1"/>
      <w:marLeft w:val="0"/>
      <w:marRight w:val="0"/>
      <w:marTop w:val="0"/>
      <w:marBottom w:val="0"/>
      <w:divBdr>
        <w:top w:val="none" w:sz="0" w:space="0" w:color="auto"/>
        <w:left w:val="none" w:sz="0" w:space="0" w:color="auto"/>
        <w:bottom w:val="none" w:sz="0" w:space="0" w:color="auto"/>
        <w:right w:val="none" w:sz="0" w:space="0" w:color="auto"/>
      </w:divBdr>
    </w:div>
    <w:div w:id="645889284">
      <w:bodyDiv w:val="1"/>
      <w:marLeft w:val="0"/>
      <w:marRight w:val="0"/>
      <w:marTop w:val="0"/>
      <w:marBottom w:val="0"/>
      <w:divBdr>
        <w:top w:val="none" w:sz="0" w:space="0" w:color="auto"/>
        <w:left w:val="none" w:sz="0" w:space="0" w:color="auto"/>
        <w:bottom w:val="none" w:sz="0" w:space="0" w:color="auto"/>
        <w:right w:val="none" w:sz="0" w:space="0" w:color="auto"/>
      </w:divBdr>
    </w:div>
    <w:div w:id="647980763">
      <w:bodyDiv w:val="1"/>
      <w:marLeft w:val="0"/>
      <w:marRight w:val="0"/>
      <w:marTop w:val="0"/>
      <w:marBottom w:val="0"/>
      <w:divBdr>
        <w:top w:val="none" w:sz="0" w:space="0" w:color="auto"/>
        <w:left w:val="none" w:sz="0" w:space="0" w:color="auto"/>
        <w:bottom w:val="none" w:sz="0" w:space="0" w:color="auto"/>
        <w:right w:val="none" w:sz="0" w:space="0" w:color="auto"/>
      </w:divBdr>
    </w:div>
    <w:div w:id="650864970">
      <w:bodyDiv w:val="1"/>
      <w:marLeft w:val="0"/>
      <w:marRight w:val="0"/>
      <w:marTop w:val="0"/>
      <w:marBottom w:val="0"/>
      <w:divBdr>
        <w:top w:val="none" w:sz="0" w:space="0" w:color="auto"/>
        <w:left w:val="none" w:sz="0" w:space="0" w:color="auto"/>
        <w:bottom w:val="none" w:sz="0" w:space="0" w:color="auto"/>
        <w:right w:val="none" w:sz="0" w:space="0" w:color="auto"/>
      </w:divBdr>
    </w:div>
    <w:div w:id="652879936">
      <w:bodyDiv w:val="1"/>
      <w:marLeft w:val="0"/>
      <w:marRight w:val="0"/>
      <w:marTop w:val="0"/>
      <w:marBottom w:val="0"/>
      <w:divBdr>
        <w:top w:val="none" w:sz="0" w:space="0" w:color="auto"/>
        <w:left w:val="none" w:sz="0" w:space="0" w:color="auto"/>
        <w:bottom w:val="none" w:sz="0" w:space="0" w:color="auto"/>
        <w:right w:val="none" w:sz="0" w:space="0" w:color="auto"/>
      </w:divBdr>
    </w:div>
    <w:div w:id="654069388">
      <w:bodyDiv w:val="1"/>
      <w:marLeft w:val="0"/>
      <w:marRight w:val="0"/>
      <w:marTop w:val="0"/>
      <w:marBottom w:val="0"/>
      <w:divBdr>
        <w:top w:val="none" w:sz="0" w:space="0" w:color="auto"/>
        <w:left w:val="none" w:sz="0" w:space="0" w:color="auto"/>
        <w:bottom w:val="none" w:sz="0" w:space="0" w:color="auto"/>
        <w:right w:val="none" w:sz="0" w:space="0" w:color="auto"/>
      </w:divBdr>
    </w:div>
    <w:div w:id="654721070">
      <w:bodyDiv w:val="1"/>
      <w:marLeft w:val="0"/>
      <w:marRight w:val="0"/>
      <w:marTop w:val="0"/>
      <w:marBottom w:val="0"/>
      <w:divBdr>
        <w:top w:val="none" w:sz="0" w:space="0" w:color="auto"/>
        <w:left w:val="none" w:sz="0" w:space="0" w:color="auto"/>
        <w:bottom w:val="none" w:sz="0" w:space="0" w:color="auto"/>
        <w:right w:val="none" w:sz="0" w:space="0" w:color="auto"/>
      </w:divBdr>
    </w:div>
    <w:div w:id="655570310">
      <w:bodyDiv w:val="1"/>
      <w:marLeft w:val="0"/>
      <w:marRight w:val="0"/>
      <w:marTop w:val="0"/>
      <w:marBottom w:val="0"/>
      <w:divBdr>
        <w:top w:val="none" w:sz="0" w:space="0" w:color="auto"/>
        <w:left w:val="none" w:sz="0" w:space="0" w:color="auto"/>
        <w:bottom w:val="none" w:sz="0" w:space="0" w:color="auto"/>
        <w:right w:val="none" w:sz="0" w:space="0" w:color="auto"/>
      </w:divBdr>
    </w:div>
    <w:div w:id="658460476">
      <w:bodyDiv w:val="1"/>
      <w:marLeft w:val="0"/>
      <w:marRight w:val="0"/>
      <w:marTop w:val="0"/>
      <w:marBottom w:val="0"/>
      <w:divBdr>
        <w:top w:val="none" w:sz="0" w:space="0" w:color="auto"/>
        <w:left w:val="none" w:sz="0" w:space="0" w:color="auto"/>
        <w:bottom w:val="none" w:sz="0" w:space="0" w:color="auto"/>
        <w:right w:val="none" w:sz="0" w:space="0" w:color="auto"/>
      </w:divBdr>
    </w:div>
    <w:div w:id="658772833">
      <w:bodyDiv w:val="1"/>
      <w:marLeft w:val="0"/>
      <w:marRight w:val="0"/>
      <w:marTop w:val="0"/>
      <w:marBottom w:val="0"/>
      <w:divBdr>
        <w:top w:val="none" w:sz="0" w:space="0" w:color="auto"/>
        <w:left w:val="none" w:sz="0" w:space="0" w:color="auto"/>
        <w:bottom w:val="none" w:sz="0" w:space="0" w:color="auto"/>
        <w:right w:val="none" w:sz="0" w:space="0" w:color="auto"/>
      </w:divBdr>
    </w:div>
    <w:div w:id="660044082">
      <w:bodyDiv w:val="1"/>
      <w:marLeft w:val="0"/>
      <w:marRight w:val="0"/>
      <w:marTop w:val="0"/>
      <w:marBottom w:val="0"/>
      <w:divBdr>
        <w:top w:val="none" w:sz="0" w:space="0" w:color="auto"/>
        <w:left w:val="none" w:sz="0" w:space="0" w:color="auto"/>
        <w:bottom w:val="none" w:sz="0" w:space="0" w:color="auto"/>
        <w:right w:val="none" w:sz="0" w:space="0" w:color="auto"/>
      </w:divBdr>
    </w:div>
    <w:div w:id="660086930">
      <w:bodyDiv w:val="1"/>
      <w:marLeft w:val="0"/>
      <w:marRight w:val="0"/>
      <w:marTop w:val="0"/>
      <w:marBottom w:val="0"/>
      <w:divBdr>
        <w:top w:val="none" w:sz="0" w:space="0" w:color="auto"/>
        <w:left w:val="none" w:sz="0" w:space="0" w:color="auto"/>
        <w:bottom w:val="none" w:sz="0" w:space="0" w:color="auto"/>
        <w:right w:val="none" w:sz="0" w:space="0" w:color="auto"/>
      </w:divBdr>
    </w:div>
    <w:div w:id="679159960">
      <w:bodyDiv w:val="1"/>
      <w:marLeft w:val="0"/>
      <w:marRight w:val="0"/>
      <w:marTop w:val="0"/>
      <w:marBottom w:val="0"/>
      <w:divBdr>
        <w:top w:val="none" w:sz="0" w:space="0" w:color="auto"/>
        <w:left w:val="none" w:sz="0" w:space="0" w:color="auto"/>
        <w:bottom w:val="none" w:sz="0" w:space="0" w:color="auto"/>
        <w:right w:val="none" w:sz="0" w:space="0" w:color="auto"/>
      </w:divBdr>
    </w:div>
    <w:div w:id="680006268">
      <w:bodyDiv w:val="1"/>
      <w:marLeft w:val="0"/>
      <w:marRight w:val="0"/>
      <w:marTop w:val="0"/>
      <w:marBottom w:val="0"/>
      <w:divBdr>
        <w:top w:val="none" w:sz="0" w:space="0" w:color="auto"/>
        <w:left w:val="none" w:sz="0" w:space="0" w:color="auto"/>
        <w:bottom w:val="none" w:sz="0" w:space="0" w:color="auto"/>
        <w:right w:val="none" w:sz="0" w:space="0" w:color="auto"/>
      </w:divBdr>
    </w:div>
    <w:div w:id="693506655">
      <w:bodyDiv w:val="1"/>
      <w:marLeft w:val="0"/>
      <w:marRight w:val="0"/>
      <w:marTop w:val="0"/>
      <w:marBottom w:val="0"/>
      <w:divBdr>
        <w:top w:val="none" w:sz="0" w:space="0" w:color="auto"/>
        <w:left w:val="none" w:sz="0" w:space="0" w:color="auto"/>
        <w:bottom w:val="none" w:sz="0" w:space="0" w:color="auto"/>
        <w:right w:val="none" w:sz="0" w:space="0" w:color="auto"/>
      </w:divBdr>
    </w:div>
    <w:div w:id="697973761">
      <w:bodyDiv w:val="1"/>
      <w:marLeft w:val="0"/>
      <w:marRight w:val="0"/>
      <w:marTop w:val="0"/>
      <w:marBottom w:val="0"/>
      <w:divBdr>
        <w:top w:val="none" w:sz="0" w:space="0" w:color="auto"/>
        <w:left w:val="none" w:sz="0" w:space="0" w:color="auto"/>
        <w:bottom w:val="none" w:sz="0" w:space="0" w:color="auto"/>
        <w:right w:val="none" w:sz="0" w:space="0" w:color="auto"/>
      </w:divBdr>
    </w:div>
    <w:div w:id="702096991">
      <w:bodyDiv w:val="1"/>
      <w:marLeft w:val="0"/>
      <w:marRight w:val="0"/>
      <w:marTop w:val="0"/>
      <w:marBottom w:val="0"/>
      <w:divBdr>
        <w:top w:val="none" w:sz="0" w:space="0" w:color="auto"/>
        <w:left w:val="none" w:sz="0" w:space="0" w:color="auto"/>
        <w:bottom w:val="none" w:sz="0" w:space="0" w:color="auto"/>
        <w:right w:val="none" w:sz="0" w:space="0" w:color="auto"/>
      </w:divBdr>
    </w:div>
    <w:div w:id="702940740">
      <w:bodyDiv w:val="1"/>
      <w:marLeft w:val="0"/>
      <w:marRight w:val="0"/>
      <w:marTop w:val="0"/>
      <w:marBottom w:val="0"/>
      <w:divBdr>
        <w:top w:val="none" w:sz="0" w:space="0" w:color="auto"/>
        <w:left w:val="none" w:sz="0" w:space="0" w:color="auto"/>
        <w:bottom w:val="none" w:sz="0" w:space="0" w:color="auto"/>
        <w:right w:val="none" w:sz="0" w:space="0" w:color="auto"/>
      </w:divBdr>
    </w:div>
    <w:div w:id="706100426">
      <w:bodyDiv w:val="1"/>
      <w:marLeft w:val="0"/>
      <w:marRight w:val="0"/>
      <w:marTop w:val="0"/>
      <w:marBottom w:val="0"/>
      <w:divBdr>
        <w:top w:val="none" w:sz="0" w:space="0" w:color="auto"/>
        <w:left w:val="none" w:sz="0" w:space="0" w:color="auto"/>
        <w:bottom w:val="none" w:sz="0" w:space="0" w:color="auto"/>
        <w:right w:val="none" w:sz="0" w:space="0" w:color="auto"/>
      </w:divBdr>
    </w:div>
    <w:div w:id="708263596">
      <w:bodyDiv w:val="1"/>
      <w:marLeft w:val="0"/>
      <w:marRight w:val="0"/>
      <w:marTop w:val="0"/>
      <w:marBottom w:val="0"/>
      <w:divBdr>
        <w:top w:val="none" w:sz="0" w:space="0" w:color="auto"/>
        <w:left w:val="none" w:sz="0" w:space="0" w:color="auto"/>
        <w:bottom w:val="none" w:sz="0" w:space="0" w:color="auto"/>
        <w:right w:val="none" w:sz="0" w:space="0" w:color="auto"/>
      </w:divBdr>
    </w:div>
    <w:div w:id="711031958">
      <w:bodyDiv w:val="1"/>
      <w:marLeft w:val="0"/>
      <w:marRight w:val="0"/>
      <w:marTop w:val="0"/>
      <w:marBottom w:val="0"/>
      <w:divBdr>
        <w:top w:val="none" w:sz="0" w:space="0" w:color="auto"/>
        <w:left w:val="none" w:sz="0" w:space="0" w:color="auto"/>
        <w:bottom w:val="none" w:sz="0" w:space="0" w:color="auto"/>
        <w:right w:val="none" w:sz="0" w:space="0" w:color="auto"/>
      </w:divBdr>
    </w:div>
    <w:div w:id="713622695">
      <w:bodyDiv w:val="1"/>
      <w:marLeft w:val="0"/>
      <w:marRight w:val="0"/>
      <w:marTop w:val="0"/>
      <w:marBottom w:val="0"/>
      <w:divBdr>
        <w:top w:val="none" w:sz="0" w:space="0" w:color="auto"/>
        <w:left w:val="none" w:sz="0" w:space="0" w:color="auto"/>
        <w:bottom w:val="none" w:sz="0" w:space="0" w:color="auto"/>
        <w:right w:val="none" w:sz="0" w:space="0" w:color="auto"/>
      </w:divBdr>
    </w:div>
    <w:div w:id="715852607">
      <w:bodyDiv w:val="1"/>
      <w:marLeft w:val="0"/>
      <w:marRight w:val="0"/>
      <w:marTop w:val="0"/>
      <w:marBottom w:val="0"/>
      <w:divBdr>
        <w:top w:val="none" w:sz="0" w:space="0" w:color="auto"/>
        <w:left w:val="none" w:sz="0" w:space="0" w:color="auto"/>
        <w:bottom w:val="none" w:sz="0" w:space="0" w:color="auto"/>
        <w:right w:val="none" w:sz="0" w:space="0" w:color="auto"/>
      </w:divBdr>
    </w:div>
    <w:div w:id="718746402">
      <w:bodyDiv w:val="1"/>
      <w:marLeft w:val="0"/>
      <w:marRight w:val="0"/>
      <w:marTop w:val="0"/>
      <w:marBottom w:val="0"/>
      <w:divBdr>
        <w:top w:val="none" w:sz="0" w:space="0" w:color="auto"/>
        <w:left w:val="none" w:sz="0" w:space="0" w:color="auto"/>
        <w:bottom w:val="none" w:sz="0" w:space="0" w:color="auto"/>
        <w:right w:val="none" w:sz="0" w:space="0" w:color="auto"/>
      </w:divBdr>
    </w:div>
    <w:div w:id="721056604">
      <w:bodyDiv w:val="1"/>
      <w:marLeft w:val="0"/>
      <w:marRight w:val="0"/>
      <w:marTop w:val="0"/>
      <w:marBottom w:val="0"/>
      <w:divBdr>
        <w:top w:val="none" w:sz="0" w:space="0" w:color="auto"/>
        <w:left w:val="none" w:sz="0" w:space="0" w:color="auto"/>
        <w:bottom w:val="none" w:sz="0" w:space="0" w:color="auto"/>
        <w:right w:val="none" w:sz="0" w:space="0" w:color="auto"/>
      </w:divBdr>
    </w:div>
    <w:div w:id="721638015">
      <w:bodyDiv w:val="1"/>
      <w:marLeft w:val="0"/>
      <w:marRight w:val="0"/>
      <w:marTop w:val="0"/>
      <w:marBottom w:val="0"/>
      <w:divBdr>
        <w:top w:val="none" w:sz="0" w:space="0" w:color="auto"/>
        <w:left w:val="none" w:sz="0" w:space="0" w:color="auto"/>
        <w:bottom w:val="none" w:sz="0" w:space="0" w:color="auto"/>
        <w:right w:val="none" w:sz="0" w:space="0" w:color="auto"/>
      </w:divBdr>
    </w:div>
    <w:div w:id="722214627">
      <w:bodyDiv w:val="1"/>
      <w:marLeft w:val="0"/>
      <w:marRight w:val="0"/>
      <w:marTop w:val="0"/>
      <w:marBottom w:val="0"/>
      <w:divBdr>
        <w:top w:val="none" w:sz="0" w:space="0" w:color="auto"/>
        <w:left w:val="none" w:sz="0" w:space="0" w:color="auto"/>
        <w:bottom w:val="none" w:sz="0" w:space="0" w:color="auto"/>
        <w:right w:val="none" w:sz="0" w:space="0" w:color="auto"/>
      </w:divBdr>
    </w:div>
    <w:div w:id="725419785">
      <w:bodyDiv w:val="1"/>
      <w:marLeft w:val="0"/>
      <w:marRight w:val="0"/>
      <w:marTop w:val="0"/>
      <w:marBottom w:val="0"/>
      <w:divBdr>
        <w:top w:val="none" w:sz="0" w:space="0" w:color="auto"/>
        <w:left w:val="none" w:sz="0" w:space="0" w:color="auto"/>
        <w:bottom w:val="none" w:sz="0" w:space="0" w:color="auto"/>
        <w:right w:val="none" w:sz="0" w:space="0" w:color="auto"/>
      </w:divBdr>
    </w:div>
    <w:div w:id="725953187">
      <w:bodyDiv w:val="1"/>
      <w:marLeft w:val="0"/>
      <w:marRight w:val="0"/>
      <w:marTop w:val="0"/>
      <w:marBottom w:val="0"/>
      <w:divBdr>
        <w:top w:val="none" w:sz="0" w:space="0" w:color="auto"/>
        <w:left w:val="none" w:sz="0" w:space="0" w:color="auto"/>
        <w:bottom w:val="none" w:sz="0" w:space="0" w:color="auto"/>
        <w:right w:val="none" w:sz="0" w:space="0" w:color="auto"/>
      </w:divBdr>
    </w:div>
    <w:div w:id="726026948">
      <w:bodyDiv w:val="1"/>
      <w:marLeft w:val="0"/>
      <w:marRight w:val="0"/>
      <w:marTop w:val="0"/>
      <w:marBottom w:val="0"/>
      <w:divBdr>
        <w:top w:val="none" w:sz="0" w:space="0" w:color="auto"/>
        <w:left w:val="none" w:sz="0" w:space="0" w:color="auto"/>
        <w:bottom w:val="none" w:sz="0" w:space="0" w:color="auto"/>
        <w:right w:val="none" w:sz="0" w:space="0" w:color="auto"/>
      </w:divBdr>
    </w:div>
    <w:div w:id="734358015">
      <w:bodyDiv w:val="1"/>
      <w:marLeft w:val="0"/>
      <w:marRight w:val="0"/>
      <w:marTop w:val="0"/>
      <w:marBottom w:val="0"/>
      <w:divBdr>
        <w:top w:val="none" w:sz="0" w:space="0" w:color="auto"/>
        <w:left w:val="none" w:sz="0" w:space="0" w:color="auto"/>
        <w:bottom w:val="none" w:sz="0" w:space="0" w:color="auto"/>
        <w:right w:val="none" w:sz="0" w:space="0" w:color="auto"/>
      </w:divBdr>
    </w:div>
    <w:div w:id="735250927">
      <w:bodyDiv w:val="1"/>
      <w:marLeft w:val="0"/>
      <w:marRight w:val="0"/>
      <w:marTop w:val="0"/>
      <w:marBottom w:val="0"/>
      <w:divBdr>
        <w:top w:val="none" w:sz="0" w:space="0" w:color="auto"/>
        <w:left w:val="none" w:sz="0" w:space="0" w:color="auto"/>
        <w:bottom w:val="none" w:sz="0" w:space="0" w:color="auto"/>
        <w:right w:val="none" w:sz="0" w:space="0" w:color="auto"/>
      </w:divBdr>
    </w:div>
    <w:div w:id="735665816">
      <w:bodyDiv w:val="1"/>
      <w:marLeft w:val="0"/>
      <w:marRight w:val="0"/>
      <w:marTop w:val="0"/>
      <w:marBottom w:val="0"/>
      <w:divBdr>
        <w:top w:val="none" w:sz="0" w:space="0" w:color="auto"/>
        <w:left w:val="none" w:sz="0" w:space="0" w:color="auto"/>
        <w:bottom w:val="none" w:sz="0" w:space="0" w:color="auto"/>
        <w:right w:val="none" w:sz="0" w:space="0" w:color="auto"/>
      </w:divBdr>
    </w:div>
    <w:div w:id="736054665">
      <w:bodyDiv w:val="1"/>
      <w:marLeft w:val="0"/>
      <w:marRight w:val="0"/>
      <w:marTop w:val="0"/>
      <w:marBottom w:val="0"/>
      <w:divBdr>
        <w:top w:val="none" w:sz="0" w:space="0" w:color="auto"/>
        <w:left w:val="none" w:sz="0" w:space="0" w:color="auto"/>
        <w:bottom w:val="none" w:sz="0" w:space="0" w:color="auto"/>
        <w:right w:val="none" w:sz="0" w:space="0" w:color="auto"/>
      </w:divBdr>
    </w:div>
    <w:div w:id="740323730">
      <w:bodyDiv w:val="1"/>
      <w:marLeft w:val="0"/>
      <w:marRight w:val="0"/>
      <w:marTop w:val="0"/>
      <w:marBottom w:val="0"/>
      <w:divBdr>
        <w:top w:val="none" w:sz="0" w:space="0" w:color="auto"/>
        <w:left w:val="none" w:sz="0" w:space="0" w:color="auto"/>
        <w:bottom w:val="none" w:sz="0" w:space="0" w:color="auto"/>
        <w:right w:val="none" w:sz="0" w:space="0" w:color="auto"/>
      </w:divBdr>
    </w:div>
    <w:div w:id="741685455">
      <w:bodyDiv w:val="1"/>
      <w:marLeft w:val="0"/>
      <w:marRight w:val="0"/>
      <w:marTop w:val="0"/>
      <w:marBottom w:val="0"/>
      <w:divBdr>
        <w:top w:val="none" w:sz="0" w:space="0" w:color="auto"/>
        <w:left w:val="none" w:sz="0" w:space="0" w:color="auto"/>
        <w:bottom w:val="none" w:sz="0" w:space="0" w:color="auto"/>
        <w:right w:val="none" w:sz="0" w:space="0" w:color="auto"/>
      </w:divBdr>
    </w:div>
    <w:div w:id="742944982">
      <w:bodyDiv w:val="1"/>
      <w:marLeft w:val="0"/>
      <w:marRight w:val="0"/>
      <w:marTop w:val="0"/>
      <w:marBottom w:val="0"/>
      <w:divBdr>
        <w:top w:val="none" w:sz="0" w:space="0" w:color="auto"/>
        <w:left w:val="none" w:sz="0" w:space="0" w:color="auto"/>
        <w:bottom w:val="none" w:sz="0" w:space="0" w:color="auto"/>
        <w:right w:val="none" w:sz="0" w:space="0" w:color="auto"/>
      </w:divBdr>
    </w:div>
    <w:div w:id="747117782">
      <w:bodyDiv w:val="1"/>
      <w:marLeft w:val="0"/>
      <w:marRight w:val="0"/>
      <w:marTop w:val="0"/>
      <w:marBottom w:val="0"/>
      <w:divBdr>
        <w:top w:val="none" w:sz="0" w:space="0" w:color="auto"/>
        <w:left w:val="none" w:sz="0" w:space="0" w:color="auto"/>
        <w:bottom w:val="none" w:sz="0" w:space="0" w:color="auto"/>
        <w:right w:val="none" w:sz="0" w:space="0" w:color="auto"/>
      </w:divBdr>
    </w:div>
    <w:div w:id="750810159">
      <w:bodyDiv w:val="1"/>
      <w:marLeft w:val="0"/>
      <w:marRight w:val="0"/>
      <w:marTop w:val="0"/>
      <w:marBottom w:val="0"/>
      <w:divBdr>
        <w:top w:val="none" w:sz="0" w:space="0" w:color="auto"/>
        <w:left w:val="none" w:sz="0" w:space="0" w:color="auto"/>
        <w:bottom w:val="none" w:sz="0" w:space="0" w:color="auto"/>
        <w:right w:val="none" w:sz="0" w:space="0" w:color="auto"/>
      </w:divBdr>
    </w:div>
    <w:div w:id="755520585">
      <w:bodyDiv w:val="1"/>
      <w:marLeft w:val="0"/>
      <w:marRight w:val="0"/>
      <w:marTop w:val="0"/>
      <w:marBottom w:val="0"/>
      <w:divBdr>
        <w:top w:val="none" w:sz="0" w:space="0" w:color="auto"/>
        <w:left w:val="none" w:sz="0" w:space="0" w:color="auto"/>
        <w:bottom w:val="none" w:sz="0" w:space="0" w:color="auto"/>
        <w:right w:val="none" w:sz="0" w:space="0" w:color="auto"/>
      </w:divBdr>
    </w:div>
    <w:div w:id="756294814">
      <w:bodyDiv w:val="1"/>
      <w:marLeft w:val="0"/>
      <w:marRight w:val="0"/>
      <w:marTop w:val="0"/>
      <w:marBottom w:val="0"/>
      <w:divBdr>
        <w:top w:val="none" w:sz="0" w:space="0" w:color="auto"/>
        <w:left w:val="none" w:sz="0" w:space="0" w:color="auto"/>
        <w:bottom w:val="none" w:sz="0" w:space="0" w:color="auto"/>
        <w:right w:val="none" w:sz="0" w:space="0" w:color="auto"/>
      </w:divBdr>
    </w:div>
    <w:div w:id="756637806">
      <w:bodyDiv w:val="1"/>
      <w:marLeft w:val="0"/>
      <w:marRight w:val="0"/>
      <w:marTop w:val="0"/>
      <w:marBottom w:val="0"/>
      <w:divBdr>
        <w:top w:val="none" w:sz="0" w:space="0" w:color="auto"/>
        <w:left w:val="none" w:sz="0" w:space="0" w:color="auto"/>
        <w:bottom w:val="none" w:sz="0" w:space="0" w:color="auto"/>
        <w:right w:val="none" w:sz="0" w:space="0" w:color="auto"/>
      </w:divBdr>
    </w:div>
    <w:div w:id="756710664">
      <w:bodyDiv w:val="1"/>
      <w:marLeft w:val="0"/>
      <w:marRight w:val="0"/>
      <w:marTop w:val="0"/>
      <w:marBottom w:val="0"/>
      <w:divBdr>
        <w:top w:val="none" w:sz="0" w:space="0" w:color="auto"/>
        <w:left w:val="none" w:sz="0" w:space="0" w:color="auto"/>
        <w:bottom w:val="none" w:sz="0" w:space="0" w:color="auto"/>
        <w:right w:val="none" w:sz="0" w:space="0" w:color="auto"/>
      </w:divBdr>
    </w:div>
    <w:div w:id="758798499">
      <w:bodyDiv w:val="1"/>
      <w:marLeft w:val="0"/>
      <w:marRight w:val="0"/>
      <w:marTop w:val="0"/>
      <w:marBottom w:val="0"/>
      <w:divBdr>
        <w:top w:val="none" w:sz="0" w:space="0" w:color="auto"/>
        <w:left w:val="none" w:sz="0" w:space="0" w:color="auto"/>
        <w:bottom w:val="none" w:sz="0" w:space="0" w:color="auto"/>
        <w:right w:val="none" w:sz="0" w:space="0" w:color="auto"/>
      </w:divBdr>
    </w:div>
    <w:div w:id="760175649">
      <w:bodyDiv w:val="1"/>
      <w:marLeft w:val="0"/>
      <w:marRight w:val="0"/>
      <w:marTop w:val="0"/>
      <w:marBottom w:val="0"/>
      <w:divBdr>
        <w:top w:val="none" w:sz="0" w:space="0" w:color="auto"/>
        <w:left w:val="none" w:sz="0" w:space="0" w:color="auto"/>
        <w:bottom w:val="none" w:sz="0" w:space="0" w:color="auto"/>
        <w:right w:val="none" w:sz="0" w:space="0" w:color="auto"/>
      </w:divBdr>
    </w:div>
    <w:div w:id="760876750">
      <w:bodyDiv w:val="1"/>
      <w:marLeft w:val="0"/>
      <w:marRight w:val="0"/>
      <w:marTop w:val="0"/>
      <w:marBottom w:val="0"/>
      <w:divBdr>
        <w:top w:val="none" w:sz="0" w:space="0" w:color="auto"/>
        <w:left w:val="none" w:sz="0" w:space="0" w:color="auto"/>
        <w:bottom w:val="none" w:sz="0" w:space="0" w:color="auto"/>
        <w:right w:val="none" w:sz="0" w:space="0" w:color="auto"/>
      </w:divBdr>
    </w:div>
    <w:div w:id="762183880">
      <w:bodyDiv w:val="1"/>
      <w:marLeft w:val="0"/>
      <w:marRight w:val="0"/>
      <w:marTop w:val="0"/>
      <w:marBottom w:val="0"/>
      <w:divBdr>
        <w:top w:val="none" w:sz="0" w:space="0" w:color="auto"/>
        <w:left w:val="none" w:sz="0" w:space="0" w:color="auto"/>
        <w:bottom w:val="none" w:sz="0" w:space="0" w:color="auto"/>
        <w:right w:val="none" w:sz="0" w:space="0" w:color="auto"/>
      </w:divBdr>
    </w:div>
    <w:div w:id="763184651">
      <w:bodyDiv w:val="1"/>
      <w:marLeft w:val="0"/>
      <w:marRight w:val="0"/>
      <w:marTop w:val="0"/>
      <w:marBottom w:val="0"/>
      <w:divBdr>
        <w:top w:val="none" w:sz="0" w:space="0" w:color="auto"/>
        <w:left w:val="none" w:sz="0" w:space="0" w:color="auto"/>
        <w:bottom w:val="none" w:sz="0" w:space="0" w:color="auto"/>
        <w:right w:val="none" w:sz="0" w:space="0" w:color="auto"/>
      </w:divBdr>
    </w:div>
    <w:div w:id="770903301">
      <w:bodyDiv w:val="1"/>
      <w:marLeft w:val="0"/>
      <w:marRight w:val="0"/>
      <w:marTop w:val="0"/>
      <w:marBottom w:val="0"/>
      <w:divBdr>
        <w:top w:val="none" w:sz="0" w:space="0" w:color="auto"/>
        <w:left w:val="none" w:sz="0" w:space="0" w:color="auto"/>
        <w:bottom w:val="none" w:sz="0" w:space="0" w:color="auto"/>
        <w:right w:val="none" w:sz="0" w:space="0" w:color="auto"/>
      </w:divBdr>
    </w:div>
    <w:div w:id="774448555">
      <w:bodyDiv w:val="1"/>
      <w:marLeft w:val="0"/>
      <w:marRight w:val="0"/>
      <w:marTop w:val="0"/>
      <w:marBottom w:val="0"/>
      <w:divBdr>
        <w:top w:val="none" w:sz="0" w:space="0" w:color="auto"/>
        <w:left w:val="none" w:sz="0" w:space="0" w:color="auto"/>
        <w:bottom w:val="none" w:sz="0" w:space="0" w:color="auto"/>
        <w:right w:val="none" w:sz="0" w:space="0" w:color="auto"/>
      </w:divBdr>
    </w:div>
    <w:div w:id="782384662">
      <w:bodyDiv w:val="1"/>
      <w:marLeft w:val="0"/>
      <w:marRight w:val="0"/>
      <w:marTop w:val="0"/>
      <w:marBottom w:val="0"/>
      <w:divBdr>
        <w:top w:val="none" w:sz="0" w:space="0" w:color="auto"/>
        <w:left w:val="none" w:sz="0" w:space="0" w:color="auto"/>
        <w:bottom w:val="none" w:sz="0" w:space="0" w:color="auto"/>
        <w:right w:val="none" w:sz="0" w:space="0" w:color="auto"/>
      </w:divBdr>
    </w:div>
    <w:div w:id="784810130">
      <w:bodyDiv w:val="1"/>
      <w:marLeft w:val="0"/>
      <w:marRight w:val="0"/>
      <w:marTop w:val="0"/>
      <w:marBottom w:val="0"/>
      <w:divBdr>
        <w:top w:val="none" w:sz="0" w:space="0" w:color="auto"/>
        <w:left w:val="none" w:sz="0" w:space="0" w:color="auto"/>
        <w:bottom w:val="none" w:sz="0" w:space="0" w:color="auto"/>
        <w:right w:val="none" w:sz="0" w:space="0" w:color="auto"/>
      </w:divBdr>
    </w:div>
    <w:div w:id="786239692">
      <w:bodyDiv w:val="1"/>
      <w:marLeft w:val="0"/>
      <w:marRight w:val="0"/>
      <w:marTop w:val="0"/>
      <w:marBottom w:val="0"/>
      <w:divBdr>
        <w:top w:val="none" w:sz="0" w:space="0" w:color="auto"/>
        <w:left w:val="none" w:sz="0" w:space="0" w:color="auto"/>
        <w:bottom w:val="none" w:sz="0" w:space="0" w:color="auto"/>
        <w:right w:val="none" w:sz="0" w:space="0" w:color="auto"/>
      </w:divBdr>
    </w:div>
    <w:div w:id="787312797">
      <w:bodyDiv w:val="1"/>
      <w:marLeft w:val="0"/>
      <w:marRight w:val="0"/>
      <w:marTop w:val="0"/>
      <w:marBottom w:val="0"/>
      <w:divBdr>
        <w:top w:val="none" w:sz="0" w:space="0" w:color="auto"/>
        <w:left w:val="none" w:sz="0" w:space="0" w:color="auto"/>
        <w:bottom w:val="none" w:sz="0" w:space="0" w:color="auto"/>
        <w:right w:val="none" w:sz="0" w:space="0" w:color="auto"/>
      </w:divBdr>
    </w:div>
    <w:div w:id="789518757">
      <w:bodyDiv w:val="1"/>
      <w:marLeft w:val="0"/>
      <w:marRight w:val="0"/>
      <w:marTop w:val="0"/>
      <w:marBottom w:val="0"/>
      <w:divBdr>
        <w:top w:val="none" w:sz="0" w:space="0" w:color="auto"/>
        <w:left w:val="none" w:sz="0" w:space="0" w:color="auto"/>
        <w:bottom w:val="none" w:sz="0" w:space="0" w:color="auto"/>
        <w:right w:val="none" w:sz="0" w:space="0" w:color="auto"/>
      </w:divBdr>
    </w:div>
    <w:div w:id="790637606">
      <w:bodyDiv w:val="1"/>
      <w:marLeft w:val="0"/>
      <w:marRight w:val="0"/>
      <w:marTop w:val="0"/>
      <w:marBottom w:val="0"/>
      <w:divBdr>
        <w:top w:val="none" w:sz="0" w:space="0" w:color="auto"/>
        <w:left w:val="none" w:sz="0" w:space="0" w:color="auto"/>
        <w:bottom w:val="none" w:sz="0" w:space="0" w:color="auto"/>
        <w:right w:val="none" w:sz="0" w:space="0" w:color="auto"/>
      </w:divBdr>
    </w:div>
    <w:div w:id="791753371">
      <w:bodyDiv w:val="1"/>
      <w:marLeft w:val="0"/>
      <w:marRight w:val="0"/>
      <w:marTop w:val="0"/>
      <w:marBottom w:val="0"/>
      <w:divBdr>
        <w:top w:val="none" w:sz="0" w:space="0" w:color="auto"/>
        <w:left w:val="none" w:sz="0" w:space="0" w:color="auto"/>
        <w:bottom w:val="none" w:sz="0" w:space="0" w:color="auto"/>
        <w:right w:val="none" w:sz="0" w:space="0" w:color="auto"/>
      </w:divBdr>
    </w:div>
    <w:div w:id="795411682">
      <w:bodyDiv w:val="1"/>
      <w:marLeft w:val="0"/>
      <w:marRight w:val="0"/>
      <w:marTop w:val="0"/>
      <w:marBottom w:val="0"/>
      <w:divBdr>
        <w:top w:val="none" w:sz="0" w:space="0" w:color="auto"/>
        <w:left w:val="none" w:sz="0" w:space="0" w:color="auto"/>
        <w:bottom w:val="none" w:sz="0" w:space="0" w:color="auto"/>
        <w:right w:val="none" w:sz="0" w:space="0" w:color="auto"/>
      </w:divBdr>
    </w:div>
    <w:div w:id="796528731">
      <w:bodyDiv w:val="1"/>
      <w:marLeft w:val="0"/>
      <w:marRight w:val="0"/>
      <w:marTop w:val="0"/>
      <w:marBottom w:val="0"/>
      <w:divBdr>
        <w:top w:val="none" w:sz="0" w:space="0" w:color="auto"/>
        <w:left w:val="none" w:sz="0" w:space="0" w:color="auto"/>
        <w:bottom w:val="none" w:sz="0" w:space="0" w:color="auto"/>
        <w:right w:val="none" w:sz="0" w:space="0" w:color="auto"/>
      </w:divBdr>
    </w:div>
    <w:div w:id="797726932">
      <w:bodyDiv w:val="1"/>
      <w:marLeft w:val="0"/>
      <w:marRight w:val="0"/>
      <w:marTop w:val="0"/>
      <w:marBottom w:val="0"/>
      <w:divBdr>
        <w:top w:val="none" w:sz="0" w:space="0" w:color="auto"/>
        <w:left w:val="none" w:sz="0" w:space="0" w:color="auto"/>
        <w:bottom w:val="none" w:sz="0" w:space="0" w:color="auto"/>
        <w:right w:val="none" w:sz="0" w:space="0" w:color="auto"/>
      </w:divBdr>
    </w:div>
    <w:div w:id="801653412">
      <w:bodyDiv w:val="1"/>
      <w:marLeft w:val="0"/>
      <w:marRight w:val="0"/>
      <w:marTop w:val="0"/>
      <w:marBottom w:val="0"/>
      <w:divBdr>
        <w:top w:val="none" w:sz="0" w:space="0" w:color="auto"/>
        <w:left w:val="none" w:sz="0" w:space="0" w:color="auto"/>
        <w:bottom w:val="none" w:sz="0" w:space="0" w:color="auto"/>
        <w:right w:val="none" w:sz="0" w:space="0" w:color="auto"/>
      </w:divBdr>
    </w:div>
    <w:div w:id="803743238">
      <w:bodyDiv w:val="1"/>
      <w:marLeft w:val="0"/>
      <w:marRight w:val="0"/>
      <w:marTop w:val="0"/>
      <w:marBottom w:val="0"/>
      <w:divBdr>
        <w:top w:val="none" w:sz="0" w:space="0" w:color="auto"/>
        <w:left w:val="none" w:sz="0" w:space="0" w:color="auto"/>
        <w:bottom w:val="none" w:sz="0" w:space="0" w:color="auto"/>
        <w:right w:val="none" w:sz="0" w:space="0" w:color="auto"/>
      </w:divBdr>
    </w:div>
    <w:div w:id="804854760">
      <w:bodyDiv w:val="1"/>
      <w:marLeft w:val="0"/>
      <w:marRight w:val="0"/>
      <w:marTop w:val="0"/>
      <w:marBottom w:val="0"/>
      <w:divBdr>
        <w:top w:val="none" w:sz="0" w:space="0" w:color="auto"/>
        <w:left w:val="none" w:sz="0" w:space="0" w:color="auto"/>
        <w:bottom w:val="none" w:sz="0" w:space="0" w:color="auto"/>
        <w:right w:val="none" w:sz="0" w:space="0" w:color="auto"/>
      </w:divBdr>
    </w:div>
    <w:div w:id="805319328">
      <w:bodyDiv w:val="1"/>
      <w:marLeft w:val="0"/>
      <w:marRight w:val="0"/>
      <w:marTop w:val="0"/>
      <w:marBottom w:val="0"/>
      <w:divBdr>
        <w:top w:val="none" w:sz="0" w:space="0" w:color="auto"/>
        <w:left w:val="none" w:sz="0" w:space="0" w:color="auto"/>
        <w:bottom w:val="none" w:sz="0" w:space="0" w:color="auto"/>
        <w:right w:val="none" w:sz="0" w:space="0" w:color="auto"/>
      </w:divBdr>
    </w:div>
    <w:div w:id="805590140">
      <w:bodyDiv w:val="1"/>
      <w:marLeft w:val="0"/>
      <w:marRight w:val="0"/>
      <w:marTop w:val="0"/>
      <w:marBottom w:val="0"/>
      <w:divBdr>
        <w:top w:val="none" w:sz="0" w:space="0" w:color="auto"/>
        <w:left w:val="none" w:sz="0" w:space="0" w:color="auto"/>
        <w:bottom w:val="none" w:sz="0" w:space="0" w:color="auto"/>
        <w:right w:val="none" w:sz="0" w:space="0" w:color="auto"/>
      </w:divBdr>
    </w:div>
    <w:div w:id="805702649">
      <w:bodyDiv w:val="1"/>
      <w:marLeft w:val="0"/>
      <w:marRight w:val="0"/>
      <w:marTop w:val="0"/>
      <w:marBottom w:val="0"/>
      <w:divBdr>
        <w:top w:val="none" w:sz="0" w:space="0" w:color="auto"/>
        <w:left w:val="none" w:sz="0" w:space="0" w:color="auto"/>
        <w:bottom w:val="none" w:sz="0" w:space="0" w:color="auto"/>
        <w:right w:val="none" w:sz="0" w:space="0" w:color="auto"/>
      </w:divBdr>
    </w:div>
    <w:div w:id="805780877">
      <w:bodyDiv w:val="1"/>
      <w:marLeft w:val="0"/>
      <w:marRight w:val="0"/>
      <w:marTop w:val="0"/>
      <w:marBottom w:val="0"/>
      <w:divBdr>
        <w:top w:val="none" w:sz="0" w:space="0" w:color="auto"/>
        <w:left w:val="none" w:sz="0" w:space="0" w:color="auto"/>
        <w:bottom w:val="none" w:sz="0" w:space="0" w:color="auto"/>
        <w:right w:val="none" w:sz="0" w:space="0" w:color="auto"/>
      </w:divBdr>
    </w:div>
    <w:div w:id="805902608">
      <w:bodyDiv w:val="1"/>
      <w:marLeft w:val="0"/>
      <w:marRight w:val="0"/>
      <w:marTop w:val="0"/>
      <w:marBottom w:val="0"/>
      <w:divBdr>
        <w:top w:val="none" w:sz="0" w:space="0" w:color="auto"/>
        <w:left w:val="none" w:sz="0" w:space="0" w:color="auto"/>
        <w:bottom w:val="none" w:sz="0" w:space="0" w:color="auto"/>
        <w:right w:val="none" w:sz="0" w:space="0" w:color="auto"/>
      </w:divBdr>
    </w:div>
    <w:div w:id="806095477">
      <w:bodyDiv w:val="1"/>
      <w:marLeft w:val="0"/>
      <w:marRight w:val="0"/>
      <w:marTop w:val="0"/>
      <w:marBottom w:val="0"/>
      <w:divBdr>
        <w:top w:val="none" w:sz="0" w:space="0" w:color="auto"/>
        <w:left w:val="none" w:sz="0" w:space="0" w:color="auto"/>
        <w:bottom w:val="none" w:sz="0" w:space="0" w:color="auto"/>
        <w:right w:val="none" w:sz="0" w:space="0" w:color="auto"/>
      </w:divBdr>
    </w:div>
    <w:div w:id="807356163">
      <w:bodyDiv w:val="1"/>
      <w:marLeft w:val="0"/>
      <w:marRight w:val="0"/>
      <w:marTop w:val="0"/>
      <w:marBottom w:val="0"/>
      <w:divBdr>
        <w:top w:val="none" w:sz="0" w:space="0" w:color="auto"/>
        <w:left w:val="none" w:sz="0" w:space="0" w:color="auto"/>
        <w:bottom w:val="none" w:sz="0" w:space="0" w:color="auto"/>
        <w:right w:val="none" w:sz="0" w:space="0" w:color="auto"/>
      </w:divBdr>
    </w:div>
    <w:div w:id="808740430">
      <w:bodyDiv w:val="1"/>
      <w:marLeft w:val="0"/>
      <w:marRight w:val="0"/>
      <w:marTop w:val="0"/>
      <w:marBottom w:val="0"/>
      <w:divBdr>
        <w:top w:val="none" w:sz="0" w:space="0" w:color="auto"/>
        <w:left w:val="none" w:sz="0" w:space="0" w:color="auto"/>
        <w:bottom w:val="none" w:sz="0" w:space="0" w:color="auto"/>
        <w:right w:val="none" w:sz="0" w:space="0" w:color="auto"/>
      </w:divBdr>
    </w:div>
    <w:div w:id="811365755">
      <w:bodyDiv w:val="1"/>
      <w:marLeft w:val="0"/>
      <w:marRight w:val="0"/>
      <w:marTop w:val="0"/>
      <w:marBottom w:val="0"/>
      <w:divBdr>
        <w:top w:val="none" w:sz="0" w:space="0" w:color="auto"/>
        <w:left w:val="none" w:sz="0" w:space="0" w:color="auto"/>
        <w:bottom w:val="none" w:sz="0" w:space="0" w:color="auto"/>
        <w:right w:val="none" w:sz="0" w:space="0" w:color="auto"/>
      </w:divBdr>
      <w:divsChild>
        <w:div w:id="997460670">
          <w:marLeft w:val="0"/>
          <w:marRight w:val="0"/>
          <w:marTop w:val="0"/>
          <w:marBottom w:val="0"/>
          <w:divBdr>
            <w:top w:val="none" w:sz="0" w:space="0" w:color="auto"/>
            <w:left w:val="none" w:sz="0" w:space="0" w:color="auto"/>
            <w:bottom w:val="none" w:sz="0" w:space="0" w:color="auto"/>
            <w:right w:val="none" w:sz="0" w:space="0" w:color="auto"/>
          </w:divBdr>
          <w:divsChild>
            <w:div w:id="183707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51071">
      <w:bodyDiv w:val="1"/>
      <w:marLeft w:val="0"/>
      <w:marRight w:val="0"/>
      <w:marTop w:val="0"/>
      <w:marBottom w:val="0"/>
      <w:divBdr>
        <w:top w:val="none" w:sz="0" w:space="0" w:color="auto"/>
        <w:left w:val="none" w:sz="0" w:space="0" w:color="auto"/>
        <w:bottom w:val="none" w:sz="0" w:space="0" w:color="auto"/>
        <w:right w:val="none" w:sz="0" w:space="0" w:color="auto"/>
      </w:divBdr>
    </w:div>
    <w:div w:id="814881874">
      <w:bodyDiv w:val="1"/>
      <w:marLeft w:val="0"/>
      <w:marRight w:val="0"/>
      <w:marTop w:val="0"/>
      <w:marBottom w:val="0"/>
      <w:divBdr>
        <w:top w:val="none" w:sz="0" w:space="0" w:color="auto"/>
        <w:left w:val="none" w:sz="0" w:space="0" w:color="auto"/>
        <w:bottom w:val="none" w:sz="0" w:space="0" w:color="auto"/>
        <w:right w:val="none" w:sz="0" w:space="0" w:color="auto"/>
      </w:divBdr>
    </w:div>
    <w:div w:id="818690130">
      <w:bodyDiv w:val="1"/>
      <w:marLeft w:val="0"/>
      <w:marRight w:val="0"/>
      <w:marTop w:val="0"/>
      <w:marBottom w:val="0"/>
      <w:divBdr>
        <w:top w:val="none" w:sz="0" w:space="0" w:color="auto"/>
        <w:left w:val="none" w:sz="0" w:space="0" w:color="auto"/>
        <w:bottom w:val="none" w:sz="0" w:space="0" w:color="auto"/>
        <w:right w:val="none" w:sz="0" w:space="0" w:color="auto"/>
      </w:divBdr>
    </w:div>
    <w:div w:id="819544080">
      <w:bodyDiv w:val="1"/>
      <w:marLeft w:val="0"/>
      <w:marRight w:val="0"/>
      <w:marTop w:val="0"/>
      <w:marBottom w:val="0"/>
      <w:divBdr>
        <w:top w:val="none" w:sz="0" w:space="0" w:color="auto"/>
        <w:left w:val="none" w:sz="0" w:space="0" w:color="auto"/>
        <w:bottom w:val="none" w:sz="0" w:space="0" w:color="auto"/>
        <w:right w:val="none" w:sz="0" w:space="0" w:color="auto"/>
      </w:divBdr>
    </w:div>
    <w:div w:id="820388945">
      <w:bodyDiv w:val="1"/>
      <w:marLeft w:val="0"/>
      <w:marRight w:val="0"/>
      <w:marTop w:val="0"/>
      <w:marBottom w:val="0"/>
      <w:divBdr>
        <w:top w:val="none" w:sz="0" w:space="0" w:color="auto"/>
        <w:left w:val="none" w:sz="0" w:space="0" w:color="auto"/>
        <w:bottom w:val="none" w:sz="0" w:space="0" w:color="auto"/>
        <w:right w:val="none" w:sz="0" w:space="0" w:color="auto"/>
      </w:divBdr>
    </w:div>
    <w:div w:id="820463349">
      <w:bodyDiv w:val="1"/>
      <w:marLeft w:val="0"/>
      <w:marRight w:val="0"/>
      <w:marTop w:val="0"/>
      <w:marBottom w:val="0"/>
      <w:divBdr>
        <w:top w:val="none" w:sz="0" w:space="0" w:color="auto"/>
        <w:left w:val="none" w:sz="0" w:space="0" w:color="auto"/>
        <w:bottom w:val="none" w:sz="0" w:space="0" w:color="auto"/>
        <w:right w:val="none" w:sz="0" w:space="0" w:color="auto"/>
      </w:divBdr>
      <w:divsChild>
        <w:div w:id="1683429983">
          <w:marLeft w:val="0"/>
          <w:marRight w:val="0"/>
          <w:marTop w:val="0"/>
          <w:marBottom w:val="0"/>
          <w:divBdr>
            <w:top w:val="none" w:sz="0" w:space="0" w:color="auto"/>
            <w:left w:val="none" w:sz="0" w:space="0" w:color="auto"/>
            <w:bottom w:val="none" w:sz="0" w:space="0" w:color="auto"/>
            <w:right w:val="none" w:sz="0" w:space="0" w:color="auto"/>
          </w:divBdr>
          <w:divsChild>
            <w:div w:id="21005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05224">
      <w:bodyDiv w:val="1"/>
      <w:marLeft w:val="0"/>
      <w:marRight w:val="0"/>
      <w:marTop w:val="0"/>
      <w:marBottom w:val="0"/>
      <w:divBdr>
        <w:top w:val="none" w:sz="0" w:space="0" w:color="auto"/>
        <w:left w:val="none" w:sz="0" w:space="0" w:color="auto"/>
        <w:bottom w:val="none" w:sz="0" w:space="0" w:color="auto"/>
        <w:right w:val="none" w:sz="0" w:space="0" w:color="auto"/>
      </w:divBdr>
    </w:div>
    <w:div w:id="825509296">
      <w:bodyDiv w:val="1"/>
      <w:marLeft w:val="0"/>
      <w:marRight w:val="0"/>
      <w:marTop w:val="0"/>
      <w:marBottom w:val="0"/>
      <w:divBdr>
        <w:top w:val="none" w:sz="0" w:space="0" w:color="auto"/>
        <w:left w:val="none" w:sz="0" w:space="0" w:color="auto"/>
        <w:bottom w:val="none" w:sz="0" w:space="0" w:color="auto"/>
        <w:right w:val="none" w:sz="0" w:space="0" w:color="auto"/>
      </w:divBdr>
    </w:div>
    <w:div w:id="827092508">
      <w:bodyDiv w:val="1"/>
      <w:marLeft w:val="0"/>
      <w:marRight w:val="0"/>
      <w:marTop w:val="0"/>
      <w:marBottom w:val="0"/>
      <w:divBdr>
        <w:top w:val="none" w:sz="0" w:space="0" w:color="auto"/>
        <w:left w:val="none" w:sz="0" w:space="0" w:color="auto"/>
        <w:bottom w:val="none" w:sz="0" w:space="0" w:color="auto"/>
        <w:right w:val="none" w:sz="0" w:space="0" w:color="auto"/>
      </w:divBdr>
    </w:div>
    <w:div w:id="827595097">
      <w:bodyDiv w:val="1"/>
      <w:marLeft w:val="0"/>
      <w:marRight w:val="0"/>
      <w:marTop w:val="0"/>
      <w:marBottom w:val="0"/>
      <w:divBdr>
        <w:top w:val="none" w:sz="0" w:space="0" w:color="auto"/>
        <w:left w:val="none" w:sz="0" w:space="0" w:color="auto"/>
        <w:bottom w:val="none" w:sz="0" w:space="0" w:color="auto"/>
        <w:right w:val="none" w:sz="0" w:space="0" w:color="auto"/>
      </w:divBdr>
    </w:div>
    <w:div w:id="828905319">
      <w:bodyDiv w:val="1"/>
      <w:marLeft w:val="0"/>
      <w:marRight w:val="0"/>
      <w:marTop w:val="0"/>
      <w:marBottom w:val="0"/>
      <w:divBdr>
        <w:top w:val="none" w:sz="0" w:space="0" w:color="auto"/>
        <w:left w:val="none" w:sz="0" w:space="0" w:color="auto"/>
        <w:bottom w:val="none" w:sz="0" w:space="0" w:color="auto"/>
        <w:right w:val="none" w:sz="0" w:space="0" w:color="auto"/>
      </w:divBdr>
      <w:divsChild>
        <w:div w:id="1844202332">
          <w:marLeft w:val="0"/>
          <w:marRight w:val="0"/>
          <w:marTop w:val="0"/>
          <w:marBottom w:val="0"/>
          <w:divBdr>
            <w:top w:val="none" w:sz="0" w:space="0" w:color="auto"/>
            <w:left w:val="none" w:sz="0" w:space="0" w:color="auto"/>
            <w:bottom w:val="none" w:sz="0" w:space="0" w:color="auto"/>
            <w:right w:val="none" w:sz="0" w:space="0" w:color="auto"/>
          </w:divBdr>
          <w:divsChild>
            <w:div w:id="188968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00080">
      <w:bodyDiv w:val="1"/>
      <w:marLeft w:val="0"/>
      <w:marRight w:val="0"/>
      <w:marTop w:val="0"/>
      <w:marBottom w:val="0"/>
      <w:divBdr>
        <w:top w:val="none" w:sz="0" w:space="0" w:color="auto"/>
        <w:left w:val="none" w:sz="0" w:space="0" w:color="auto"/>
        <w:bottom w:val="none" w:sz="0" w:space="0" w:color="auto"/>
        <w:right w:val="none" w:sz="0" w:space="0" w:color="auto"/>
      </w:divBdr>
    </w:div>
    <w:div w:id="831792378">
      <w:bodyDiv w:val="1"/>
      <w:marLeft w:val="0"/>
      <w:marRight w:val="0"/>
      <w:marTop w:val="0"/>
      <w:marBottom w:val="0"/>
      <w:divBdr>
        <w:top w:val="none" w:sz="0" w:space="0" w:color="auto"/>
        <w:left w:val="none" w:sz="0" w:space="0" w:color="auto"/>
        <w:bottom w:val="none" w:sz="0" w:space="0" w:color="auto"/>
        <w:right w:val="none" w:sz="0" w:space="0" w:color="auto"/>
      </w:divBdr>
    </w:div>
    <w:div w:id="831945156">
      <w:bodyDiv w:val="1"/>
      <w:marLeft w:val="0"/>
      <w:marRight w:val="0"/>
      <w:marTop w:val="0"/>
      <w:marBottom w:val="0"/>
      <w:divBdr>
        <w:top w:val="none" w:sz="0" w:space="0" w:color="auto"/>
        <w:left w:val="none" w:sz="0" w:space="0" w:color="auto"/>
        <w:bottom w:val="none" w:sz="0" w:space="0" w:color="auto"/>
        <w:right w:val="none" w:sz="0" w:space="0" w:color="auto"/>
      </w:divBdr>
    </w:div>
    <w:div w:id="834496943">
      <w:bodyDiv w:val="1"/>
      <w:marLeft w:val="0"/>
      <w:marRight w:val="0"/>
      <w:marTop w:val="0"/>
      <w:marBottom w:val="0"/>
      <w:divBdr>
        <w:top w:val="none" w:sz="0" w:space="0" w:color="auto"/>
        <w:left w:val="none" w:sz="0" w:space="0" w:color="auto"/>
        <w:bottom w:val="none" w:sz="0" w:space="0" w:color="auto"/>
        <w:right w:val="none" w:sz="0" w:space="0" w:color="auto"/>
      </w:divBdr>
    </w:div>
    <w:div w:id="839585645">
      <w:bodyDiv w:val="1"/>
      <w:marLeft w:val="0"/>
      <w:marRight w:val="0"/>
      <w:marTop w:val="0"/>
      <w:marBottom w:val="0"/>
      <w:divBdr>
        <w:top w:val="none" w:sz="0" w:space="0" w:color="auto"/>
        <w:left w:val="none" w:sz="0" w:space="0" w:color="auto"/>
        <w:bottom w:val="none" w:sz="0" w:space="0" w:color="auto"/>
        <w:right w:val="none" w:sz="0" w:space="0" w:color="auto"/>
      </w:divBdr>
    </w:div>
    <w:div w:id="841432933">
      <w:bodyDiv w:val="1"/>
      <w:marLeft w:val="0"/>
      <w:marRight w:val="0"/>
      <w:marTop w:val="0"/>
      <w:marBottom w:val="0"/>
      <w:divBdr>
        <w:top w:val="none" w:sz="0" w:space="0" w:color="auto"/>
        <w:left w:val="none" w:sz="0" w:space="0" w:color="auto"/>
        <w:bottom w:val="none" w:sz="0" w:space="0" w:color="auto"/>
        <w:right w:val="none" w:sz="0" w:space="0" w:color="auto"/>
      </w:divBdr>
    </w:div>
    <w:div w:id="842160220">
      <w:bodyDiv w:val="1"/>
      <w:marLeft w:val="0"/>
      <w:marRight w:val="0"/>
      <w:marTop w:val="0"/>
      <w:marBottom w:val="0"/>
      <w:divBdr>
        <w:top w:val="none" w:sz="0" w:space="0" w:color="auto"/>
        <w:left w:val="none" w:sz="0" w:space="0" w:color="auto"/>
        <w:bottom w:val="none" w:sz="0" w:space="0" w:color="auto"/>
        <w:right w:val="none" w:sz="0" w:space="0" w:color="auto"/>
      </w:divBdr>
    </w:div>
    <w:div w:id="844825018">
      <w:bodyDiv w:val="1"/>
      <w:marLeft w:val="0"/>
      <w:marRight w:val="0"/>
      <w:marTop w:val="0"/>
      <w:marBottom w:val="0"/>
      <w:divBdr>
        <w:top w:val="none" w:sz="0" w:space="0" w:color="auto"/>
        <w:left w:val="none" w:sz="0" w:space="0" w:color="auto"/>
        <w:bottom w:val="none" w:sz="0" w:space="0" w:color="auto"/>
        <w:right w:val="none" w:sz="0" w:space="0" w:color="auto"/>
      </w:divBdr>
    </w:div>
    <w:div w:id="845628325">
      <w:bodyDiv w:val="1"/>
      <w:marLeft w:val="0"/>
      <w:marRight w:val="0"/>
      <w:marTop w:val="0"/>
      <w:marBottom w:val="0"/>
      <w:divBdr>
        <w:top w:val="none" w:sz="0" w:space="0" w:color="auto"/>
        <w:left w:val="none" w:sz="0" w:space="0" w:color="auto"/>
        <w:bottom w:val="none" w:sz="0" w:space="0" w:color="auto"/>
        <w:right w:val="none" w:sz="0" w:space="0" w:color="auto"/>
      </w:divBdr>
    </w:div>
    <w:div w:id="846410542">
      <w:bodyDiv w:val="1"/>
      <w:marLeft w:val="0"/>
      <w:marRight w:val="0"/>
      <w:marTop w:val="0"/>
      <w:marBottom w:val="0"/>
      <w:divBdr>
        <w:top w:val="none" w:sz="0" w:space="0" w:color="auto"/>
        <w:left w:val="none" w:sz="0" w:space="0" w:color="auto"/>
        <w:bottom w:val="none" w:sz="0" w:space="0" w:color="auto"/>
        <w:right w:val="none" w:sz="0" w:space="0" w:color="auto"/>
      </w:divBdr>
    </w:div>
    <w:div w:id="847602735">
      <w:bodyDiv w:val="1"/>
      <w:marLeft w:val="0"/>
      <w:marRight w:val="0"/>
      <w:marTop w:val="0"/>
      <w:marBottom w:val="0"/>
      <w:divBdr>
        <w:top w:val="none" w:sz="0" w:space="0" w:color="auto"/>
        <w:left w:val="none" w:sz="0" w:space="0" w:color="auto"/>
        <w:bottom w:val="none" w:sz="0" w:space="0" w:color="auto"/>
        <w:right w:val="none" w:sz="0" w:space="0" w:color="auto"/>
      </w:divBdr>
    </w:div>
    <w:div w:id="851645344">
      <w:bodyDiv w:val="1"/>
      <w:marLeft w:val="0"/>
      <w:marRight w:val="0"/>
      <w:marTop w:val="0"/>
      <w:marBottom w:val="0"/>
      <w:divBdr>
        <w:top w:val="none" w:sz="0" w:space="0" w:color="auto"/>
        <w:left w:val="none" w:sz="0" w:space="0" w:color="auto"/>
        <w:bottom w:val="none" w:sz="0" w:space="0" w:color="auto"/>
        <w:right w:val="none" w:sz="0" w:space="0" w:color="auto"/>
      </w:divBdr>
    </w:div>
    <w:div w:id="853769185">
      <w:bodyDiv w:val="1"/>
      <w:marLeft w:val="0"/>
      <w:marRight w:val="0"/>
      <w:marTop w:val="0"/>
      <w:marBottom w:val="0"/>
      <w:divBdr>
        <w:top w:val="none" w:sz="0" w:space="0" w:color="auto"/>
        <w:left w:val="none" w:sz="0" w:space="0" w:color="auto"/>
        <w:bottom w:val="none" w:sz="0" w:space="0" w:color="auto"/>
        <w:right w:val="none" w:sz="0" w:space="0" w:color="auto"/>
      </w:divBdr>
    </w:div>
    <w:div w:id="855003195">
      <w:bodyDiv w:val="1"/>
      <w:marLeft w:val="0"/>
      <w:marRight w:val="0"/>
      <w:marTop w:val="0"/>
      <w:marBottom w:val="0"/>
      <w:divBdr>
        <w:top w:val="none" w:sz="0" w:space="0" w:color="auto"/>
        <w:left w:val="none" w:sz="0" w:space="0" w:color="auto"/>
        <w:bottom w:val="none" w:sz="0" w:space="0" w:color="auto"/>
        <w:right w:val="none" w:sz="0" w:space="0" w:color="auto"/>
      </w:divBdr>
    </w:div>
    <w:div w:id="857937338">
      <w:bodyDiv w:val="1"/>
      <w:marLeft w:val="0"/>
      <w:marRight w:val="0"/>
      <w:marTop w:val="0"/>
      <w:marBottom w:val="0"/>
      <w:divBdr>
        <w:top w:val="none" w:sz="0" w:space="0" w:color="auto"/>
        <w:left w:val="none" w:sz="0" w:space="0" w:color="auto"/>
        <w:bottom w:val="none" w:sz="0" w:space="0" w:color="auto"/>
        <w:right w:val="none" w:sz="0" w:space="0" w:color="auto"/>
      </w:divBdr>
    </w:div>
    <w:div w:id="862330420">
      <w:bodyDiv w:val="1"/>
      <w:marLeft w:val="0"/>
      <w:marRight w:val="0"/>
      <w:marTop w:val="0"/>
      <w:marBottom w:val="0"/>
      <w:divBdr>
        <w:top w:val="none" w:sz="0" w:space="0" w:color="auto"/>
        <w:left w:val="none" w:sz="0" w:space="0" w:color="auto"/>
        <w:bottom w:val="none" w:sz="0" w:space="0" w:color="auto"/>
        <w:right w:val="none" w:sz="0" w:space="0" w:color="auto"/>
      </w:divBdr>
    </w:div>
    <w:div w:id="863129411">
      <w:bodyDiv w:val="1"/>
      <w:marLeft w:val="0"/>
      <w:marRight w:val="0"/>
      <w:marTop w:val="0"/>
      <w:marBottom w:val="0"/>
      <w:divBdr>
        <w:top w:val="none" w:sz="0" w:space="0" w:color="auto"/>
        <w:left w:val="none" w:sz="0" w:space="0" w:color="auto"/>
        <w:bottom w:val="none" w:sz="0" w:space="0" w:color="auto"/>
        <w:right w:val="none" w:sz="0" w:space="0" w:color="auto"/>
      </w:divBdr>
    </w:div>
    <w:div w:id="864948353">
      <w:bodyDiv w:val="1"/>
      <w:marLeft w:val="0"/>
      <w:marRight w:val="0"/>
      <w:marTop w:val="0"/>
      <w:marBottom w:val="0"/>
      <w:divBdr>
        <w:top w:val="none" w:sz="0" w:space="0" w:color="auto"/>
        <w:left w:val="none" w:sz="0" w:space="0" w:color="auto"/>
        <w:bottom w:val="none" w:sz="0" w:space="0" w:color="auto"/>
        <w:right w:val="none" w:sz="0" w:space="0" w:color="auto"/>
      </w:divBdr>
    </w:div>
    <w:div w:id="866678548">
      <w:bodyDiv w:val="1"/>
      <w:marLeft w:val="0"/>
      <w:marRight w:val="0"/>
      <w:marTop w:val="0"/>
      <w:marBottom w:val="0"/>
      <w:divBdr>
        <w:top w:val="none" w:sz="0" w:space="0" w:color="auto"/>
        <w:left w:val="none" w:sz="0" w:space="0" w:color="auto"/>
        <w:bottom w:val="none" w:sz="0" w:space="0" w:color="auto"/>
        <w:right w:val="none" w:sz="0" w:space="0" w:color="auto"/>
      </w:divBdr>
    </w:div>
    <w:div w:id="866872903">
      <w:bodyDiv w:val="1"/>
      <w:marLeft w:val="0"/>
      <w:marRight w:val="0"/>
      <w:marTop w:val="0"/>
      <w:marBottom w:val="0"/>
      <w:divBdr>
        <w:top w:val="none" w:sz="0" w:space="0" w:color="auto"/>
        <w:left w:val="none" w:sz="0" w:space="0" w:color="auto"/>
        <w:bottom w:val="none" w:sz="0" w:space="0" w:color="auto"/>
        <w:right w:val="none" w:sz="0" w:space="0" w:color="auto"/>
      </w:divBdr>
    </w:div>
    <w:div w:id="869680588">
      <w:bodyDiv w:val="1"/>
      <w:marLeft w:val="0"/>
      <w:marRight w:val="0"/>
      <w:marTop w:val="0"/>
      <w:marBottom w:val="0"/>
      <w:divBdr>
        <w:top w:val="none" w:sz="0" w:space="0" w:color="auto"/>
        <w:left w:val="none" w:sz="0" w:space="0" w:color="auto"/>
        <w:bottom w:val="none" w:sz="0" w:space="0" w:color="auto"/>
        <w:right w:val="none" w:sz="0" w:space="0" w:color="auto"/>
      </w:divBdr>
    </w:div>
    <w:div w:id="870803422">
      <w:bodyDiv w:val="1"/>
      <w:marLeft w:val="0"/>
      <w:marRight w:val="0"/>
      <w:marTop w:val="0"/>
      <w:marBottom w:val="0"/>
      <w:divBdr>
        <w:top w:val="none" w:sz="0" w:space="0" w:color="auto"/>
        <w:left w:val="none" w:sz="0" w:space="0" w:color="auto"/>
        <w:bottom w:val="none" w:sz="0" w:space="0" w:color="auto"/>
        <w:right w:val="none" w:sz="0" w:space="0" w:color="auto"/>
      </w:divBdr>
    </w:div>
    <w:div w:id="870844383">
      <w:bodyDiv w:val="1"/>
      <w:marLeft w:val="0"/>
      <w:marRight w:val="0"/>
      <w:marTop w:val="0"/>
      <w:marBottom w:val="0"/>
      <w:divBdr>
        <w:top w:val="none" w:sz="0" w:space="0" w:color="auto"/>
        <w:left w:val="none" w:sz="0" w:space="0" w:color="auto"/>
        <w:bottom w:val="none" w:sz="0" w:space="0" w:color="auto"/>
        <w:right w:val="none" w:sz="0" w:space="0" w:color="auto"/>
      </w:divBdr>
    </w:div>
    <w:div w:id="871455203">
      <w:bodyDiv w:val="1"/>
      <w:marLeft w:val="0"/>
      <w:marRight w:val="0"/>
      <w:marTop w:val="0"/>
      <w:marBottom w:val="0"/>
      <w:divBdr>
        <w:top w:val="none" w:sz="0" w:space="0" w:color="auto"/>
        <w:left w:val="none" w:sz="0" w:space="0" w:color="auto"/>
        <w:bottom w:val="none" w:sz="0" w:space="0" w:color="auto"/>
        <w:right w:val="none" w:sz="0" w:space="0" w:color="auto"/>
      </w:divBdr>
    </w:div>
    <w:div w:id="871763958">
      <w:bodyDiv w:val="1"/>
      <w:marLeft w:val="0"/>
      <w:marRight w:val="0"/>
      <w:marTop w:val="0"/>
      <w:marBottom w:val="0"/>
      <w:divBdr>
        <w:top w:val="none" w:sz="0" w:space="0" w:color="auto"/>
        <w:left w:val="none" w:sz="0" w:space="0" w:color="auto"/>
        <w:bottom w:val="none" w:sz="0" w:space="0" w:color="auto"/>
        <w:right w:val="none" w:sz="0" w:space="0" w:color="auto"/>
      </w:divBdr>
    </w:div>
    <w:div w:id="873541063">
      <w:bodyDiv w:val="1"/>
      <w:marLeft w:val="0"/>
      <w:marRight w:val="0"/>
      <w:marTop w:val="0"/>
      <w:marBottom w:val="0"/>
      <w:divBdr>
        <w:top w:val="none" w:sz="0" w:space="0" w:color="auto"/>
        <w:left w:val="none" w:sz="0" w:space="0" w:color="auto"/>
        <w:bottom w:val="none" w:sz="0" w:space="0" w:color="auto"/>
        <w:right w:val="none" w:sz="0" w:space="0" w:color="auto"/>
      </w:divBdr>
    </w:div>
    <w:div w:id="874390745">
      <w:bodyDiv w:val="1"/>
      <w:marLeft w:val="0"/>
      <w:marRight w:val="0"/>
      <w:marTop w:val="0"/>
      <w:marBottom w:val="0"/>
      <w:divBdr>
        <w:top w:val="none" w:sz="0" w:space="0" w:color="auto"/>
        <w:left w:val="none" w:sz="0" w:space="0" w:color="auto"/>
        <w:bottom w:val="none" w:sz="0" w:space="0" w:color="auto"/>
        <w:right w:val="none" w:sz="0" w:space="0" w:color="auto"/>
      </w:divBdr>
    </w:div>
    <w:div w:id="875579083">
      <w:bodyDiv w:val="1"/>
      <w:marLeft w:val="0"/>
      <w:marRight w:val="0"/>
      <w:marTop w:val="0"/>
      <w:marBottom w:val="0"/>
      <w:divBdr>
        <w:top w:val="none" w:sz="0" w:space="0" w:color="auto"/>
        <w:left w:val="none" w:sz="0" w:space="0" w:color="auto"/>
        <w:bottom w:val="none" w:sz="0" w:space="0" w:color="auto"/>
        <w:right w:val="none" w:sz="0" w:space="0" w:color="auto"/>
      </w:divBdr>
    </w:div>
    <w:div w:id="878709645">
      <w:bodyDiv w:val="1"/>
      <w:marLeft w:val="0"/>
      <w:marRight w:val="0"/>
      <w:marTop w:val="0"/>
      <w:marBottom w:val="0"/>
      <w:divBdr>
        <w:top w:val="none" w:sz="0" w:space="0" w:color="auto"/>
        <w:left w:val="none" w:sz="0" w:space="0" w:color="auto"/>
        <w:bottom w:val="none" w:sz="0" w:space="0" w:color="auto"/>
        <w:right w:val="none" w:sz="0" w:space="0" w:color="auto"/>
      </w:divBdr>
    </w:div>
    <w:div w:id="880435554">
      <w:bodyDiv w:val="1"/>
      <w:marLeft w:val="0"/>
      <w:marRight w:val="0"/>
      <w:marTop w:val="0"/>
      <w:marBottom w:val="0"/>
      <w:divBdr>
        <w:top w:val="none" w:sz="0" w:space="0" w:color="auto"/>
        <w:left w:val="none" w:sz="0" w:space="0" w:color="auto"/>
        <w:bottom w:val="none" w:sz="0" w:space="0" w:color="auto"/>
        <w:right w:val="none" w:sz="0" w:space="0" w:color="auto"/>
      </w:divBdr>
    </w:div>
    <w:div w:id="884833641">
      <w:bodyDiv w:val="1"/>
      <w:marLeft w:val="0"/>
      <w:marRight w:val="0"/>
      <w:marTop w:val="0"/>
      <w:marBottom w:val="0"/>
      <w:divBdr>
        <w:top w:val="none" w:sz="0" w:space="0" w:color="auto"/>
        <w:left w:val="none" w:sz="0" w:space="0" w:color="auto"/>
        <w:bottom w:val="none" w:sz="0" w:space="0" w:color="auto"/>
        <w:right w:val="none" w:sz="0" w:space="0" w:color="auto"/>
      </w:divBdr>
    </w:div>
    <w:div w:id="885066599">
      <w:bodyDiv w:val="1"/>
      <w:marLeft w:val="0"/>
      <w:marRight w:val="0"/>
      <w:marTop w:val="0"/>
      <w:marBottom w:val="0"/>
      <w:divBdr>
        <w:top w:val="none" w:sz="0" w:space="0" w:color="auto"/>
        <w:left w:val="none" w:sz="0" w:space="0" w:color="auto"/>
        <w:bottom w:val="none" w:sz="0" w:space="0" w:color="auto"/>
        <w:right w:val="none" w:sz="0" w:space="0" w:color="auto"/>
      </w:divBdr>
    </w:div>
    <w:div w:id="886986205">
      <w:bodyDiv w:val="1"/>
      <w:marLeft w:val="0"/>
      <w:marRight w:val="0"/>
      <w:marTop w:val="0"/>
      <w:marBottom w:val="0"/>
      <w:divBdr>
        <w:top w:val="none" w:sz="0" w:space="0" w:color="auto"/>
        <w:left w:val="none" w:sz="0" w:space="0" w:color="auto"/>
        <w:bottom w:val="none" w:sz="0" w:space="0" w:color="auto"/>
        <w:right w:val="none" w:sz="0" w:space="0" w:color="auto"/>
      </w:divBdr>
    </w:div>
    <w:div w:id="895048462">
      <w:bodyDiv w:val="1"/>
      <w:marLeft w:val="0"/>
      <w:marRight w:val="0"/>
      <w:marTop w:val="0"/>
      <w:marBottom w:val="0"/>
      <w:divBdr>
        <w:top w:val="none" w:sz="0" w:space="0" w:color="auto"/>
        <w:left w:val="none" w:sz="0" w:space="0" w:color="auto"/>
        <w:bottom w:val="none" w:sz="0" w:space="0" w:color="auto"/>
        <w:right w:val="none" w:sz="0" w:space="0" w:color="auto"/>
      </w:divBdr>
    </w:div>
    <w:div w:id="895166048">
      <w:bodyDiv w:val="1"/>
      <w:marLeft w:val="0"/>
      <w:marRight w:val="0"/>
      <w:marTop w:val="0"/>
      <w:marBottom w:val="0"/>
      <w:divBdr>
        <w:top w:val="none" w:sz="0" w:space="0" w:color="auto"/>
        <w:left w:val="none" w:sz="0" w:space="0" w:color="auto"/>
        <w:bottom w:val="none" w:sz="0" w:space="0" w:color="auto"/>
        <w:right w:val="none" w:sz="0" w:space="0" w:color="auto"/>
      </w:divBdr>
    </w:div>
    <w:div w:id="897058391">
      <w:bodyDiv w:val="1"/>
      <w:marLeft w:val="0"/>
      <w:marRight w:val="0"/>
      <w:marTop w:val="0"/>
      <w:marBottom w:val="0"/>
      <w:divBdr>
        <w:top w:val="none" w:sz="0" w:space="0" w:color="auto"/>
        <w:left w:val="none" w:sz="0" w:space="0" w:color="auto"/>
        <w:bottom w:val="none" w:sz="0" w:space="0" w:color="auto"/>
        <w:right w:val="none" w:sz="0" w:space="0" w:color="auto"/>
      </w:divBdr>
    </w:div>
    <w:div w:id="899706775">
      <w:bodyDiv w:val="1"/>
      <w:marLeft w:val="0"/>
      <w:marRight w:val="0"/>
      <w:marTop w:val="0"/>
      <w:marBottom w:val="0"/>
      <w:divBdr>
        <w:top w:val="none" w:sz="0" w:space="0" w:color="auto"/>
        <w:left w:val="none" w:sz="0" w:space="0" w:color="auto"/>
        <w:bottom w:val="none" w:sz="0" w:space="0" w:color="auto"/>
        <w:right w:val="none" w:sz="0" w:space="0" w:color="auto"/>
      </w:divBdr>
    </w:div>
    <w:div w:id="902178095">
      <w:bodyDiv w:val="1"/>
      <w:marLeft w:val="0"/>
      <w:marRight w:val="0"/>
      <w:marTop w:val="0"/>
      <w:marBottom w:val="0"/>
      <w:divBdr>
        <w:top w:val="none" w:sz="0" w:space="0" w:color="auto"/>
        <w:left w:val="none" w:sz="0" w:space="0" w:color="auto"/>
        <w:bottom w:val="none" w:sz="0" w:space="0" w:color="auto"/>
        <w:right w:val="none" w:sz="0" w:space="0" w:color="auto"/>
      </w:divBdr>
    </w:div>
    <w:div w:id="902325791">
      <w:bodyDiv w:val="1"/>
      <w:marLeft w:val="0"/>
      <w:marRight w:val="0"/>
      <w:marTop w:val="0"/>
      <w:marBottom w:val="0"/>
      <w:divBdr>
        <w:top w:val="none" w:sz="0" w:space="0" w:color="auto"/>
        <w:left w:val="none" w:sz="0" w:space="0" w:color="auto"/>
        <w:bottom w:val="none" w:sz="0" w:space="0" w:color="auto"/>
        <w:right w:val="none" w:sz="0" w:space="0" w:color="auto"/>
      </w:divBdr>
    </w:div>
    <w:div w:id="903032898">
      <w:bodyDiv w:val="1"/>
      <w:marLeft w:val="0"/>
      <w:marRight w:val="0"/>
      <w:marTop w:val="0"/>
      <w:marBottom w:val="0"/>
      <w:divBdr>
        <w:top w:val="none" w:sz="0" w:space="0" w:color="auto"/>
        <w:left w:val="none" w:sz="0" w:space="0" w:color="auto"/>
        <w:bottom w:val="none" w:sz="0" w:space="0" w:color="auto"/>
        <w:right w:val="none" w:sz="0" w:space="0" w:color="auto"/>
      </w:divBdr>
    </w:div>
    <w:div w:id="904800898">
      <w:bodyDiv w:val="1"/>
      <w:marLeft w:val="0"/>
      <w:marRight w:val="0"/>
      <w:marTop w:val="0"/>
      <w:marBottom w:val="0"/>
      <w:divBdr>
        <w:top w:val="none" w:sz="0" w:space="0" w:color="auto"/>
        <w:left w:val="none" w:sz="0" w:space="0" w:color="auto"/>
        <w:bottom w:val="none" w:sz="0" w:space="0" w:color="auto"/>
        <w:right w:val="none" w:sz="0" w:space="0" w:color="auto"/>
      </w:divBdr>
    </w:div>
    <w:div w:id="904951897">
      <w:bodyDiv w:val="1"/>
      <w:marLeft w:val="0"/>
      <w:marRight w:val="0"/>
      <w:marTop w:val="0"/>
      <w:marBottom w:val="0"/>
      <w:divBdr>
        <w:top w:val="none" w:sz="0" w:space="0" w:color="auto"/>
        <w:left w:val="none" w:sz="0" w:space="0" w:color="auto"/>
        <w:bottom w:val="none" w:sz="0" w:space="0" w:color="auto"/>
        <w:right w:val="none" w:sz="0" w:space="0" w:color="auto"/>
      </w:divBdr>
    </w:div>
    <w:div w:id="904991979">
      <w:bodyDiv w:val="1"/>
      <w:marLeft w:val="0"/>
      <w:marRight w:val="0"/>
      <w:marTop w:val="0"/>
      <w:marBottom w:val="0"/>
      <w:divBdr>
        <w:top w:val="none" w:sz="0" w:space="0" w:color="auto"/>
        <w:left w:val="none" w:sz="0" w:space="0" w:color="auto"/>
        <w:bottom w:val="none" w:sz="0" w:space="0" w:color="auto"/>
        <w:right w:val="none" w:sz="0" w:space="0" w:color="auto"/>
      </w:divBdr>
    </w:div>
    <w:div w:id="907886956">
      <w:bodyDiv w:val="1"/>
      <w:marLeft w:val="0"/>
      <w:marRight w:val="0"/>
      <w:marTop w:val="0"/>
      <w:marBottom w:val="0"/>
      <w:divBdr>
        <w:top w:val="none" w:sz="0" w:space="0" w:color="auto"/>
        <w:left w:val="none" w:sz="0" w:space="0" w:color="auto"/>
        <w:bottom w:val="none" w:sz="0" w:space="0" w:color="auto"/>
        <w:right w:val="none" w:sz="0" w:space="0" w:color="auto"/>
      </w:divBdr>
    </w:div>
    <w:div w:id="908005769">
      <w:bodyDiv w:val="1"/>
      <w:marLeft w:val="0"/>
      <w:marRight w:val="0"/>
      <w:marTop w:val="0"/>
      <w:marBottom w:val="0"/>
      <w:divBdr>
        <w:top w:val="none" w:sz="0" w:space="0" w:color="auto"/>
        <w:left w:val="none" w:sz="0" w:space="0" w:color="auto"/>
        <w:bottom w:val="none" w:sz="0" w:space="0" w:color="auto"/>
        <w:right w:val="none" w:sz="0" w:space="0" w:color="auto"/>
      </w:divBdr>
    </w:div>
    <w:div w:id="909508755">
      <w:bodyDiv w:val="1"/>
      <w:marLeft w:val="0"/>
      <w:marRight w:val="0"/>
      <w:marTop w:val="0"/>
      <w:marBottom w:val="0"/>
      <w:divBdr>
        <w:top w:val="none" w:sz="0" w:space="0" w:color="auto"/>
        <w:left w:val="none" w:sz="0" w:space="0" w:color="auto"/>
        <w:bottom w:val="none" w:sz="0" w:space="0" w:color="auto"/>
        <w:right w:val="none" w:sz="0" w:space="0" w:color="auto"/>
      </w:divBdr>
    </w:div>
    <w:div w:id="912011993">
      <w:bodyDiv w:val="1"/>
      <w:marLeft w:val="0"/>
      <w:marRight w:val="0"/>
      <w:marTop w:val="0"/>
      <w:marBottom w:val="0"/>
      <w:divBdr>
        <w:top w:val="none" w:sz="0" w:space="0" w:color="auto"/>
        <w:left w:val="none" w:sz="0" w:space="0" w:color="auto"/>
        <w:bottom w:val="none" w:sz="0" w:space="0" w:color="auto"/>
        <w:right w:val="none" w:sz="0" w:space="0" w:color="auto"/>
      </w:divBdr>
    </w:div>
    <w:div w:id="912080839">
      <w:bodyDiv w:val="1"/>
      <w:marLeft w:val="0"/>
      <w:marRight w:val="0"/>
      <w:marTop w:val="0"/>
      <w:marBottom w:val="0"/>
      <w:divBdr>
        <w:top w:val="none" w:sz="0" w:space="0" w:color="auto"/>
        <w:left w:val="none" w:sz="0" w:space="0" w:color="auto"/>
        <w:bottom w:val="none" w:sz="0" w:space="0" w:color="auto"/>
        <w:right w:val="none" w:sz="0" w:space="0" w:color="auto"/>
      </w:divBdr>
    </w:div>
    <w:div w:id="913441474">
      <w:bodyDiv w:val="1"/>
      <w:marLeft w:val="0"/>
      <w:marRight w:val="0"/>
      <w:marTop w:val="0"/>
      <w:marBottom w:val="0"/>
      <w:divBdr>
        <w:top w:val="none" w:sz="0" w:space="0" w:color="auto"/>
        <w:left w:val="none" w:sz="0" w:space="0" w:color="auto"/>
        <w:bottom w:val="none" w:sz="0" w:space="0" w:color="auto"/>
        <w:right w:val="none" w:sz="0" w:space="0" w:color="auto"/>
      </w:divBdr>
    </w:div>
    <w:div w:id="920603001">
      <w:bodyDiv w:val="1"/>
      <w:marLeft w:val="0"/>
      <w:marRight w:val="0"/>
      <w:marTop w:val="0"/>
      <w:marBottom w:val="0"/>
      <w:divBdr>
        <w:top w:val="none" w:sz="0" w:space="0" w:color="auto"/>
        <w:left w:val="none" w:sz="0" w:space="0" w:color="auto"/>
        <w:bottom w:val="none" w:sz="0" w:space="0" w:color="auto"/>
        <w:right w:val="none" w:sz="0" w:space="0" w:color="auto"/>
      </w:divBdr>
    </w:div>
    <w:div w:id="921255166">
      <w:bodyDiv w:val="1"/>
      <w:marLeft w:val="0"/>
      <w:marRight w:val="0"/>
      <w:marTop w:val="0"/>
      <w:marBottom w:val="0"/>
      <w:divBdr>
        <w:top w:val="none" w:sz="0" w:space="0" w:color="auto"/>
        <w:left w:val="none" w:sz="0" w:space="0" w:color="auto"/>
        <w:bottom w:val="none" w:sz="0" w:space="0" w:color="auto"/>
        <w:right w:val="none" w:sz="0" w:space="0" w:color="auto"/>
      </w:divBdr>
    </w:div>
    <w:div w:id="921795759">
      <w:bodyDiv w:val="1"/>
      <w:marLeft w:val="0"/>
      <w:marRight w:val="0"/>
      <w:marTop w:val="0"/>
      <w:marBottom w:val="0"/>
      <w:divBdr>
        <w:top w:val="none" w:sz="0" w:space="0" w:color="auto"/>
        <w:left w:val="none" w:sz="0" w:space="0" w:color="auto"/>
        <w:bottom w:val="none" w:sz="0" w:space="0" w:color="auto"/>
        <w:right w:val="none" w:sz="0" w:space="0" w:color="auto"/>
      </w:divBdr>
    </w:div>
    <w:div w:id="923684629">
      <w:bodyDiv w:val="1"/>
      <w:marLeft w:val="0"/>
      <w:marRight w:val="0"/>
      <w:marTop w:val="0"/>
      <w:marBottom w:val="0"/>
      <w:divBdr>
        <w:top w:val="none" w:sz="0" w:space="0" w:color="auto"/>
        <w:left w:val="none" w:sz="0" w:space="0" w:color="auto"/>
        <w:bottom w:val="none" w:sz="0" w:space="0" w:color="auto"/>
        <w:right w:val="none" w:sz="0" w:space="0" w:color="auto"/>
      </w:divBdr>
    </w:div>
    <w:div w:id="926352208">
      <w:bodyDiv w:val="1"/>
      <w:marLeft w:val="0"/>
      <w:marRight w:val="0"/>
      <w:marTop w:val="0"/>
      <w:marBottom w:val="0"/>
      <w:divBdr>
        <w:top w:val="none" w:sz="0" w:space="0" w:color="auto"/>
        <w:left w:val="none" w:sz="0" w:space="0" w:color="auto"/>
        <w:bottom w:val="none" w:sz="0" w:space="0" w:color="auto"/>
        <w:right w:val="none" w:sz="0" w:space="0" w:color="auto"/>
      </w:divBdr>
    </w:div>
    <w:div w:id="926420997">
      <w:bodyDiv w:val="1"/>
      <w:marLeft w:val="0"/>
      <w:marRight w:val="0"/>
      <w:marTop w:val="0"/>
      <w:marBottom w:val="0"/>
      <w:divBdr>
        <w:top w:val="none" w:sz="0" w:space="0" w:color="auto"/>
        <w:left w:val="none" w:sz="0" w:space="0" w:color="auto"/>
        <w:bottom w:val="none" w:sz="0" w:space="0" w:color="auto"/>
        <w:right w:val="none" w:sz="0" w:space="0" w:color="auto"/>
      </w:divBdr>
    </w:div>
    <w:div w:id="929117277">
      <w:bodyDiv w:val="1"/>
      <w:marLeft w:val="0"/>
      <w:marRight w:val="0"/>
      <w:marTop w:val="0"/>
      <w:marBottom w:val="0"/>
      <w:divBdr>
        <w:top w:val="none" w:sz="0" w:space="0" w:color="auto"/>
        <w:left w:val="none" w:sz="0" w:space="0" w:color="auto"/>
        <w:bottom w:val="none" w:sz="0" w:space="0" w:color="auto"/>
        <w:right w:val="none" w:sz="0" w:space="0" w:color="auto"/>
      </w:divBdr>
    </w:div>
    <w:div w:id="932514596">
      <w:bodyDiv w:val="1"/>
      <w:marLeft w:val="0"/>
      <w:marRight w:val="0"/>
      <w:marTop w:val="0"/>
      <w:marBottom w:val="0"/>
      <w:divBdr>
        <w:top w:val="none" w:sz="0" w:space="0" w:color="auto"/>
        <w:left w:val="none" w:sz="0" w:space="0" w:color="auto"/>
        <w:bottom w:val="none" w:sz="0" w:space="0" w:color="auto"/>
        <w:right w:val="none" w:sz="0" w:space="0" w:color="auto"/>
      </w:divBdr>
    </w:div>
    <w:div w:id="933324185">
      <w:bodyDiv w:val="1"/>
      <w:marLeft w:val="0"/>
      <w:marRight w:val="0"/>
      <w:marTop w:val="0"/>
      <w:marBottom w:val="0"/>
      <w:divBdr>
        <w:top w:val="none" w:sz="0" w:space="0" w:color="auto"/>
        <w:left w:val="none" w:sz="0" w:space="0" w:color="auto"/>
        <w:bottom w:val="none" w:sz="0" w:space="0" w:color="auto"/>
        <w:right w:val="none" w:sz="0" w:space="0" w:color="auto"/>
      </w:divBdr>
    </w:div>
    <w:div w:id="935556647">
      <w:bodyDiv w:val="1"/>
      <w:marLeft w:val="0"/>
      <w:marRight w:val="0"/>
      <w:marTop w:val="0"/>
      <w:marBottom w:val="0"/>
      <w:divBdr>
        <w:top w:val="none" w:sz="0" w:space="0" w:color="auto"/>
        <w:left w:val="none" w:sz="0" w:space="0" w:color="auto"/>
        <w:bottom w:val="none" w:sz="0" w:space="0" w:color="auto"/>
        <w:right w:val="none" w:sz="0" w:space="0" w:color="auto"/>
      </w:divBdr>
    </w:div>
    <w:div w:id="936255984">
      <w:bodyDiv w:val="1"/>
      <w:marLeft w:val="0"/>
      <w:marRight w:val="0"/>
      <w:marTop w:val="0"/>
      <w:marBottom w:val="0"/>
      <w:divBdr>
        <w:top w:val="none" w:sz="0" w:space="0" w:color="auto"/>
        <w:left w:val="none" w:sz="0" w:space="0" w:color="auto"/>
        <w:bottom w:val="none" w:sz="0" w:space="0" w:color="auto"/>
        <w:right w:val="none" w:sz="0" w:space="0" w:color="auto"/>
      </w:divBdr>
    </w:div>
    <w:div w:id="940183260">
      <w:bodyDiv w:val="1"/>
      <w:marLeft w:val="0"/>
      <w:marRight w:val="0"/>
      <w:marTop w:val="0"/>
      <w:marBottom w:val="0"/>
      <w:divBdr>
        <w:top w:val="none" w:sz="0" w:space="0" w:color="auto"/>
        <w:left w:val="none" w:sz="0" w:space="0" w:color="auto"/>
        <w:bottom w:val="none" w:sz="0" w:space="0" w:color="auto"/>
        <w:right w:val="none" w:sz="0" w:space="0" w:color="auto"/>
      </w:divBdr>
    </w:div>
    <w:div w:id="941180469">
      <w:bodyDiv w:val="1"/>
      <w:marLeft w:val="0"/>
      <w:marRight w:val="0"/>
      <w:marTop w:val="0"/>
      <w:marBottom w:val="0"/>
      <w:divBdr>
        <w:top w:val="none" w:sz="0" w:space="0" w:color="auto"/>
        <w:left w:val="none" w:sz="0" w:space="0" w:color="auto"/>
        <w:bottom w:val="none" w:sz="0" w:space="0" w:color="auto"/>
        <w:right w:val="none" w:sz="0" w:space="0" w:color="auto"/>
      </w:divBdr>
    </w:div>
    <w:div w:id="942568013">
      <w:bodyDiv w:val="1"/>
      <w:marLeft w:val="0"/>
      <w:marRight w:val="0"/>
      <w:marTop w:val="0"/>
      <w:marBottom w:val="0"/>
      <w:divBdr>
        <w:top w:val="none" w:sz="0" w:space="0" w:color="auto"/>
        <w:left w:val="none" w:sz="0" w:space="0" w:color="auto"/>
        <w:bottom w:val="none" w:sz="0" w:space="0" w:color="auto"/>
        <w:right w:val="none" w:sz="0" w:space="0" w:color="auto"/>
      </w:divBdr>
    </w:div>
    <w:div w:id="944188169">
      <w:bodyDiv w:val="1"/>
      <w:marLeft w:val="0"/>
      <w:marRight w:val="0"/>
      <w:marTop w:val="0"/>
      <w:marBottom w:val="0"/>
      <w:divBdr>
        <w:top w:val="none" w:sz="0" w:space="0" w:color="auto"/>
        <w:left w:val="none" w:sz="0" w:space="0" w:color="auto"/>
        <w:bottom w:val="none" w:sz="0" w:space="0" w:color="auto"/>
        <w:right w:val="none" w:sz="0" w:space="0" w:color="auto"/>
      </w:divBdr>
    </w:div>
    <w:div w:id="945773619">
      <w:bodyDiv w:val="1"/>
      <w:marLeft w:val="0"/>
      <w:marRight w:val="0"/>
      <w:marTop w:val="0"/>
      <w:marBottom w:val="0"/>
      <w:divBdr>
        <w:top w:val="none" w:sz="0" w:space="0" w:color="auto"/>
        <w:left w:val="none" w:sz="0" w:space="0" w:color="auto"/>
        <w:bottom w:val="none" w:sz="0" w:space="0" w:color="auto"/>
        <w:right w:val="none" w:sz="0" w:space="0" w:color="auto"/>
      </w:divBdr>
    </w:div>
    <w:div w:id="946427556">
      <w:bodyDiv w:val="1"/>
      <w:marLeft w:val="0"/>
      <w:marRight w:val="0"/>
      <w:marTop w:val="0"/>
      <w:marBottom w:val="0"/>
      <w:divBdr>
        <w:top w:val="none" w:sz="0" w:space="0" w:color="auto"/>
        <w:left w:val="none" w:sz="0" w:space="0" w:color="auto"/>
        <w:bottom w:val="none" w:sz="0" w:space="0" w:color="auto"/>
        <w:right w:val="none" w:sz="0" w:space="0" w:color="auto"/>
      </w:divBdr>
    </w:div>
    <w:div w:id="946498956">
      <w:bodyDiv w:val="1"/>
      <w:marLeft w:val="0"/>
      <w:marRight w:val="0"/>
      <w:marTop w:val="0"/>
      <w:marBottom w:val="0"/>
      <w:divBdr>
        <w:top w:val="none" w:sz="0" w:space="0" w:color="auto"/>
        <w:left w:val="none" w:sz="0" w:space="0" w:color="auto"/>
        <w:bottom w:val="none" w:sz="0" w:space="0" w:color="auto"/>
        <w:right w:val="none" w:sz="0" w:space="0" w:color="auto"/>
      </w:divBdr>
    </w:div>
    <w:div w:id="947927875">
      <w:bodyDiv w:val="1"/>
      <w:marLeft w:val="0"/>
      <w:marRight w:val="0"/>
      <w:marTop w:val="0"/>
      <w:marBottom w:val="0"/>
      <w:divBdr>
        <w:top w:val="none" w:sz="0" w:space="0" w:color="auto"/>
        <w:left w:val="none" w:sz="0" w:space="0" w:color="auto"/>
        <w:bottom w:val="none" w:sz="0" w:space="0" w:color="auto"/>
        <w:right w:val="none" w:sz="0" w:space="0" w:color="auto"/>
      </w:divBdr>
    </w:div>
    <w:div w:id="951670294">
      <w:bodyDiv w:val="1"/>
      <w:marLeft w:val="0"/>
      <w:marRight w:val="0"/>
      <w:marTop w:val="0"/>
      <w:marBottom w:val="0"/>
      <w:divBdr>
        <w:top w:val="none" w:sz="0" w:space="0" w:color="auto"/>
        <w:left w:val="none" w:sz="0" w:space="0" w:color="auto"/>
        <w:bottom w:val="none" w:sz="0" w:space="0" w:color="auto"/>
        <w:right w:val="none" w:sz="0" w:space="0" w:color="auto"/>
      </w:divBdr>
      <w:divsChild>
        <w:div w:id="747113110">
          <w:marLeft w:val="0"/>
          <w:marRight w:val="0"/>
          <w:marTop w:val="0"/>
          <w:marBottom w:val="0"/>
          <w:divBdr>
            <w:top w:val="none" w:sz="0" w:space="0" w:color="auto"/>
            <w:left w:val="none" w:sz="0" w:space="0" w:color="auto"/>
            <w:bottom w:val="none" w:sz="0" w:space="0" w:color="auto"/>
            <w:right w:val="none" w:sz="0" w:space="0" w:color="auto"/>
          </w:divBdr>
          <w:divsChild>
            <w:div w:id="13044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515225">
      <w:bodyDiv w:val="1"/>
      <w:marLeft w:val="0"/>
      <w:marRight w:val="0"/>
      <w:marTop w:val="0"/>
      <w:marBottom w:val="0"/>
      <w:divBdr>
        <w:top w:val="none" w:sz="0" w:space="0" w:color="auto"/>
        <w:left w:val="none" w:sz="0" w:space="0" w:color="auto"/>
        <w:bottom w:val="none" w:sz="0" w:space="0" w:color="auto"/>
        <w:right w:val="none" w:sz="0" w:space="0" w:color="auto"/>
      </w:divBdr>
    </w:div>
    <w:div w:id="954098294">
      <w:bodyDiv w:val="1"/>
      <w:marLeft w:val="0"/>
      <w:marRight w:val="0"/>
      <w:marTop w:val="0"/>
      <w:marBottom w:val="0"/>
      <w:divBdr>
        <w:top w:val="none" w:sz="0" w:space="0" w:color="auto"/>
        <w:left w:val="none" w:sz="0" w:space="0" w:color="auto"/>
        <w:bottom w:val="none" w:sz="0" w:space="0" w:color="auto"/>
        <w:right w:val="none" w:sz="0" w:space="0" w:color="auto"/>
      </w:divBdr>
    </w:div>
    <w:div w:id="954748161">
      <w:bodyDiv w:val="1"/>
      <w:marLeft w:val="0"/>
      <w:marRight w:val="0"/>
      <w:marTop w:val="0"/>
      <w:marBottom w:val="0"/>
      <w:divBdr>
        <w:top w:val="none" w:sz="0" w:space="0" w:color="auto"/>
        <w:left w:val="none" w:sz="0" w:space="0" w:color="auto"/>
        <w:bottom w:val="none" w:sz="0" w:space="0" w:color="auto"/>
        <w:right w:val="none" w:sz="0" w:space="0" w:color="auto"/>
      </w:divBdr>
      <w:divsChild>
        <w:div w:id="1851721630">
          <w:marLeft w:val="0"/>
          <w:marRight w:val="0"/>
          <w:marTop w:val="0"/>
          <w:marBottom w:val="0"/>
          <w:divBdr>
            <w:top w:val="none" w:sz="0" w:space="0" w:color="auto"/>
            <w:left w:val="none" w:sz="0" w:space="0" w:color="auto"/>
            <w:bottom w:val="none" w:sz="0" w:space="0" w:color="auto"/>
            <w:right w:val="none" w:sz="0" w:space="0" w:color="auto"/>
          </w:divBdr>
          <w:divsChild>
            <w:div w:id="23463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156320">
      <w:bodyDiv w:val="1"/>
      <w:marLeft w:val="0"/>
      <w:marRight w:val="0"/>
      <w:marTop w:val="0"/>
      <w:marBottom w:val="0"/>
      <w:divBdr>
        <w:top w:val="none" w:sz="0" w:space="0" w:color="auto"/>
        <w:left w:val="none" w:sz="0" w:space="0" w:color="auto"/>
        <w:bottom w:val="none" w:sz="0" w:space="0" w:color="auto"/>
        <w:right w:val="none" w:sz="0" w:space="0" w:color="auto"/>
      </w:divBdr>
    </w:div>
    <w:div w:id="961493060">
      <w:bodyDiv w:val="1"/>
      <w:marLeft w:val="0"/>
      <w:marRight w:val="0"/>
      <w:marTop w:val="0"/>
      <w:marBottom w:val="0"/>
      <w:divBdr>
        <w:top w:val="none" w:sz="0" w:space="0" w:color="auto"/>
        <w:left w:val="none" w:sz="0" w:space="0" w:color="auto"/>
        <w:bottom w:val="none" w:sz="0" w:space="0" w:color="auto"/>
        <w:right w:val="none" w:sz="0" w:space="0" w:color="auto"/>
      </w:divBdr>
    </w:div>
    <w:div w:id="962351146">
      <w:bodyDiv w:val="1"/>
      <w:marLeft w:val="0"/>
      <w:marRight w:val="0"/>
      <w:marTop w:val="0"/>
      <w:marBottom w:val="0"/>
      <w:divBdr>
        <w:top w:val="none" w:sz="0" w:space="0" w:color="auto"/>
        <w:left w:val="none" w:sz="0" w:space="0" w:color="auto"/>
        <w:bottom w:val="none" w:sz="0" w:space="0" w:color="auto"/>
        <w:right w:val="none" w:sz="0" w:space="0" w:color="auto"/>
      </w:divBdr>
    </w:div>
    <w:div w:id="965424739">
      <w:bodyDiv w:val="1"/>
      <w:marLeft w:val="0"/>
      <w:marRight w:val="0"/>
      <w:marTop w:val="0"/>
      <w:marBottom w:val="0"/>
      <w:divBdr>
        <w:top w:val="none" w:sz="0" w:space="0" w:color="auto"/>
        <w:left w:val="none" w:sz="0" w:space="0" w:color="auto"/>
        <w:bottom w:val="none" w:sz="0" w:space="0" w:color="auto"/>
        <w:right w:val="none" w:sz="0" w:space="0" w:color="auto"/>
      </w:divBdr>
    </w:div>
    <w:div w:id="970592276">
      <w:bodyDiv w:val="1"/>
      <w:marLeft w:val="0"/>
      <w:marRight w:val="0"/>
      <w:marTop w:val="0"/>
      <w:marBottom w:val="0"/>
      <w:divBdr>
        <w:top w:val="none" w:sz="0" w:space="0" w:color="auto"/>
        <w:left w:val="none" w:sz="0" w:space="0" w:color="auto"/>
        <w:bottom w:val="none" w:sz="0" w:space="0" w:color="auto"/>
        <w:right w:val="none" w:sz="0" w:space="0" w:color="auto"/>
      </w:divBdr>
    </w:div>
    <w:div w:id="970595420">
      <w:bodyDiv w:val="1"/>
      <w:marLeft w:val="0"/>
      <w:marRight w:val="0"/>
      <w:marTop w:val="0"/>
      <w:marBottom w:val="0"/>
      <w:divBdr>
        <w:top w:val="none" w:sz="0" w:space="0" w:color="auto"/>
        <w:left w:val="none" w:sz="0" w:space="0" w:color="auto"/>
        <w:bottom w:val="none" w:sz="0" w:space="0" w:color="auto"/>
        <w:right w:val="none" w:sz="0" w:space="0" w:color="auto"/>
      </w:divBdr>
    </w:div>
    <w:div w:id="972058973">
      <w:bodyDiv w:val="1"/>
      <w:marLeft w:val="0"/>
      <w:marRight w:val="0"/>
      <w:marTop w:val="0"/>
      <w:marBottom w:val="0"/>
      <w:divBdr>
        <w:top w:val="none" w:sz="0" w:space="0" w:color="auto"/>
        <w:left w:val="none" w:sz="0" w:space="0" w:color="auto"/>
        <w:bottom w:val="none" w:sz="0" w:space="0" w:color="auto"/>
        <w:right w:val="none" w:sz="0" w:space="0" w:color="auto"/>
      </w:divBdr>
    </w:div>
    <w:div w:id="976032932">
      <w:bodyDiv w:val="1"/>
      <w:marLeft w:val="0"/>
      <w:marRight w:val="0"/>
      <w:marTop w:val="0"/>
      <w:marBottom w:val="0"/>
      <w:divBdr>
        <w:top w:val="none" w:sz="0" w:space="0" w:color="auto"/>
        <w:left w:val="none" w:sz="0" w:space="0" w:color="auto"/>
        <w:bottom w:val="none" w:sz="0" w:space="0" w:color="auto"/>
        <w:right w:val="none" w:sz="0" w:space="0" w:color="auto"/>
      </w:divBdr>
    </w:div>
    <w:div w:id="978076202">
      <w:bodyDiv w:val="1"/>
      <w:marLeft w:val="0"/>
      <w:marRight w:val="0"/>
      <w:marTop w:val="0"/>
      <w:marBottom w:val="0"/>
      <w:divBdr>
        <w:top w:val="none" w:sz="0" w:space="0" w:color="auto"/>
        <w:left w:val="none" w:sz="0" w:space="0" w:color="auto"/>
        <w:bottom w:val="none" w:sz="0" w:space="0" w:color="auto"/>
        <w:right w:val="none" w:sz="0" w:space="0" w:color="auto"/>
      </w:divBdr>
    </w:div>
    <w:div w:id="981735583">
      <w:bodyDiv w:val="1"/>
      <w:marLeft w:val="0"/>
      <w:marRight w:val="0"/>
      <w:marTop w:val="0"/>
      <w:marBottom w:val="0"/>
      <w:divBdr>
        <w:top w:val="none" w:sz="0" w:space="0" w:color="auto"/>
        <w:left w:val="none" w:sz="0" w:space="0" w:color="auto"/>
        <w:bottom w:val="none" w:sz="0" w:space="0" w:color="auto"/>
        <w:right w:val="none" w:sz="0" w:space="0" w:color="auto"/>
      </w:divBdr>
    </w:div>
    <w:div w:id="983582768">
      <w:bodyDiv w:val="1"/>
      <w:marLeft w:val="0"/>
      <w:marRight w:val="0"/>
      <w:marTop w:val="0"/>
      <w:marBottom w:val="0"/>
      <w:divBdr>
        <w:top w:val="none" w:sz="0" w:space="0" w:color="auto"/>
        <w:left w:val="none" w:sz="0" w:space="0" w:color="auto"/>
        <w:bottom w:val="none" w:sz="0" w:space="0" w:color="auto"/>
        <w:right w:val="none" w:sz="0" w:space="0" w:color="auto"/>
      </w:divBdr>
    </w:div>
    <w:div w:id="983699572">
      <w:bodyDiv w:val="1"/>
      <w:marLeft w:val="0"/>
      <w:marRight w:val="0"/>
      <w:marTop w:val="0"/>
      <w:marBottom w:val="0"/>
      <w:divBdr>
        <w:top w:val="none" w:sz="0" w:space="0" w:color="auto"/>
        <w:left w:val="none" w:sz="0" w:space="0" w:color="auto"/>
        <w:bottom w:val="none" w:sz="0" w:space="0" w:color="auto"/>
        <w:right w:val="none" w:sz="0" w:space="0" w:color="auto"/>
      </w:divBdr>
    </w:div>
    <w:div w:id="984312672">
      <w:bodyDiv w:val="1"/>
      <w:marLeft w:val="0"/>
      <w:marRight w:val="0"/>
      <w:marTop w:val="0"/>
      <w:marBottom w:val="0"/>
      <w:divBdr>
        <w:top w:val="none" w:sz="0" w:space="0" w:color="auto"/>
        <w:left w:val="none" w:sz="0" w:space="0" w:color="auto"/>
        <w:bottom w:val="none" w:sz="0" w:space="0" w:color="auto"/>
        <w:right w:val="none" w:sz="0" w:space="0" w:color="auto"/>
      </w:divBdr>
    </w:div>
    <w:div w:id="985817799">
      <w:bodyDiv w:val="1"/>
      <w:marLeft w:val="0"/>
      <w:marRight w:val="0"/>
      <w:marTop w:val="0"/>
      <w:marBottom w:val="0"/>
      <w:divBdr>
        <w:top w:val="none" w:sz="0" w:space="0" w:color="auto"/>
        <w:left w:val="none" w:sz="0" w:space="0" w:color="auto"/>
        <w:bottom w:val="none" w:sz="0" w:space="0" w:color="auto"/>
        <w:right w:val="none" w:sz="0" w:space="0" w:color="auto"/>
      </w:divBdr>
    </w:div>
    <w:div w:id="987130274">
      <w:bodyDiv w:val="1"/>
      <w:marLeft w:val="0"/>
      <w:marRight w:val="0"/>
      <w:marTop w:val="0"/>
      <w:marBottom w:val="0"/>
      <w:divBdr>
        <w:top w:val="none" w:sz="0" w:space="0" w:color="auto"/>
        <w:left w:val="none" w:sz="0" w:space="0" w:color="auto"/>
        <w:bottom w:val="none" w:sz="0" w:space="0" w:color="auto"/>
        <w:right w:val="none" w:sz="0" w:space="0" w:color="auto"/>
      </w:divBdr>
    </w:div>
    <w:div w:id="989602619">
      <w:bodyDiv w:val="1"/>
      <w:marLeft w:val="0"/>
      <w:marRight w:val="0"/>
      <w:marTop w:val="0"/>
      <w:marBottom w:val="0"/>
      <w:divBdr>
        <w:top w:val="none" w:sz="0" w:space="0" w:color="auto"/>
        <w:left w:val="none" w:sz="0" w:space="0" w:color="auto"/>
        <w:bottom w:val="none" w:sz="0" w:space="0" w:color="auto"/>
        <w:right w:val="none" w:sz="0" w:space="0" w:color="auto"/>
      </w:divBdr>
    </w:div>
    <w:div w:id="991759300">
      <w:bodyDiv w:val="1"/>
      <w:marLeft w:val="0"/>
      <w:marRight w:val="0"/>
      <w:marTop w:val="0"/>
      <w:marBottom w:val="0"/>
      <w:divBdr>
        <w:top w:val="none" w:sz="0" w:space="0" w:color="auto"/>
        <w:left w:val="none" w:sz="0" w:space="0" w:color="auto"/>
        <w:bottom w:val="none" w:sz="0" w:space="0" w:color="auto"/>
        <w:right w:val="none" w:sz="0" w:space="0" w:color="auto"/>
      </w:divBdr>
    </w:div>
    <w:div w:id="995034212">
      <w:bodyDiv w:val="1"/>
      <w:marLeft w:val="0"/>
      <w:marRight w:val="0"/>
      <w:marTop w:val="0"/>
      <w:marBottom w:val="0"/>
      <w:divBdr>
        <w:top w:val="none" w:sz="0" w:space="0" w:color="auto"/>
        <w:left w:val="none" w:sz="0" w:space="0" w:color="auto"/>
        <w:bottom w:val="none" w:sz="0" w:space="0" w:color="auto"/>
        <w:right w:val="none" w:sz="0" w:space="0" w:color="auto"/>
      </w:divBdr>
    </w:div>
    <w:div w:id="996112096">
      <w:bodyDiv w:val="1"/>
      <w:marLeft w:val="0"/>
      <w:marRight w:val="0"/>
      <w:marTop w:val="0"/>
      <w:marBottom w:val="0"/>
      <w:divBdr>
        <w:top w:val="none" w:sz="0" w:space="0" w:color="auto"/>
        <w:left w:val="none" w:sz="0" w:space="0" w:color="auto"/>
        <w:bottom w:val="none" w:sz="0" w:space="0" w:color="auto"/>
        <w:right w:val="none" w:sz="0" w:space="0" w:color="auto"/>
      </w:divBdr>
    </w:div>
    <w:div w:id="998114402">
      <w:bodyDiv w:val="1"/>
      <w:marLeft w:val="0"/>
      <w:marRight w:val="0"/>
      <w:marTop w:val="0"/>
      <w:marBottom w:val="0"/>
      <w:divBdr>
        <w:top w:val="none" w:sz="0" w:space="0" w:color="auto"/>
        <w:left w:val="none" w:sz="0" w:space="0" w:color="auto"/>
        <w:bottom w:val="none" w:sz="0" w:space="0" w:color="auto"/>
        <w:right w:val="none" w:sz="0" w:space="0" w:color="auto"/>
      </w:divBdr>
    </w:div>
    <w:div w:id="998269572">
      <w:bodyDiv w:val="1"/>
      <w:marLeft w:val="0"/>
      <w:marRight w:val="0"/>
      <w:marTop w:val="0"/>
      <w:marBottom w:val="0"/>
      <w:divBdr>
        <w:top w:val="none" w:sz="0" w:space="0" w:color="auto"/>
        <w:left w:val="none" w:sz="0" w:space="0" w:color="auto"/>
        <w:bottom w:val="none" w:sz="0" w:space="0" w:color="auto"/>
        <w:right w:val="none" w:sz="0" w:space="0" w:color="auto"/>
      </w:divBdr>
    </w:div>
    <w:div w:id="999768170">
      <w:bodyDiv w:val="1"/>
      <w:marLeft w:val="0"/>
      <w:marRight w:val="0"/>
      <w:marTop w:val="0"/>
      <w:marBottom w:val="0"/>
      <w:divBdr>
        <w:top w:val="none" w:sz="0" w:space="0" w:color="auto"/>
        <w:left w:val="none" w:sz="0" w:space="0" w:color="auto"/>
        <w:bottom w:val="none" w:sz="0" w:space="0" w:color="auto"/>
        <w:right w:val="none" w:sz="0" w:space="0" w:color="auto"/>
      </w:divBdr>
    </w:div>
    <w:div w:id="1000162929">
      <w:bodyDiv w:val="1"/>
      <w:marLeft w:val="0"/>
      <w:marRight w:val="0"/>
      <w:marTop w:val="0"/>
      <w:marBottom w:val="0"/>
      <w:divBdr>
        <w:top w:val="none" w:sz="0" w:space="0" w:color="auto"/>
        <w:left w:val="none" w:sz="0" w:space="0" w:color="auto"/>
        <w:bottom w:val="none" w:sz="0" w:space="0" w:color="auto"/>
        <w:right w:val="none" w:sz="0" w:space="0" w:color="auto"/>
      </w:divBdr>
    </w:div>
    <w:div w:id="1002397462">
      <w:bodyDiv w:val="1"/>
      <w:marLeft w:val="0"/>
      <w:marRight w:val="0"/>
      <w:marTop w:val="0"/>
      <w:marBottom w:val="0"/>
      <w:divBdr>
        <w:top w:val="none" w:sz="0" w:space="0" w:color="auto"/>
        <w:left w:val="none" w:sz="0" w:space="0" w:color="auto"/>
        <w:bottom w:val="none" w:sz="0" w:space="0" w:color="auto"/>
        <w:right w:val="none" w:sz="0" w:space="0" w:color="auto"/>
      </w:divBdr>
    </w:div>
    <w:div w:id="1004670424">
      <w:bodyDiv w:val="1"/>
      <w:marLeft w:val="0"/>
      <w:marRight w:val="0"/>
      <w:marTop w:val="0"/>
      <w:marBottom w:val="0"/>
      <w:divBdr>
        <w:top w:val="none" w:sz="0" w:space="0" w:color="auto"/>
        <w:left w:val="none" w:sz="0" w:space="0" w:color="auto"/>
        <w:bottom w:val="none" w:sz="0" w:space="0" w:color="auto"/>
        <w:right w:val="none" w:sz="0" w:space="0" w:color="auto"/>
      </w:divBdr>
    </w:div>
    <w:div w:id="1007823828">
      <w:bodyDiv w:val="1"/>
      <w:marLeft w:val="0"/>
      <w:marRight w:val="0"/>
      <w:marTop w:val="0"/>
      <w:marBottom w:val="0"/>
      <w:divBdr>
        <w:top w:val="none" w:sz="0" w:space="0" w:color="auto"/>
        <w:left w:val="none" w:sz="0" w:space="0" w:color="auto"/>
        <w:bottom w:val="none" w:sz="0" w:space="0" w:color="auto"/>
        <w:right w:val="none" w:sz="0" w:space="0" w:color="auto"/>
      </w:divBdr>
    </w:div>
    <w:div w:id="1008826455">
      <w:bodyDiv w:val="1"/>
      <w:marLeft w:val="0"/>
      <w:marRight w:val="0"/>
      <w:marTop w:val="0"/>
      <w:marBottom w:val="0"/>
      <w:divBdr>
        <w:top w:val="none" w:sz="0" w:space="0" w:color="auto"/>
        <w:left w:val="none" w:sz="0" w:space="0" w:color="auto"/>
        <w:bottom w:val="none" w:sz="0" w:space="0" w:color="auto"/>
        <w:right w:val="none" w:sz="0" w:space="0" w:color="auto"/>
      </w:divBdr>
    </w:div>
    <w:div w:id="1009483121">
      <w:bodyDiv w:val="1"/>
      <w:marLeft w:val="0"/>
      <w:marRight w:val="0"/>
      <w:marTop w:val="0"/>
      <w:marBottom w:val="0"/>
      <w:divBdr>
        <w:top w:val="none" w:sz="0" w:space="0" w:color="auto"/>
        <w:left w:val="none" w:sz="0" w:space="0" w:color="auto"/>
        <w:bottom w:val="none" w:sz="0" w:space="0" w:color="auto"/>
        <w:right w:val="none" w:sz="0" w:space="0" w:color="auto"/>
      </w:divBdr>
    </w:div>
    <w:div w:id="1014569861">
      <w:bodyDiv w:val="1"/>
      <w:marLeft w:val="0"/>
      <w:marRight w:val="0"/>
      <w:marTop w:val="0"/>
      <w:marBottom w:val="0"/>
      <w:divBdr>
        <w:top w:val="none" w:sz="0" w:space="0" w:color="auto"/>
        <w:left w:val="none" w:sz="0" w:space="0" w:color="auto"/>
        <w:bottom w:val="none" w:sz="0" w:space="0" w:color="auto"/>
        <w:right w:val="none" w:sz="0" w:space="0" w:color="auto"/>
      </w:divBdr>
    </w:div>
    <w:div w:id="1016157029">
      <w:bodyDiv w:val="1"/>
      <w:marLeft w:val="0"/>
      <w:marRight w:val="0"/>
      <w:marTop w:val="0"/>
      <w:marBottom w:val="0"/>
      <w:divBdr>
        <w:top w:val="none" w:sz="0" w:space="0" w:color="auto"/>
        <w:left w:val="none" w:sz="0" w:space="0" w:color="auto"/>
        <w:bottom w:val="none" w:sz="0" w:space="0" w:color="auto"/>
        <w:right w:val="none" w:sz="0" w:space="0" w:color="auto"/>
      </w:divBdr>
    </w:div>
    <w:div w:id="1017462496">
      <w:bodyDiv w:val="1"/>
      <w:marLeft w:val="0"/>
      <w:marRight w:val="0"/>
      <w:marTop w:val="0"/>
      <w:marBottom w:val="0"/>
      <w:divBdr>
        <w:top w:val="none" w:sz="0" w:space="0" w:color="auto"/>
        <w:left w:val="none" w:sz="0" w:space="0" w:color="auto"/>
        <w:bottom w:val="none" w:sz="0" w:space="0" w:color="auto"/>
        <w:right w:val="none" w:sz="0" w:space="0" w:color="auto"/>
      </w:divBdr>
    </w:div>
    <w:div w:id="1022362085">
      <w:bodyDiv w:val="1"/>
      <w:marLeft w:val="0"/>
      <w:marRight w:val="0"/>
      <w:marTop w:val="0"/>
      <w:marBottom w:val="0"/>
      <w:divBdr>
        <w:top w:val="none" w:sz="0" w:space="0" w:color="auto"/>
        <w:left w:val="none" w:sz="0" w:space="0" w:color="auto"/>
        <w:bottom w:val="none" w:sz="0" w:space="0" w:color="auto"/>
        <w:right w:val="none" w:sz="0" w:space="0" w:color="auto"/>
      </w:divBdr>
    </w:div>
    <w:div w:id="1023018306">
      <w:bodyDiv w:val="1"/>
      <w:marLeft w:val="0"/>
      <w:marRight w:val="0"/>
      <w:marTop w:val="0"/>
      <w:marBottom w:val="0"/>
      <w:divBdr>
        <w:top w:val="none" w:sz="0" w:space="0" w:color="auto"/>
        <w:left w:val="none" w:sz="0" w:space="0" w:color="auto"/>
        <w:bottom w:val="none" w:sz="0" w:space="0" w:color="auto"/>
        <w:right w:val="none" w:sz="0" w:space="0" w:color="auto"/>
      </w:divBdr>
    </w:div>
    <w:div w:id="1028141021">
      <w:bodyDiv w:val="1"/>
      <w:marLeft w:val="0"/>
      <w:marRight w:val="0"/>
      <w:marTop w:val="0"/>
      <w:marBottom w:val="0"/>
      <w:divBdr>
        <w:top w:val="none" w:sz="0" w:space="0" w:color="auto"/>
        <w:left w:val="none" w:sz="0" w:space="0" w:color="auto"/>
        <w:bottom w:val="none" w:sz="0" w:space="0" w:color="auto"/>
        <w:right w:val="none" w:sz="0" w:space="0" w:color="auto"/>
      </w:divBdr>
    </w:div>
    <w:div w:id="1031032529">
      <w:bodyDiv w:val="1"/>
      <w:marLeft w:val="0"/>
      <w:marRight w:val="0"/>
      <w:marTop w:val="0"/>
      <w:marBottom w:val="0"/>
      <w:divBdr>
        <w:top w:val="none" w:sz="0" w:space="0" w:color="auto"/>
        <w:left w:val="none" w:sz="0" w:space="0" w:color="auto"/>
        <w:bottom w:val="none" w:sz="0" w:space="0" w:color="auto"/>
        <w:right w:val="none" w:sz="0" w:space="0" w:color="auto"/>
      </w:divBdr>
    </w:div>
    <w:div w:id="1032461233">
      <w:bodyDiv w:val="1"/>
      <w:marLeft w:val="0"/>
      <w:marRight w:val="0"/>
      <w:marTop w:val="0"/>
      <w:marBottom w:val="0"/>
      <w:divBdr>
        <w:top w:val="none" w:sz="0" w:space="0" w:color="auto"/>
        <w:left w:val="none" w:sz="0" w:space="0" w:color="auto"/>
        <w:bottom w:val="none" w:sz="0" w:space="0" w:color="auto"/>
        <w:right w:val="none" w:sz="0" w:space="0" w:color="auto"/>
      </w:divBdr>
    </w:div>
    <w:div w:id="1033723736">
      <w:bodyDiv w:val="1"/>
      <w:marLeft w:val="0"/>
      <w:marRight w:val="0"/>
      <w:marTop w:val="0"/>
      <w:marBottom w:val="0"/>
      <w:divBdr>
        <w:top w:val="none" w:sz="0" w:space="0" w:color="auto"/>
        <w:left w:val="none" w:sz="0" w:space="0" w:color="auto"/>
        <w:bottom w:val="none" w:sz="0" w:space="0" w:color="auto"/>
        <w:right w:val="none" w:sz="0" w:space="0" w:color="auto"/>
      </w:divBdr>
    </w:div>
    <w:div w:id="1035429449">
      <w:bodyDiv w:val="1"/>
      <w:marLeft w:val="0"/>
      <w:marRight w:val="0"/>
      <w:marTop w:val="0"/>
      <w:marBottom w:val="0"/>
      <w:divBdr>
        <w:top w:val="none" w:sz="0" w:space="0" w:color="auto"/>
        <w:left w:val="none" w:sz="0" w:space="0" w:color="auto"/>
        <w:bottom w:val="none" w:sz="0" w:space="0" w:color="auto"/>
        <w:right w:val="none" w:sz="0" w:space="0" w:color="auto"/>
      </w:divBdr>
    </w:div>
    <w:div w:id="1035497273">
      <w:bodyDiv w:val="1"/>
      <w:marLeft w:val="0"/>
      <w:marRight w:val="0"/>
      <w:marTop w:val="0"/>
      <w:marBottom w:val="0"/>
      <w:divBdr>
        <w:top w:val="none" w:sz="0" w:space="0" w:color="auto"/>
        <w:left w:val="none" w:sz="0" w:space="0" w:color="auto"/>
        <w:bottom w:val="none" w:sz="0" w:space="0" w:color="auto"/>
        <w:right w:val="none" w:sz="0" w:space="0" w:color="auto"/>
      </w:divBdr>
    </w:div>
    <w:div w:id="1036075888">
      <w:bodyDiv w:val="1"/>
      <w:marLeft w:val="0"/>
      <w:marRight w:val="0"/>
      <w:marTop w:val="0"/>
      <w:marBottom w:val="0"/>
      <w:divBdr>
        <w:top w:val="none" w:sz="0" w:space="0" w:color="auto"/>
        <w:left w:val="none" w:sz="0" w:space="0" w:color="auto"/>
        <w:bottom w:val="none" w:sz="0" w:space="0" w:color="auto"/>
        <w:right w:val="none" w:sz="0" w:space="0" w:color="auto"/>
      </w:divBdr>
    </w:div>
    <w:div w:id="1041707422">
      <w:bodyDiv w:val="1"/>
      <w:marLeft w:val="0"/>
      <w:marRight w:val="0"/>
      <w:marTop w:val="0"/>
      <w:marBottom w:val="0"/>
      <w:divBdr>
        <w:top w:val="none" w:sz="0" w:space="0" w:color="auto"/>
        <w:left w:val="none" w:sz="0" w:space="0" w:color="auto"/>
        <w:bottom w:val="none" w:sz="0" w:space="0" w:color="auto"/>
        <w:right w:val="none" w:sz="0" w:space="0" w:color="auto"/>
      </w:divBdr>
    </w:div>
    <w:div w:id="1042512421">
      <w:bodyDiv w:val="1"/>
      <w:marLeft w:val="0"/>
      <w:marRight w:val="0"/>
      <w:marTop w:val="0"/>
      <w:marBottom w:val="0"/>
      <w:divBdr>
        <w:top w:val="none" w:sz="0" w:space="0" w:color="auto"/>
        <w:left w:val="none" w:sz="0" w:space="0" w:color="auto"/>
        <w:bottom w:val="none" w:sz="0" w:space="0" w:color="auto"/>
        <w:right w:val="none" w:sz="0" w:space="0" w:color="auto"/>
      </w:divBdr>
    </w:div>
    <w:div w:id="1043939044">
      <w:bodyDiv w:val="1"/>
      <w:marLeft w:val="0"/>
      <w:marRight w:val="0"/>
      <w:marTop w:val="0"/>
      <w:marBottom w:val="0"/>
      <w:divBdr>
        <w:top w:val="none" w:sz="0" w:space="0" w:color="auto"/>
        <w:left w:val="none" w:sz="0" w:space="0" w:color="auto"/>
        <w:bottom w:val="none" w:sz="0" w:space="0" w:color="auto"/>
        <w:right w:val="none" w:sz="0" w:space="0" w:color="auto"/>
      </w:divBdr>
    </w:div>
    <w:div w:id="1044328704">
      <w:bodyDiv w:val="1"/>
      <w:marLeft w:val="0"/>
      <w:marRight w:val="0"/>
      <w:marTop w:val="0"/>
      <w:marBottom w:val="0"/>
      <w:divBdr>
        <w:top w:val="none" w:sz="0" w:space="0" w:color="auto"/>
        <w:left w:val="none" w:sz="0" w:space="0" w:color="auto"/>
        <w:bottom w:val="none" w:sz="0" w:space="0" w:color="auto"/>
        <w:right w:val="none" w:sz="0" w:space="0" w:color="auto"/>
      </w:divBdr>
    </w:div>
    <w:div w:id="1050375263">
      <w:bodyDiv w:val="1"/>
      <w:marLeft w:val="0"/>
      <w:marRight w:val="0"/>
      <w:marTop w:val="0"/>
      <w:marBottom w:val="0"/>
      <w:divBdr>
        <w:top w:val="none" w:sz="0" w:space="0" w:color="auto"/>
        <w:left w:val="none" w:sz="0" w:space="0" w:color="auto"/>
        <w:bottom w:val="none" w:sz="0" w:space="0" w:color="auto"/>
        <w:right w:val="none" w:sz="0" w:space="0" w:color="auto"/>
      </w:divBdr>
    </w:div>
    <w:div w:id="1053238663">
      <w:bodyDiv w:val="1"/>
      <w:marLeft w:val="0"/>
      <w:marRight w:val="0"/>
      <w:marTop w:val="0"/>
      <w:marBottom w:val="0"/>
      <w:divBdr>
        <w:top w:val="none" w:sz="0" w:space="0" w:color="auto"/>
        <w:left w:val="none" w:sz="0" w:space="0" w:color="auto"/>
        <w:bottom w:val="none" w:sz="0" w:space="0" w:color="auto"/>
        <w:right w:val="none" w:sz="0" w:space="0" w:color="auto"/>
      </w:divBdr>
      <w:divsChild>
        <w:div w:id="64226499">
          <w:marLeft w:val="0"/>
          <w:marRight w:val="0"/>
          <w:marTop w:val="0"/>
          <w:marBottom w:val="0"/>
          <w:divBdr>
            <w:top w:val="none" w:sz="0" w:space="0" w:color="auto"/>
            <w:left w:val="none" w:sz="0" w:space="0" w:color="auto"/>
            <w:bottom w:val="none" w:sz="0" w:space="0" w:color="auto"/>
            <w:right w:val="none" w:sz="0" w:space="0" w:color="auto"/>
          </w:divBdr>
          <w:divsChild>
            <w:div w:id="11041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76037">
      <w:bodyDiv w:val="1"/>
      <w:marLeft w:val="0"/>
      <w:marRight w:val="0"/>
      <w:marTop w:val="0"/>
      <w:marBottom w:val="0"/>
      <w:divBdr>
        <w:top w:val="none" w:sz="0" w:space="0" w:color="auto"/>
        <w:left w:val="none" w:sz="0" w:space="0" w:color="auto"/>
        <w:bottom w:val="none" w:sz="0" w:space="0" w:color="auto"/>
        <w:right w:val="none" w:sz="0" w:space="0" w:color="auto"/>
      </w:divBdr>
    </w:div>
    <w:div w:id="1060710352">
      <w:bodyDiv w:val="1"/>
      <w:marLeft w:val="0"/>
      <w:marRight w:val="0"/>
      <w:marTop w:val="0"/>
      <w:marBottom w:val="0"/>
      <w:divBdr>
        <w:top w:val="none" w:sz="0" w:space="0" w:color="auto"/>
        <w:left w:val="none" w:sz="0" w:space="0" w:color="auto"/>
        <w:bottom w:val="none" w:sz="0" w:space="0" w:color="auto"/>
        <w:right w:val="none" w:sz="0" w:space="0" w:color="auto"/>
      </w:divBdr>
    </w:div>
    <w:div w:id="1067535447">
      <w:bodyDiv w:val="1"/>
      <w:marLeft w:val="0"/>
      <w:marRight w:val="0"/>
      <w:marTop w:val="0"/>
      <w:marBottom w:val="0"/>
      <w:divBdr>
        <w:top w:val="none" w:sz="0" w:space="0" w:color="auto"/>
        <w:left w:val="none" w:sz="0" w:space="0" w:color="auto"/>
        <w:bottom w:val="none" w:sz="0" w:space="0" w:color="auto"/>
        <w:right w:val="none" w:sz="0" w:space="0" w:color="auto"/>
      </w:divBdr>
    </w:div>
    <w:div w:id="1067915768">
      <w:bodyDiv w:val="1"/>
      <w:marLeft w:val="0"/>
      <w:marRight w:val="0"/>
      <w:marTop w:val="0"/>
      <w:marBottom w:val="0"/>
      <w:divBdr>
        <w:top w:val="none" w:sz="0" w:space="0" w:color="auto"/>
        <w:left w:val="none" w:sz="0" w:space="0" w:color="auto"/>
        <w:bottom w:val="none" w:sz="0" w:space="0" w:color="auto"/>
        <w:right w:val="none" w:sz="0" w:space="0" w:color="auto"/>
      </w:divBdr>
    </w:div>
    <w:div w:id="1071656776">
      <w:bodyDiv w:val="1"/>
      <w:marLeft w:val="0"/>
      <w:marRight w:val="0"/>
      <w:marTop w:val="0"/>
      <w:marBottom w:val="0"/>
      <w:divBdr>
        <w:top w:val="none" w:sz="0" w:space="0" w:color="auto"/>
        <w:left w:val="none" w:sz="0" w:space="0" w:color="auto"/>
        <w:bottom w:val="none" w:sz="0" w:space="0" w:color="auto"/>
        <w:right w:val="none" w:sz="0" w:space="0" w:color="auto"/>
      </w:divBdr>
    </w:div>
    <w:div w:id="1074937924">
      <w:bodyDiv w:val="1"/>
      <w:marLeft w:val="0"/>
      <w:marRight w:val="0"/>
      <w:marTop w:val="0"/>
      <w:marBottom w:val="0"/>
      <w:divBdr>
        <w:top w:val="none" w:sz="0" w:space="0" w:color="auto"/>
        <w:left w:val="none" w:sz="0" w:space="0" w:color="auto"/>
        <w:bottom w:val="none" w:sz="0" w:space="0" w:color="auto"/>
        <w:right w:val="none" w:sz="0" w:space="0" w:color="auto"/>
      </w:divBdr>
    </w:div>
    <w:div w:id="1087264327">
      <w:bodyDiv w:val="1"/>
      <w:marLeft w:val="0"/>
      <w:marRight w:val="0"/>
      <w:marTop w:val="0"/>
      <w:marBottom w:val="0"/>
      <w:divBdr>
        <w:top w:val="none" w:sz="0" w:space="0" w:color="auto"/>
        <w:left w:val="none" w:sz="0" w:space="0" w:color="auto"/>
        <w:bottom w:val="none" w:sz="0" w:space="0" w:color="auto"/>
        <w:right w:val="none" w:sz="0" w:space="0" w:color="auto"/>
      </w:divBdr>
    </w:div>
    <w:div w:id="1091707186">
      <w:bodyDiv w:val="1"/>
      <w:marLeft w:val="0"/>
      <w:marRight w:val="0"/>
      <w:marTop w:val="0"/>
      <w:marBottom w:val="0"/>
      <w:divBdr>
        <w:top w:val="none" w:sz="0" w:space="0" w:color="auto"/>
        <w:left w:val="none" w:sz="0" w:space="0" w:color="auto"/>
        <w:bottom w:val="none" w:sz="0" w:space="0" w:color="auto"/>
        <w:right w:val="none" w:sz="0" w:space="0" w:color="auto"/>
      </w:divBdr>
    </w:div>
    <w:div w:id="1093817309">
      <w:bodyDiv w:val="1"/>
      <w:marLeft w:val="0"/>
      <w:marRight w:val="0"/>
      <w:marTop w:val="0"/>
      <w:marBottom w:val="0"/>
      <w:divBdr>
        <w:top w:val="none" w:sz="0" w:space="0" w:color="auto"/>
        <w:left w:val="none" w:sz="0" w:space="0" w:color="auto"/>
        <w:bottom w:val="none" w:sz="0" w:space="0" w:color="auto"/>
        <w:right w:val="none" w:sz="0" w:space="0" w:color="auto"/>
      </w:divBdr>
    </w:div>
    <w:div w:id="1097410721">
      <w:bodyDiv w:val="1"/>
      <w:marLeft w:val="0"/>
      <w:marRight w:val="0"/>
      <w:marTop w:val="0"/>
      <w:marBottom w:val="0"/>
      <w:divBdr>
        <w:top w:val="none" w:sz="0" w:space="0" w:color="auto"/>
        <w:left w:val="none" w:sz="0" w:space="0" w:color="auto"/>
        <w:bottom w:val="none" w:sz="0" w:space="0" w:color="auto"/>
        <w:right w:val="none" w:sz="0" w:space="0" w:color="auto"/>
      </w:divBdr>
    </w:div>
    <w:div w:id="1098215736">
      <w:bodyDiv w:val="1"/>
      <w:marLeft w:val="0"/>
      <w:marRight w:val="0"/>
      <w:marTop w:val="0"/>
      <w:marBottom w:val="0"/>
      <w:divBdr>
        <w:top w:val="none" w:sz="0" w:space="0" w:color="auto"/>
        <w:left w:val="none" w:sz="0" w:space="0" w:color="auto"/>
        <w:bottom w:val="none" w:sz="0" w:space="0" w:color="auto"/>
        <w:right w:val="none" w:sz="0" w:space="0" w:color="auto"/>
      </w:divBdr>
    </w:div>
    <w:div w:id="1098788695">
      <w:bodyDiv w:val="1"/>
      <w:marLeft w:val="0"/>
      <w:marRight w:val="0"/>
      <w:marTop w:val="0"/>
      <w:marBottom w:val="0"/>
      <w:divBdr>
        <w:top w:val="none" w:sz="0" w:space="0" w:color="auto"/>
        <w:left w:val="none" w:sz="0" w:space="0" w:color="auto"/>
        <w:bottom w:val="none" w:sz="0" w:space="0" w:color="auto"/>
        <w:right w:val="none" w:sz="0" w:space="0" w:color="auto"/>
      </w:divBdr>
    </w:div>
    <w:div w:id="1100251094">
      <w:bodyDiv w:val="1"/>
      <w:marLeft w:val="0"/>
      <w:marRight w:val="0"/>
      <w:marTop w:val="0"/>
      <w:marBottom w:val="0"/>
      <w:divBdr>
        <w:top w:val="none" w:sz="0" w:space="0" w:color="auto"/>
        <w:left w:val="none" w:sz="0" w:space="0" w:color="auto"/>
        <w:bottom w:val="none" w:sz="0" w:space="0" w:color="auto"/>
        <w:right w:val="none" w:sz="0" w:space="0" w:color="auto"/>
      </w:divBdr>
    </w:div>
    <w:div w:id="1100831878">
      <w:bodyDiv w:val="1"/>
      <w:marLeft w:val="0"/>
      <w:marRight w:val="0"/>
      <w:marTop w:val="0"/>
      <w:marBottom w:val="0"/>
      <w:divBdr>
        <w:top w:val="none" w:sz="0" w:space="0" w:color="auto"/>
        <w:left w:val="none" w:sz="0" w:space="0" w:color="auto"/>
        <w:bottom w:val="none" w:sz="0" w:space="0" w:color="auto"/>
        <w:right w:val="none" w:sz="0" w:space="0" w:color="auto"/>
      </w:divBdr>
    </w:div>
    <w:div w:id="1104838487">
      <w:bodyDiv w:val="1"/>
      <w:marLeft w:val="0"/>
      <w:marRight w:val="0"/>
      <w:marTop w:val="0"/>
      <w:marBottom w:val="0"/>
      <w:divBdr>
        <w:top w:val="none" w:sz="0" w:space="0" w:color="auto"/>
        <w:left w:val="none" w:sz="0" w:space="0" w:color="auto"/>
        <w:bottom w:val="none" w:sz="0" w:space="0" w:color="auto"/>
        <w:right w:val="none" w:sz="0" w:space="0" w:color="auto"/>
      </w:divBdr>
    </w:div>
    <w:div w:id="1107038096">
      <w:bodyDiv w:val="1"/>
      <w:marLeft w:val="0"/>
      <w:marRight w:val="0"/>
      <w:marTop w:val="0"/>
      <w:marBottom w:val="0"/>
      <w:divBdr>
        <w:top w:val="none" w:sz="0" w:space="0" w:color="auto"/>
        <w:left w:val="none" w:sz="0" w:space="0" w:color="auto"/>
        <w:bottom w:val="none" w:sz="0" w:space="0" w:color="auto"/>
        <w:right w:val="none" w:sz="0" w:space="0" w:color="auto"/>
      </w:divBdr>
    </w:div>
    <w:div w:id="1107123098">
      <w:bodyDiv w:val="1"/>
      <w:marLeft w:val="0"/>
      <w:marRight w:val="0"/>
      <w:marTop w:val="0"/>
      <w:marBottom w:val="0"/>
      <w:divBdr>
        <w:top w:val="none" w:sz="0" w:space="0" w:color="auto"/>
        <w:left w:val="none" w:sz="0" w:space="0" w:color="auto"/>
        <w:bottom w:val="none" w:sz="0" w:space="0" w:color="auto"/>
        <w:right w:val="none" w:sz="0" w:space="0" w:color="auto"/>
      </w:divBdr>
      <w:divsChild>
        <w:div w:id="1091123163">
          <w:marLeft w:val="1800"/>
          <w:marRight w:val="0"/>
          <w:marTop w:val="100"/>
          <w:marBottom w:val="0"/>
          <w:divBdr>
            <w:top w:val="none" w:sz="0" w:space="0" w:color="auto"/>
            <w:left w:val="none" w:sz="0" w:space="0" w:color="auto"/>
            <w:bottom w:val="none" w:sz="0" w:space="0" w:color="auto"/>
            <w:right w:val="none" w:sz="0" w:space="0" w:color="auto"/>
          </w:divBdr>
        </w:div>
        <w:div w:id="860045308">
          <w:marLeft w:val="1800"/>
          <w:marRight w:val="0"/>
          <w:marTop w:val="100"/>
          <w:marBottom w:val="0"/>
          <w:divBdr>
            <w:top w:val="none" w:sz="0" w:space="0" w:color="auto"/>
            <w:left w:val="none" w:sz="0" w:space="0" w:color="auto"/>
            <w:bottom w:val="none" w:sz="0" w:space="0" w:color="auto"/>
            <w:right w:val="none" w:sz="0" w:space="0" w:color="auto"/>
          </w:divBdr>
        </w:div>
      </w:divsChild>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114012827">
      <w:bodyDiv w:val="1"/>
      <w:marLeft w:val="0"/>
      <w:marRight w:val="0"/>
      <w:marTop w:val="0"/>
      <w:marBottom w:val="0"/>
      <w:divBdr>
        <w:top w:val="none" w:sz="0" w:space="0" w:color="auto"/>
        <w:left w:val="none" w:sz="0" w:space="0" w:color="auto"/>
        <w:bottom w:val="none" w:sz="0" w:space="0" w:color="auto"/>
        <w:right w:val="none" w:sz="0" w:space="0" w:color="auto"/>
      </w:divBdr>
    </w:div>
    <w:div w:id="1115563760">
      <w:bodyDiv w:val="1"/>
      <w:marLeft w:val="0"/>
      <w:marRight w:val="0"/>
      <w:marTop w:val="0"/>
      <w:marBottom w:val="0"/>
      <w:divBdr>
        <w:top w:val="none" w:sz="0" w:space="0" w:color="auto"/>
        <w:left w:val="none" w:sz="0" w:space="0" w:color="auto"/>
        <w:bottom w:val="none" w:sz="0" w:space="0" w:color="auto"/>
        <w:right w:val="none" w:sz="0" w:space="0" w:color="auto"/>
      </w:divBdr>
    </w:div>
    <w:div w:id="1120955070">
      <w:bodyDiv w:val="1"/>
      <w:marLeft w:val="0"/>
      <w:marRight w:val="0"/>
      <w:marTop w:val="0"/>
      <w:marBottom w:val="0"/>
      <w:divBdr>
        <w:top w:val="none" w:sz="0" w:space="0" w:color="auto"/>
        <w:left w:val="none" w:sz="0" w:space="0" w:color="auto"/>
        <w:bottom w:val="none" w:sz="0" w:space="0" w:color="auto"/>
        <w:right w:val="none" w:sz="0" w:space="0" w:color="auto"/>
      </w:divBdr>
      <w:divsChild>
        <w:div w:id="1013457097">
          <w:marLeft w:val="0"/>
          <w:marRight w:val="0"/>
          <w:marTop w:val="0"/>
          <w:marBottom w:val="0"/>
          <w:divBdr>
            <w:top w:val="none" w:sz="0" w:space="0" w:color="auto"/>
            <w:left w:val="none" w:sz="0" w:space="0" w:color="auto"/>
            <w:bottom w:val="none" w:sz="0" w:space="0" w:color="auto"/>
            <w:right w:val="none" w:sz="0" w:space="0" w:color="auto"/>
          </w:divBdr>
          <w:divsChild>
            <w:div w:id="8512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461611">
      <w:bodyDiv w:val="1"/>
      <w:marLeft w:val="0"/>
      <w:marRight w:val="0"/>
      <w:marTop w:val="0"/>
      <w:marBottom w:val="0"/>
      <w:divBdr>
        <w:top w:val="none" w:sz="0" w:space="0" w:color="auto"/>
        <w:left w:val="none" w:sz="0" w:space="0" w:color="auto"/>
        <w:bottom w:val="none" w:sz="0" w:space="0" w:color="auto"/>
        <w:right w:val="none" w:sz="0" w:space="0" w:color="auto"/>
      </w:divBdr>
    </w:div>
    <w:div w:id="1121877824">
      <w:bodyDiv w:val="1"/>
      <w:marLeft w:val="0"/>
      <w:marRight w:val="0"/>
      <w:marTop w:val="0"/>
      <w:marBottom w:val="0"/>
      <w:divBdr>
        <w:top w:val="none" w:sz="0" w:space="0" w:color="auto"/>
        <w:left w:val="none" w:sz="0" w:space="0" w:color="auto"/>
        <w:bottom w:val="none" w:sz="0" w:space="0" w:color="auto"/>
        <w:right w:val="none" w:sz="0" w:space="0" w:color="auto"/>
      </w:divBdr>
    </w:div>
    <w:div w:id="1122652412">
      <w:bodyDiv w:val="1"/>
      <w:marLeft w:val="0"/>
      <w:marRight w:val="0"/>
      <w:marTop w:val="0"/>
      <w:marBottom w:val="0"/>
      <w:divBdr>
        <w:top w:val="none" w:sz="0" w:space="0" w:color="auto"/>
        <w:left w:val="none" w:sz="0" w:space="0" w:color="auto"/>
        <w:bottom w:val="none" w:sz="0" w:space="0" w:color="auto"/>
        <w:right w:val="none" w:sz="0" w:space="0" w:color="auto"/>
      </w:divBdr>
    </w:div>
    <w:div w:id="1124301897">
      <w:bodyDiv w:val="1"/>
      <w:marLeft w:val="0"/>
      <w:marRight w:val="0"/>
      <w:marTop w:val="0"/>
      <w:marBottom w:val="0"/>
      <w:divBdr>
        <w:top w:val="none" w:sz="0" w:space="0" w:color="auto"/>
        <w:left w:val="none" w:sz="0" w:space="0" w:color="auto"/>
        <w:bottom w:val="none" w:sz="0" w:space="0" w:color="auto"/>
        <w:right w:val="none" w:sz="0" w:space="0" w:color="auto"/>
      </w:divBdr>
    </w:div>
    <w:div w:id="1132289396">
      <w:bodyDiv w:val="1"/>
      <w:marLeft w:val="0"/>
      <w:marRight w:val="0"/>
      <w:marTop w:val="0"/>
      <w:marBottom w:val="0"/>
      <w:divBdr>
        <w:top w:val="none" w:sz="0" w:space="0" w:color="auto"/>
        <w:left w:val="none" w:sz="0" w:space="0" w:color="auto"/>
        <w:bottom w:val="none" w:sz="0" w:space="0" w:color="auto"/>
        <w:right w:val="none" w:sz="0" w:space="0" w:color="auto"/>
      </w:divBdr>
    </w:div>
    <w:div w:id="1134756404">
      <w:bodyDiv w:val="1"/>
      <w:marLeft w:val="0"/>
      <w:marRight w:val="0"/>
      <w:marTop w:val="0"/>
      <w:marBottom w:val="0"/>
      <w:divBdr>
        <w:top w:val="none" w:sz="0" w:space="0" w:color="auto"/>
        <w:left w:val="none" w:sz="0" w:space="0" w:color="auto"/>
        <w:bottom w:val="none" w:sz="0" w:space="0" w:color="auto"/>
        <w:right w:val="none" w:sz="0" w:space="0" w:color="auto"/>
      </w:divBdr>
    </w:div>
    <w:div w:id="1135489712">
      <w:bodyDiv w:val="1"/>
      <w:marLeft w:val="0"/>
      <w:marRight w:val="0"/>
      <w:marTop w:val="0"/>
      <w:marBottom w:val="0"/>
      <w:divBdr>
        <w:top w:val="none" w:sz="0" w:space="0" w:color="auto"/>
        <w:left w:val="none" w:sz="0" w:space="0" w:color="auto"/>
        <w:bottom w:val="none" w:sz="0" w:space="0" w:color="auto"/>
        <w:right w:val="none" w:sz="0" w:space="0" w:color="auto"/>
      </w:divBdr>
    </w:div>
    <w:div w:id="1137724189">
      <w:bodyDiv w:val="1"/>
      <w:marLeft w:val="0"/>
      <w:marRight w:val="0"/>
      <w:marTop w:val="0"/>
      <w:marBottom w:val="0"/>
      <w:divBdr>
        <w:top w:val="none" w:sz="0" w:space="0" w:color="auto"/>
        <w:left w:val="none" w:sz="0" w:space="0" w:color="auto"/>
        <w:bottom w:val="none" w:sz="0" w:space="0" w:color="auto"/>
        <w:right w:val="none" w:sz="0" w:space="0" w:color="auto"/>
      </w:divBdr>
    </w:div>
    <w:div w:id="1138106618">
      <w:bodyDiv w:val="1"/>
      <w:marLeft w:val="0"/>
      <w:marRight w:val="0"/>
      <w:marTop w:val="0"/>
      <w:marBottom w:val="0"/>
      <w:divBdr>
        <w:top w:val="none" w:sz="0" w:space="0" w:color="auto"/>
        <w:left w:val="none" w:sz="0" w:space="0" w:color="auto"/>
        <w:bottom w:val="none" w:sz="0" w:space="0" w:color="auto"/>
        <w:right w:val="none" w:sz="0" w:space="0" w:color="auto"/>
      </w:divBdr>
    </w:div>
    <w:div w:id="1141268890">
      <w:bodyDiv w:val="1"/>
      <w:marLeft w:val="0"/>
      <w:marRight w:val="0"/>
      <w:marTop w:val="0"/>
      <w:marBottom w:val="0"/>
      <w:divBdr>
        <w:top w:val="none" w:sz="0" w:space="0" w:color="auto"/>
        <w:left w:val="none" w:sz="0" w:space="0" w:color="auto"/>
        <w:bottom w:val="none" w:sz="0" w:space="0" w:color="auto"/>
        <w:right w:val="none" w:sz="0" w:space="0" w:color="auto"/>
      </w:divBdr>
    </w:div>
    <w:div w:id="1142582659">
      <w:bodyDiv w:val="1"/>
      <w:marLeft w:val="0"/>
      <w:marRight w:val="0"/>
      <w:marTop w:val="0"/>
      <w:marBottom w:val="0"/>
      <w:divBdr>
        <w:top w:val="none" w:sz="0" w:space="0" w:color="auto"/>
        <w:left w:val="none" w:sz="0" w:space="0" w:color="auto"/>
        <w:bottom w:val="none" w:sz="0" w:space="0" w:color="auto"/>
        <w:right w:val="none" w:sz="0" w:space="0" w:color="auto"/>
      </w:divBdr>
    </w:div>
    <w:div w:id="1144396043">
      <w:bodyDiv w:val="1"/>
      <w:marLeft w:val="0"/>
      <w:marRight w:val="0"/>
      <w:marTop w:val="0"/>
      <w:marBottom w:val="0"/>
      <w:divBdr>
        <w:top w:val="none" w:sz="0" w:space="0" w:color="auto"/>
        <w:left w:val="none" w:sz="0" w:space="0" w:color="auto"/>
        <w:bottom w:val="none" w:sz="0" w:space="0" w:color="auto"/>
        <w:right w:val="none" w:sz="0" w:space="0" w:color="auto"/>
      </w:divBdr>
    </w:div>
    <w:div w:id="1146045110">
      <w:bodyDiv w:val="1"/>
      <w:marLeft w:val="0"/>
      <w:marRight w:val="0"/>
      <w:marTop w:val="0"/>
      <w:marBottom w:val="0"/>
      <w:divBdr>
        <w:top w:val="none" w:sz="0" w:space="0" w:color="auto"/>
        <w:left w:val="none" w:sz="0" w:space="0" w:color="auto"/>
        <w:bottom w:val="none" w:sz="0" w:space="0" w:color="auto"/>
        <w:right w:val="none" w:sz="0" w:space="0" w:color="auto"/>
      </w:divBdr>
    </w:div>
    <w:div w:id="1149442683">
      <w:bodyDiv w:val="1"/>
      <w:marLeft w:val="0"/>
      <w:marRight w:val="0"/>
      <w:marTop w:val="0"/>
      <w:marBottom w:val="0"/>
      <w:divBdr>
        <w:top w:val="none" w:sz="0" w:space="0" w:color="auto"/>
        <w:left w:val="none" w:sz="0" w:space="0" w:color="auto"/>
        <w:bottom w:val="none" w:sz="0" w:space="0" w:color="auto"/>
        <w:right w:val="none" w:sz="0" w:space="0" w:color="auto"/>
      </w:divBdr>
    </w:div>
    <w:div w:id="1150244342">
      <w:bodyDiv w:val="1"/>
      <w:marLeft w:val="0"/>
      <w:marRight w:val="0"/>
      <w:marTop w:val="0"/>
      <w:marBottom w:val="0"/>
      <w:divBdr>
        <w:top w:val="none" w:sz="0" w:space="0" w:color="auto"/>
        <w:left w:val="none" w:sz="0" w:space="0" w:color="auto"/>
        <w:bottom w:val="none" w:sz="0" w:space="0" w:color="auto"/>
        <w:right w:val="none" w:sz="0" w:space="0" w:color="auto"/>
      </w:divBdr>
    </w:div>
    <w:div w:id="1153717289">
      <w:bodyDiv w:val="1"/>
      <w:marLeft w:val="0"/>
      <w:marRight w:val="0"/>
      <w:marTop w:val="0"/>
      <w:marBottom w:val="0"/>
      <w:divBdr>
        <w:top w:val="none" w:sz="0" w:space="0" w:color="auto"/>
        <w:left w:val="none" w:sz="0" w:space="0" w:color="auto"/>
        <w:bottom w:val="none" w:sz="0" w:space="0" w:color="auto"/>
        <w:right w:val="none" w:sz="0" w:space="0" w:color="auto"/>
      </w:divBdr>
    </w:div>
    <w:div w:id="1154838805">
      <w:bodyDiv w:val="1"/>
      <w:marLeft w:val="0"/>
      <w:marRight w:val="0"/>
      <w:marTop w:val="0"/>
      <w:marBottom w:val="0"/>
      <w:divBdr>
        <w:top w:val="none" w:sz="0" w:space="0" w:color="auto"/>
        <w:left w:val="none" w:sz="0" w:space="0" w:color="auto"/>
        <w:bottom w:val="none" w:sz="0" w:space="0" w:color="auto"/>
        <w:right w:val="none" w:sz="0" w:space="0" w:color="auto"/>
      </w:divBdr>
    </w:div>
    <w:div w:id="1155990081">
      <w:bodyDiv w:val="1"/>
      <w:marLeft w:val="0"/>
      <w:marRight w:val="0"/>
      <w:marTop w:val="0"/>
      <w:marBottom w:val="0"/>
      <w:divBdr>
        <w:top w:val="none" w:sz="0" w:space="0" w:color="auto"/>
        <w:left w:val="none" w:sz="0" w:space="0" w:color="auto"/>
        <w:bottom w:val="none" w:sz="0" w:space="0" w:color="auto"/>
        <w:right w:val="none" w:sz="0" w:space="0" w:color="auto"/>
      </w:divBdr>
    </w:div>
    <w:div w:id="1160000401">
      <w:bodyDiv w:val="1"/>
      <w:marLeft w:val="0"/>
      <w:marRight w:val="0"/>
      <w:marTop w:val="0"/>
      <w:marBottom w:val="0"/>
      <w:divBdr>
        <w:top w:val="none" w:sz="0" w:space="0" w:color="auto"/>
        <w:left w:val="none" w:sz="0" w:space="0" w:color="auto"/>
        <w:bottom w:val="none" w:sz="0" w:space="0" w:color="auto"/>
        <w:right w:val="none" w:sz="0" w:space="0" w:color="auto"/>
      </w:divBdr>
    </w:div>
    <w:div w:id="1168715170">
      <w:bodyDiv w:val="1"/>
      <w:marLeft w:val="0"/>
      <w:marRight w:val="0"/>
      <w:marTop w:val="0"/>
      <w:marBottom w:val="0"/>
      <w:divBdr>
        <w:top w:val="none" w:sz="0" w:space="0" w:color="auto"/>
        <w:left w:val="none" w:sz="0" w:space="0" w:color="auto"/>
        <w:bottom w:val="none" w:sz="0" w:space="0" w:color="auto"/>
        <w:right w:val="none" w:sz="0" w:space="0" w:color="auto"/>
      </w:divBdr>
    </w:div>
    <w:div w:id="1171944005">
      <w:bodyDiv w:val="1"/>
      <w:marLeft w:val="0"/>
      <w:marRight w:val="0"/>
      <w:marTop w:val="0"/>
      <w:marBottom w:val="0"/>
      <w:divBdr>
        <w:top w:val="none" w:sz="0" w:space="0" w:color="auto"/>
        <w:left w:val="none" w:sz="0" w:space="0" w:color="auto"/>
        <w:bottom w:val="none" w:sz="0" w:space="0" w:color="auto"/>
        <w:right w:val="none" w:sz="0" w:space="0" w:color="auto"/>
      </w:divBdr>
    </w:div>
    <w:div w:id="1173422239">
      <w:bodyDiv w:val="1"/>
      <w:marLeft w:val="0"/>
      <w:marRight w:val="0"/>
      <w:marTop w:val="0"/>
      <w:marBottom w:val="0"/>
      <w:divBdr>
        <w:top w:val="none" w:sz="0" w:space="0" w:color="auto"/>
        <w:left w:val="none" w:sz="0" w:space="0" w:color="auto"/>
        <w:bottom w:val="none" w:sz="0" w:space="0" w:color="auto"/>
        <w:right w:val="none" w:sz="0" w:space="0" w:color="auto"/>
      </w:divBdr>
    </w:div>
    <w:div w:id="1173642038">
      <w:bodyDiv w:val="1"/>
      <w:marLeft w:val="0"/>
      <w:marRight w:val="0"/>
      <w:marTop w:val="0"/>
      <w:marBottom w:val="0"/>
      <w:divBdr>
        <w:top w:val="none" w:sz="0" w:space="0" w:color="auto"/>
        <w:left w:val="none" w:sz="0" w:space="0" w:color="auto"/>
        <w:bottom w:val="none" w:sz="0" w:space="0" w:color="auto"/>
        <w:right w:val="none" w:sz="0" w:space="0" w:color="auto"/>
      </w:divBdr>
    </w:div>
    <w:div w:id="1176112827">
      <w:bodyDiv w:val="1"/>
      <w:marLeft w:val="0"/>
      <w:marRight w:val="0"/>
      <w:marTop w:val="0"/>
      <w:marBottom w:val="0"/>
      <w:divBdr>
        <w:top w:val="none" w:sz="0" w:space="0" w:color="auto"/>
        <w:left w:val="none" w:sz="0" w:space="0" w:color="auto"/>
        <w:bottom w:val="none" w:sz="0" w:space="0" w:color="auto"/>
        <w:right w:val="none" w:sz="0" w:space="0" w:color="auto"/>
      </w:divBdr>
    </w:div>
    <w:div w:id="1178424685">
      <w:bodyDiv w:val="1"/>
      <w:marLeft w:val="0"/>
      <w:marRight w:val="0"/>
      <w:marTop w:val="0"/>
      <w:marBottom w:val="0"/>
      <w:divBdr>
        <w:top w:val="none" w:sz="0" w:space="0" w:color="auto"/>
        <w:left w:val="none" w:sz="0" w:space="0" w:color="auto"/>
        <w:bottom w:val="none" w:sz="0" w:space="0" w:color="auto"/>
        <w:right w:val="none" w:sz="0" w:space="0" w:color="auto"/>
      </w:divBdr>
    </w:div>
    <w:div w:id="1179583076">
      <w:bodyDiv w:val="1"/>
      <w:marLeft w:val="0"/>
      <w:marRight w:val="0"/>
      <w:marTop w:val="0"/>
      <w:marBottom w:val="0"/>
      <w:divBdr>
        <w:top w:val="none" w:sz="0" w:space="0" w:color="auto"/>
        <w:left w:val="none" w:sz="0" w:space="0" w:color="auto"/>
        <w:bottom w:val="none" w:sz="0" w:space="0" w:color="auto"/>
        <w:right w:val="none" w:sz="0" w:space="0" w:color="auto"/>
      </w:divBdr>
    </w:div>
    <w:div w:id="1180660401">
      <w:bodyDiv w:val="1"/>
      <w:marLeft w:val="0"/>
      <w:marRight w:val="0"/>
      <w:marTop w:val="0"/>
      <w:marBottom w:val="0"/>
      <w:divBdr>
        <w:top w:val="none" w:sz="0" w:space="0" w:color="auto"/>
        <w:left w:val="none" w:sz="0" w:space="0" w:color="auto"/>
        <w:bottom w:val="none" w:sz="0" w:space="0" w:color="auto"/>
        <w:right w:val="none" w:sz="0" w:space="0" w:color="auto"/>
      </w:divBdr>
    </w:div>
    <w:div w:id="1181895758">
      <w:bodyDiv w:val="1"/>
      <w:marLeft w:val="0"/>
      <w:marRight w:val="0"/>
      <w:marTop w:val="0"/>
      <w:marBottom w:val="0"/>
      <w:divBdr>
        <w:top w:val="none" w:sz="0" w:space="0" w:color="auto"/>
        <w:left w:val="none" w:sz="0" w:space="0" w:color="auto"/>
        <w:bottom w:val="none" w:sz="0" w:space="0" w:color="auto"/>
        <w:right w:val="none" w:sz="0" w:space="0" w:color="auto"/>
      </w:divBdr>
    </w:div>
    <w:div w:id="1182357130">
      <w:bodyDiv w:val="1"/>
      <w:marLeft w:val="0"/>
      <w:marRight w:val="0"/>
      <w:marTop w:val="0"/>
      <w:marBottom w:val="0"/>
      <w:divBdr>
        <w:top w:val="none" w:sz="0" w:space="0" w:color="auto"/>
        <w:left w:val="none" w:sz="0" w:space="0" w:color="auto"/>
        <w:bottom w:val="none" w:sz="0" w:space="0" w:color="auto"/>
        <w:right w:val="none" w:sz="0" w:space="0" w:color="auto"/>
      </w:divBdr>
    </w:div>
    <w:div w:id="1182429446">
      <w:bodyDiv w:val="1"/>
      <w:marLeft w:val="0"/>
      <w:marRight w:val="0"/>
      <w:marTop w:val="0"/>
      <w:marBottom w:val="0"/>
      <w:divBdr>
        <w:top w:val="none" w:sz="0" w:space="0" w:color="auto"/>
        <w:left w:val="none" w:sz="0" w:space="0" w:color="auto"/>
        <w:bottom w:val="none" w:sz="0" w:space="0" w:color="auto"/>
        <w:right w:val="none" w:sz="0" w:space="0" w:color="auto"/>
      </w:divBdr>
    </w:div>
    <w:div w:id="1184443793">
      <w:bodyDiv w:val="1"/>
      <w:marLeft w:val="0"/>
      <w:marRight w:val="0"/>
      <w:marTop w:val="0"/>
      <w:marBottom w:val="0"/>
      <w:divBdr>
        <w:top w:val="none" w:sz="0" w:space="0" w:color="auto"/>
        <w:left w:val="none" w:sz="0" w:space="0" w:color="auto"/>
        <w:bottom w:val="none" w:sz="0" w:space="0" w:color="auto"/>
        <w:right w:val="none" w:sz="0" w:space="0" w:color="auto"/>
      </w:divBdr>
    </w:div>
    <w:div w:id="1184519499">
      <w:bodyDiv w:val="1"/>
      <w:marLeft w:val="0"/>
      <w:marRight w:val="0"/>
      <w:marTop w:val="0"/>
      <w:marBottom w:val="0"/>
      <w:divBdr>
        <w:top w:val="none" w:sz="0" w:space="0" w:color="auto"/>
        <w:left w:val="none" w:sz="0" w:space="0" w:color="auto"/>
        <w:bottom w:val="none" w:sz="0" w:space="0" w:color="auto"/>
        <w:right w:val="none" w:sz="0" w:space="0" w:color="auto"/>
      </w:divBdr>
    </w:div>
    <w:div w:id="1190489148">
      <w:bodyDiv w:val="1"/>
      <w:marLeft w:val="0"/>
      <w:marRight w:val="0"/>
      <w:marTop w:val="0"/>
      <w:marBottom w:val="0"/>
      <w:divBdr>
        <w:top w:val="none" w:sz="0" w:space="0" w:color="auto"/>
        <w:left w:val="none" w:sz="0" w:space="0" w:color="auto"/>
        <w:bottom w:val="none" w:sz="0" w:space="0" w:color="auto"/>
        <w:right w:val="none" w:sz="0" w:space="0" w:color="auto"/>
      </w:divBdr>
      <w:divsChild>
        <w:div w:id="1612200252">
          <w:marLeft w:val="0"/>
          <w:marRight w:val="0"/>
          <w:marTop w:val="0"/>
          <w:marBottom w:val="0"/>
          <w:divBdr>
            <w:top w:val="none" w:sz="0" w:space="0" w:color="auto"/>
            <w:left w:val="none" w:sz="0" w:space="0" w:color="auto"/>
            <w:bottom w:val="none" w:sz="0" w:space="0" w:color="auto"/>
            <w:right w:val="none" w:sz="0" w:space="0" w:color="auto"/>
          </w:divBdr>
          <w:divsChild>
            <w:div w:id="64431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10409">
      <w:bodyDiv w:val="1"/>
      <w:marLeft w:val="0"/>
      <w:marRight w:val="0"/>
      <w:marTop w:val="0"/>
      <w:marBottom w:val="0"/>
      <w:divBdr>
        <w:top w:val="none" w:sz="0" w:space="0" w:color="auto"/>
        <w:left w:val="none" w:sz="0" w:space="0" w:color="auto"/>
        <w:bottom w:val="none" w:sz="0" w:space="0" w:color="auto"/>
        <w:right w:val="none" w:sz="0" w:space="0" w:color="auto"/>
      </w:divBdr>
    </w:div>
    <w:div w:id="1193106057">
      <w:bodyDiv w:val="1"/>
      <w:marLeft w:val="0"/>
      <w:marRight w:val="0"/>
      <w:marTop w:val="0"/>
      <w:marBottom w:val="0"/>
      <w:divBdr>
        <w:top w:val="none" w:sz="0" w:space="0" w:color="auto"/>
        <w:left w:val="none" w:sz="0" w:space="0" w:color="auto"/>
        <w:bottom w:val="none" w:sz="0" w:space="0" w:color="auto"/>
        <w:right w:val="none" w:sz="0" w:space="0" w:color="auto"/>
      </w:divBdr>
    </w:div>
    <w:div w:id="1196847842">
      <w:bodyDiv w:val="1"/>
      <w:marLeft w:val="0"/>
      <w:marRight w:val="0"/>
      <w:marTop w:val="0"/>
      <w:marBottom w:val="0"/>
      <w:divBdr>
        <w:top w:val="none" w:sz="0" w:space="0" w:color="auto"/>
        <w:left w:val="none" w:sz="0" w:space="0" w:color="auto"/>
        <w:bottom w:val="none" w:sz="0" w:space="0" w:color="auto"/>
        <w:right w:val="none" w:sz="0" w:space="0" w:color="auto"/>
      </w:divBdr>
    </w:div>
    <w:div w:id="1197696015">
      <w:bodyDiv w:val="1"/>
      <w:marLeft w:val="0"/>
      <w:marRight w:val="0"/>
      <w:marTop w:val="0"/>
      <w:marBottom w:val="0"/>
      <w:divBdr>
        <w:top w:val="none" w:sz="0" w:space="0" w:color="auto"/>
        <w:left w:val="none" w:sz="0" w:space="0" w:color="auto"/>
        <w:bottom w:val="none" w:sz="0" w:space="0" w:color="auto"/>
        <w:right w:val="none" w:sz="0" w:space="0" w:color="auto"/>
      </w:divBdr>
    </w:div>
    <w:div w:id="1201623675">
      <w:bodyDiv w:val="1"/>
      <w:marLeft w:val="0"/>
      <w:marRight w:val="0"/>
      <w:marTop w:val="0"/>
      <w:marBottom w:val="0"/>
      <w:divBdr>
        <w:top w:val="none" w:sz="0" w:space="0" w:color="auto"/>
        <w:left w:val="none" w:sz="0" w:space="0" w:color="auto"/>
        <w:bottom w:val="none" w:sz="0" w:space="0" w:color="auto"/>
        <w:right w:val="none" w:sz="0" w:space="0" w:color="auto"/>
      </w:divBdr>
    </w:div>
    <w:div w:id="1203783810">
      <w:bodyDiv w:val="1"/>
      <w:marLeft w:val="0"/>
      <w:marRight w:val="0"/>
      <w:marTop w:val="0"/>
      <w:marBottom w:val="0"/>
      <w:divBdr>
        <w:top w:val="none" w:sz="0" w:space="0" w:color="auto"/>
        <w:left w:val="none" w:sz="0" w:space="0" w:color="auto"/>
        <w:bottom w:val="none" w:sz="0" w:space="0" w:color="auto"/>
        <w:right w:val="none" w:sz="0" w:space="0" w:color="auto"/>
      </w:divBdr>
    </w:div>
    <w:div w:id="1204632789">
      <w:bodyDiv w:val="1"/>
      <w:marLeft w:val="0"/>
      <w:marRight w:val="0"/>
      <w:marTop w:val="0"/>
      <w:marBottom w:val="0"/>
      <w:divBdr>
        <w:top w:val="none" w:sz="0" w:space="0" w:color="auto"/>
        <w:left w:val="none" w:sz="0" w:space="0" w:color="auto"/>
        <w:bottom w:val="none" w:sz="0" w:space="0" w:color="auto"/>
        <w:right w:val="none" w:sz="0" w:space="0" w:color="auto"/>
      </w:divBdr>
    </w:div>
    <w:div w:id="1207790212">
      <w:bodyDiv w:val="1"/>
      <w:marLeft w:val="0"/>
      <w:marRight w:val="0"/>
      <w:marTop w:val="0"/>
      <w:marBottom w:val="0"/>
      <w:divBdr>
        <w:top w:val="none" w:sz="0" w:space="0" w:color="auto"/>
        <w:left w:val="none" w:sz="0" w:space="0" w:color="auto"/>
        <w:bottom w:val="none" w:sz="0" w:space="0" w:color="auto"/>
        <w:right w:val="none" w:sz="0" w:space="0" w:color="auto"/>
      </w:divBdr>
    </w:div>
    <w:div w:id="1209026741">
      <w:bodyDiv w:val="1"/>
      <w:marLeft w:val="0"/>
      <w:marRight w:val="0"/>
      <w:marTop w:val="0"/>
      <w:marBottom w:val="0"/>
      <w:divBdr>
        <w:top w:val="none" w:sz="0" w:space="0" w:color="auto"/>
        <w:left w:val="none" w:sz="0" w:space="0" w:color="auto"/>
        <w:bottom w:val="none" w:sz="0" w:space="0" w:color="auto"/>
        <w:right w:val="none" w:sz="0" w:space="0" w:color="auto"/>
      </w:divBdr>
    </w:div>
    <w:div w:id="1215242344">
      <w:bodyDiv w:val="1"/>
      <w:marLeft w:val="0"/>
      <w:marRight w:val="0"/>
      <w:marTop w:val="0"/>
      <w:marBottom w:val="0"/>
      <w:divBdr>
        <w:top w:val="none" w:sz="0" w:space="0" w:color="auto"/>
        <w:left w:val="none" w:sz="0" w:space="0" w:color="auto"/>
        <w:bottom w:val="none" w:sz="0" w:space="0" w:color="auto"/>
        <w:right w:val="none" w:sz="0" w:space="0" w:color="auto"/>
      </w:divBdr>
    </w:div>
    <w:div w:id="1220283854">
      <w:bodyDiv w:val="1"/>
      <w:marLeft w:val="0"/>
      <w:marRight w:val="0"/>
      <w:marTop w:val="0"/>
      <w:marBottom w:val="0"/>
      <w:divBdr>
        <w:top w:val="none" w:sz="0" w:space="0" w:color="auto"/>
        <w:left w:val="none" w:sz="0" w:space="0" w:color="auto"/>
        <w:bottom w:val="none" w:sz="0" w:space="0" w:color="auto"/>
        <w:right w:val="none" w:sz="0" w:space="0" w:color="auto"/>
      </w:divBdr>
    </w:div>
    <w:div w:id="1224948802">
      <w:bodyDiv w:val="1"/>
      <w:marLeft w:val="0"/>
      <w:marRight w:val="0"/>
      <w:marTop w:val="0"/>
      <w:marBottom w:val="0"/>
      <w:divBdr>
        <w:top w:val="none" w:sz="0" w:space="0" w:color="auto"/>
        <w:left w:val="none" w:sz="0" w:space="0" w:color="auto"/>
        <w:bottom w:val="none" w:sz="0" w:space="0" w:color="auto"/>
        <w:right w:val="none" w:sz="0" w:space="0" w:color="auto"/>
      </w:divBdr>
    </w:div>
    <w:div w:id="1225457993">
      <w:bodyDiv w:val="1"/>
      <w:marLeft w:val="0"/>
      <w:marRight w:val="0"/>
      <w:marTop w:val="0"/>
      <w:marBottom w:val="0"/>
      <w:divBdr>
        <w:top w:val="none" w:sz="0" w:space="0" w:color="auto"/>
        <w:left w:val="none" w:sz="0" w:space="0" w:color="auto"/>
        <w:bottom w:val="none" w:sz="0" w:space="0" w:color="auto"/>
        <w:right w:val="none" w:sz="0" w:space="0" w:color="auto"/>
      </w:divBdr>
    </w:div>
    <w:div w:id="1225799437">
      <w:bodyDiv w:val="1"/>
      <w:marLeft w:val="0"/>
      <w:marRight w:val="0"/>
      <w:marTop w:val="0"/>
      <w:marBottom w:val="0"/>
      <w:divBdr>
        <w:top w:val="none" w:sz="0" w:space="0" w:color="auto"/>
        <w:left w:val="none" w:sz="0" w:space="0" w:color="auto"/>
        <w:bottom w:val="none" w:sz="0" w:space="0" w:color="auto"/>
        <w:right w:val="none" w:sz="0" w:space="0" w:color="auto"/>
      </w:divBdr>
    </w:div>
    <w:div w:id="1225868989">
      <w:bodyDiv w:val="1"/>
      <w:marLeft w:val="0"/>
      <w:marRight w:val="0"/>
      <w:marTop w:val="0"/>
      <w:marBottom w:val="0"/>
      <w:divBdr>
        <w:top w:val="none" w:sz="0" w:space="0" w:color="auto"/>
        <w:left w:val="none" w:sz="0" w:space="0" w:color="auto"/>
        <w:bottom w:val="none" w:sz="0" w:space="0" w:color="auto"/>
        <w:right w:val="none" w:sz="0" w:space="0" w:color="auto"/>
      </w:divBdr>
    </w:div>
    <w:div w:id="1226837784">
      <w:bodyDiv w:val="1"/>
      <w:marLeft w:val="0"/>
      <w:marRight w:val="0"/>
      <w:marTop w:val="0"/>
      <w:marBottom w:val="0"/>
      <w:divBdr>
        <w:top w:val="none" w:sz="0" w:space="0" w:color="auto"/>
        <w:left w:val="none" w:sz="0" w:space="0" w:color="auto"/>
        <w:bottom w:val="none" w:sz="0" w:space="0" w:color="auto"/>
        <w:right w:val="none" w:sz="0" w:space="0" w:color="auto"/>
      </w:divBdr>
    </w:div>
    <w:div w:id="1227644352">
      <w:bodyDiv w:val="1"/>
      <w:marLeft w:val="0"/>
      <w:marRight w:val="0"/>
      <w:marTop w:val="0"/>
      <w:marBottom w:val="0"/>
      <w:divBdr>
        <w:top w:val="none" w:sz="0" w:space="0" w:color="auto"/>
        <w:left w:val="none" w:sz="0" w:space="0" w:color="auto"/>
        <w:bottom w:val="none" w:sz="0" w:space="0" w:color="auto"/>
        <w:right w:val="none" w:sz="0" w:space="0" w:color="auto"/>
      </w:divBdr>
    </w:div>
    <w:div w:id="1227838144">
      <w:bodyDiv w:val="1"/>
      <w:marLeft w:val="0"/>
      <w:marRight w:val="0"/>
      <w:marTop w:val="0"/>
      <w:marBottom w:val="0"/>
      <w:divBdr>
        <w:top w:val="none" w:sz="0" w:space="0" w:color="auto"/>
        <w:left w:val="none" w:sz="0" w:space="0" w:color="auto"/>
        <w:bottom w:val="none" w:sz="0" w:space="0" w:color="auto"/>
        <w:right w:val="none" w:sz="0" w:space="0" w:color="auto"/>
      </w:divBdr>
    </w:div>
    <w:div w:id="1231234056">
      <w:bodyDiv w:val="1"/>
      <w:marLeft w:val="0"/>
      <w:marRight w:val="0"/>
      <w:marTop w:val="0"/>
      <w:marBottom w:val="0"/>
      <w:divBdr>
        <w:top w:val="none" w:sz="0" w:space="0" w:color="auto"/>
        <w:left w:val="none" w:sz="0" w:space="0" w:color="auto"/>
        <w:bottom w:val="none" w:sz="0" w:space="0" w:color="auto"/>
        <w:right w:val="none" w:sz="0" w:space="0" w:color="auto"/>
      </w:divBdr>
    </w:div>
    <w:div w:id="1232741103">
      <w:bodyDiv w:val="1"/>
      <w:marLeft w:val="0"/>
      <w:marRight w:val="0"/>
      <w:marTop w:val="0"/>
      <w:marBottom w:val="0"/>
      <w:divBdr>
        <w:top w:val="none" w:sz="0" w:space="0" w:color="auto"/>
        <w:left w:val="none" w:sz="0" w:space="0" w:color="auto"/>
        <w:bottom w:val="none" w:sz="0" w:space="0" w:color="auto"/>
        <w:right w:val="none" w:sz="0" w:space="0" w:color="auto"/>
      </w:divBdr>
    </w:div>
    <w:div w:id="1233933893">
      <w:bodyDiv w:val="1"/>
      <w:marLeft w:val="0"/>
      <w:marRight w:val="0"/>
      <w:marTop w:val="0"/>
      <w:marBottom w:val="0"/>
      <w:divBdr>
        <w:top w:val="none" w:sz="0" w:space="0" w:color="auto"/>
        <w:left w:val="none" w:sz="0" w:space="0" w:color="auto"/>
        <w:bottom w:val="none" w:sz="0" w:space="0" w:color="auto"/>
        <w:right w:val="none" w:sz="0" w:space="0" w:color="auto"/>
      </w:divBdr>
    </w:div>
    <w:div w:id="1234850941">
      <w:bodyDiv w:val="1"/>
      <w:marLeft w:val="0"/>
      <w:marRight w:val="0"/>
      <w:marTop w:val="0"/>
      <w:marBottom w:val="0"/>
      <w:divBdr>
        <w:top w:val="none" w:sz="0" w:space="0" w:color="auto"/>
        <w:left w:val="none" w:sz="0" w:space="0" w:color="auto"/>
        <w:bottom w:val="none" w:sz="0" w:space="0" w:color="auto"/>
        <w:right w:val="none" w:sz="0" w:space="0" w:color="auto"/>
      </w:divBdr>
    </w:div>
    <w:div w:id="1237743857">
      <w:bodyDiv w:val="1"/>
      <w:marLeft w:val="0"/>
      <w:marRight w:val="0"/>
      <w:marTop w:val="0"/>
      <w:marBottom w:val="0"/>
      <w:divBdr>
        <w:top w:val="none" w:sz="0" w:space="0" w:color="auto"/>
        <w:left w:val="none" w:sz="0" w:space="0" w:color="auto"/>
        <w:bottom w:val="none" w:sz="0" w:space="0" w:color="auto"/>
        <w:right w:val="none" w:sz="0" w:space="0" w:color="auto"/>
      </w:divBdr>
    </w:div>
    <w:div w:id="1238323156">
      <w:bodyDiv w:val="1"/>
      <w:marLeft w:val="0"/>
      <w:marRight w:val="0"/>
      <w:marTop w:val="0"/>
      <w:marBottom w:val="0"/>
      <w:divBdr>
        <w:top w:val="none" w:sz="0" w:space="0" w:color="auto"/>
        <w:left w:val="none" w:sz="0" w:space="0" w:color="auto"/>
        <w:bottom w:val="none" w:sz="0" w:space="0" w:color="auto"/>
        <w:right w:val="none" w:sz="0" w:space="0" w:color="auto"/>
      </w:divBdr>
    </w:div>
    <w:div w:id="1239828522">
      <w:bodyDiv w:val="1"/>
      <w:marLeft w:val="0"/>
      <w:marRight w:val="0"/>
      <w:marTop w:val="0"/>
      <w:marBottom w:val="0"/>
      <w:divBdr>
        <w:top w:val="none" w:sz="0" w:space="0" w:color="auto"/>
        <w:left w:val="none" w:sz="0" w:space="0" w:color="auto"/>
        <w:bottom w:val="none" w:sz="0" w:space="0" w:color="auto"/>
        <w:right w:val="none" w:sz="0" w:space="0" w:color="auto"/>
      </w:divBdr>
    </w:div>
    <w:div w:id="1243635527">
      <w:bodyDiv w:val="1"/>
      <w:marLeft w:val="0"/>
      <w:marRight w:val="0"/>
      <w:marTop w:val="0"/>
      <w:marBottom w:val="0"/>
      <w:divBdr>
        <w:top w:val="none" w:sz="0" w:space="0" w:color="auto"/>
        <w:left w:val="none" w:sz="0" w:space="0" w:color="auto"/>
        <w:bottom w:val="none" w:sz="0" w:space="0" w:color="auto"/>
        <w:right w:val="none" w:sz="0" w:space="0" w:color="auto"/>
      </w:divBdr>
      <w:divsChild>
        <w:div w:id="934090742">
          <w:marLeft w:val="0"/>
          <w:marRight w:val="0"/>
          <w:marTop w:val="0"/>
          <w:marBottom w:val="0"/>
          <w:divBdr>
            <w:top w:val="none" w:sz="0" w:space="0" w:color="auto"/>
            <w:left w:val="none" w:sz="0" w:space="0" w:color="auto"/>
            <w:bottom w:val="none" w:sz="0" w:space="0" w:color="auto"/>
            <w:right w:val="none" w:sz="0" w:space="0" w:color="auto"/>
          </w:divBdr>
          <w:divsChild>
            <w:div w:id="19881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162474">
      <w:bodyDiv w:val="1"/>
      <w:marLeft w:val="0"/>
      <w:marRight w:val="0"/>
      <w:marTop w:val="0"/>
      <w:marBottom w:val="0"/>
      <w:divBdr>
        <w:top w:val="none" w:sz="0" w:space="0" w:color="auto"/>
        <w:left w:val="none" w:sz="0" w:space="0" w:color="auto"/>
        <w:bottom w:val="none" w:sz="0" w:space="0" w:color="auto"/>
        <w:right w:val="none" w:sz="0" w:space="0" w:color="auto"/>
      </w:divBdr>
    </w:div>
    <w:div w:id="1257133332">
      <w:bodyDiv w:val="1"/>
      <w:marLeft w:val="0"/>
      <w:marRight w:val="0"/>
      <w:marTop w:val="0"/>
      <w:marBottom w:val="0"/>
      <w:divBdr>
        <w:top w:val="none" w:sz="0" w:space="0" w:color="auto"/>
        <w:left w:val="none" w:sz="0" w:space="0" w:color="auto"/>
        <w:bottom w:val="none" w:sz="0" w:space="0" w:color="auto"/>
        <w:right w:val="none" w:sz="0" w:space="0" w:color="auto"/>
      </w:divBdr>
    </w:div>
    <w:div w:id="1257638445">
      <w:bodyDiv w:val="1"/>
      <w:marLeft w:val="0"/>
      <w:marRight w:val="0"/>
      <w:marTop w:val="0"/>
      <w:marBottom w:val="0"/>
      <w:divBdr>
        <w:top w:val="none" w:sz="0" w:space="0" w:color="auto"/>
        <w:left w:val="none" w:sz="0" w:space="0" w:color="auto"/>
        <w:bottom w:val="none" w:sz="0" w:space="0" w:color="auto"/>
        <w:right w:val="none" w:sz="0" w:space="0" w:color="auto"/>
      </w:divBdr>
    </w:div>
    <w:div w:id="1261647997">
      <w:bodyDiv w:val="1"/>
      <w:marLeft w:val="0"/>
      <w:marRight w:val="0"/>
      <w:marTop w:val="0"/>
      <w:marBottom w:val="0"/>
      <w:divBdr>
        <w:top w:val="none" w:sz="0" w:space="0" w:color="auto"/>
        <w:left w:val="none" w:sz="0" w:space="0" w:color="auto"/>
        <w:bottom w:val="none" w:sz="0" w:space="0" w:color="auto"/>
        <w:right w:val="none" w:sz="0" w:space="0" w:color="auto"/>
      </w:divBdr>
    </w:div>
    <w:div w:id="1262452038">
      <w:bodyDiv w:val="1"/>
      <w:marLeft w:val="0"/>
      <w:marRight w:val="0"/>
      <w:marTop w:val="0"/>
      <w:marBottom w:val="0"/>
      <w:divBdr>
        <w:top w:val="none" w:sz="0" w:space="0" w:color="auto"/>
        <w:left w:val="none" w:sz="0" w:space="0" w:color="auto"/>
        <w:bottom w:val="none" w:sz="0" w:space="0" w:color="auto"/>
        <w:right w:val="none" w:sz="0" w:space="0" w:color="auto"/>
      </w:divBdr>
    </w:div>
    <w:div w:id="1266107886">
      <w:bodyDiv w:val="1"/>
      <w:marLeft w:val="0"/>
      <w:marRight w:val="0"/>
      <w:marTop w:val="0"/>
      <w:marBottom w:val="0"/>
      <w:divBdr>
        <w:top w:val="none" w:sz="0" w:space="0" w:color="auto"/>
        <w:left w:val="none" w:sz="0" w:space="0" w:color="auto"/>
        <w:bottom w:val="none" w:sz="0" w:space="0" w:color="auto"/>
        <w:right w:val="none" w:sz="0" w:space="0" w:color="auto"/>
      </w:divBdr>
    </w:div>
    <w:div w:id="1267691905">
      <w:bodyDiv w:val="1"/>
      <w:marLeft w:val="0"/>
      <w:marRight w:val="0"/>
      <w:marTop w:val="0"/>
      <w:marBottom w:val="0"/>
      <w:divBdr>
        <w:top w:val="none" w:sz="0" w:space="0" w:color="auto"/>
        <w:left w:val="none" w:sz="0" w:space="0" w:color="auto"/>
        <w:bottom w:val="none" w:sz="0" w:space="0" w:color="auto"/>
        <w:right w:val="none" w:sz="0" w:space="0" w:color="auto"/>
      </w:divBdr>
    </w:div>
    <w:div w:id="1267805943">
      <w:bodyDiv w:val="1"/>
      <w:marLeft w:val="0"/>
      <w:marRight w:val="0"/>
      <w:marTop w:val="0"/>
      <w:marBottom w:val="0"/>
      <w:divBdr>
        <w:top w:val="none" w:sz="0" w:space="0" w:color="auto"/>
        <w:left w:val="none" w:sz="0" w:space="0" w:color="auto"/>
        <w:bottom w:val="none" w:sz="0" w:space="0" w:color="auto"/>
        <w:right w:val="none" w:sz="0" w:space="0" w:color="auto"/>
      </w:divBdr>
    </w:div>
    <w:div w:id="1268925809">
      <w:bodyDiv w:val="1"/>
      <w:marLeft w:val="0"/>
      <w:marRight w:val="0"/>
      <w:marTop w:val="0"/>
      <w:marBottom w:val="0"/>
      <w:divBdr>
        <w:top w:val="none" w:sz="0" w:space="0" w:color="auto"/>
        <w:left w:val="none" w:sz="0" w:space="0" w:color="auto"/>
        <w:bottom w:val="none" w:sz="0" w:space="0" w:color="auto"/>
        <w:right w:val="none" w:sz="0" w:space="0" w:color="auto"/>
      </w:divBdr>
    </w:div>
    <w:div w:id="1274093947">
      <w:bodyDiv w:val="1"/>
      <w:marLeft w:val="0"/>
      <w:marRight w:val="0"/>
      <w:marTop w:val="0"/>
      <w:marBottom w:val="0"/>
      <w:divBdr>
        <w:top w:val="none" w:sz="0" w:space="0" w:color="auto"/>
        <w:left w:val="none" w:sz="0" w:space="0" w:color="auto"/>
        <w:bottom w:val="none" w:sz="0" w:space="0" w:color="auto"/>
        <w:right w:val="none" w:sz="0" w:space="0" w:color="auto"/>
      </w:divBdr>
    </w:div>
    <w:div w:id="1275215713">
      <w:bodyDiv w:val="1"/>
      <w:marLeft w:val="0"/>
      <w:marRight w:val="0"/>
      <w:marTop w:val="0"/>
      <w:marBottom w:val="0"/>
      <w:divBdr>
        <w:top w:val="none" w:sz="0" w:space="0" w:color="auto"/>
        <w:left w:val="none" w:sz="0" w:space="0" w:color="auto"/>
        <w:bottom w:val="none" w:sz="0" w:space="0" w:color="auto"/>
        <w:right w:val="none" w:sz="0" w:space="0" w:color="auto"/>
      </w:divBdr>
    </w:div>
    <w:div w:id="1280725682">
      <w:bodyDiv w:val="1"/>
      <w:marLeft w:val="0"/>
      <w:marRight w:val="0"/>
      <w:marTop w:val="0"/>
      <w:marBottom w:val="0"/>
      <w:divBdr>
        <w:top w:val="none" w:sz="0" w:space="0" w:color="auto"/>
        <w:left w:val="none" w:sz="0" w:space="0" w:color="auto"/>
        <w:bottom w:val="none" w:sz="0" w:space="0" w:color="auto"/>
        <w:right w:val="none" w:sz="0" w:space="0" w:color="auto"/>
      </w:divBdr>
    </w:div>
    <w:div w:id="1281186367">
      <w:bodyDiv w:val="1"/>
      <w:marLeft w:val="0"/>
      <w:marRight w:val="0"/>
      <w:marTop w:val="0"/>
      <w:marBottom w:val="0"/>
      <w:divBdr>
        <w:top w:val="none" w:sz="0" w:space="0" w:color="auto"/>
        <w:left w:val="none" w:sz="0" w:space="0" w:color="auto"/>
        <w:bottom w:val="none" w:sz="0" w:space="0" w:color="auto"/>
        <w:right w:val="none" w:sz="0" w:space="0" w:color="auto"/>
      </w:divBdr>
    </w:div>
    <w:div w:id="1281648352">
      <w:bodyDiv w:val="1"/>
      <w:marLeft w:val="0"/>
      <w:marRight w:val="0"/>
      <w:marTop w:val="0"/>
      <w:marBottom w:val="0"/>
      <w:divBdr>
        <w:top w:val="none" w:sz="0" w:space="0" w:color="auto"/>
        <w:left w:val="none" w:sz="0" w:space="0" w:color="auto"/>
        <w:bottom w:val="none" w:sz="0" w:space="0" w:color="auto"/>
        <w:right w:val="none" w:sz="0" w:space="0" w:color="auto"/>
      </w:divBdr>
    </w:div>
    <w:div w:id="1281840590">
      <w:bodyDiv w:val="1"/>
      <w:marLeft w:val="0"/>
      <w:marRight w:val="0"/>
      <w:marTop w:val="0"/>
      <w:marBottom w:val="0"/>
      <w:divBdr>
        <w:top w:val="none" w:sz="0" w:space="0" w:color="auto"/>
        <w:left w:val="none" w:sz="0" w:space="0" w:color="auto"/>
        <w:bottom w:val="none" w:sz="0" w:space="0" w:color="auto"/>
        <w:right w:val="none" w:sz="0" w:space="0" w:color="auto"/>
      </w:divBdr>
    </w:div>
    <w:div w:id="1281952566">
      <w:bodyDiv w:val="1"/>
      <w:marLeft w:val="0"/>
      <w:marRight w:val="0"/>
      <w:marTop w:val="0"/>
      <w:marBottom w:val="0"/>
      <w:divBdr>
        <w:top w:val="none" w:sz="0" w:space="0" w:color="auto"/>
        <w:left w:val="none" w:sz="0" w:space="0" w:color="auto"/>
        <w:bottom w:val="none" w:sz="0" w:space="0" w:color="auto"/>
        <w:right w:val="none" w:sz="0" w:space="0" w:color="auto"/>
      </w:divBdr>
    </w:div>
    <w:div w:id="1285236963">
      <w:bodyDiv w:val="1"/>
      <w:marLeft w:val="0"/>
      <w:marRight w:val="0"/>
      <w:marTop w:val="0"/>
      <w:marBottom w:val="0"/>
      <w:divBdr>
        <w:top w:val="none" w:sz="0" w:space="0" w:color="auto"/>
        <w:left w:val="none" w:sz="0" w:space="0" w:color="auto"/>
        <w:bottom w:val="none" w:sz="0" w:space="0" w:color="auto"/>
        <w:right w:val="none" w:sz="0" w:space="0" w:color="auto"/>
      </w:divBdr>
    </w:div>
    <w:div w:id="1286540526">
      <w:bodyDiv w:val="1"/>
      <w:marLeft w:val="0"/>
      <w:marRight w:val="0"/>
      <w:marTop w:val="0"/>
      <w:marBottom w:val="0"/>
      <w:divBdr>
        <w:top w:val="none" w:sz="0" w:space="0" w:color="auto"/>
        <w:left w:val="none" w:sz="0" w:space="0" w:color="auto"/>
        <w:bottom w:val="none" w:sz="0" w:space="0" w:color="auto"/>
        <w:right w:val="none" w:sz="0" w:space="0" w:color="auto"/>
      </w:divBdr>
    </w:div>
    <w:div w:id="1289045036">
      <w:bodyDiv w:val="1"/>
      <w:marLeft w:val="0"/>
      <w:marRight w:val="0"/>
      <w:marTop w:val="0"/>
      <w:marBottom w:val="0"/>
      <w:divBdr>
        <w:top w:val="none" w:sz="0" w:space="0" w:color="auto"/>
        <w:left w:val="none" w:sz="0" w:space="0" w:color="auto"/>
        <w:bottom w:val="none" w:sz="0" w:space="0" w:color="auto"/>
        <w:right w:val="none" w:sz="0" w:space="0" w:color="auto"/>
      </w:divBdr>
    </w:div>
    <w:div w:id="1289967705">
      <w:bodyDiv w:val="1"/>
      <w:marLeft w:val="0"/>
      <w:marRight w:val="0"/>
      <w:marTop w:val="0"/>
      <w:marBottom w:val="0"/>
      <w:divBdr>
        <w:top w:val="none" w:sz="0" w:space="0" w:color="auto"/>
        <w:left w:val="none" w:sz="0" w:space="0" w:color="auto"/>
        <w:bottom w:val="none" w:sz="0" w:space="0" w:color="auto"/>
        <w:right w:val="none" w:sz="0" w:space="0" w:color="auto"/>
      </w:divBdr>
    </w:div>
    <w:div w:id="1291740618">
      <w:bodyDiv w:val="1"/>
      <w:marLeft w:val="0"/>
      <w:marRight w:val="0"/>
      <w:marTop w:val="0"/>
      <w:marBottom w:val="0"/>
      <w:divBdr>
        <w:top w:val="none" w:sz="0" w:space="0" w:color="auto"/>
        <w:left w:val="none" w:sz="0" w:space="0" w:color="auto"/>
        <w:bottom w:val="none" w:sz="0" w:space="0" w:color="auto"/>
        <w:right w:val="none" w:sz="0" w:space="0" w:color="auto"/>
      </w:divBdr>
    </w:div>
    <w:div w:id="1296719415">
      <w:bodyDiv w:val="1"/>
      <w:marLeft w:val="0"/>
      <w:marRight w:val="0"/>
      <w:marTop w:val="0"/>
      <w:marBottom w:val="0"/>
      <w:divBdr>
        <w:top w:val="none" w:sz="0" w:space="0" w:color="auto"/>
        <w:left w:val="none" w:sz="0" w:space="0" w:color="auto"/>
        <w:bottom w:val="none" w:sz="0" w:space="0" w:color="auto"/>
        <w:right w:val="none" w:sz="0" w:space="0" w:color="auto"/>
      </w:divBdr>
    </w:div>
    <w:div w:id="1299913497">
      <w:bodyDiv w:val="1"/>
      <w:marLeft w:val="0"/>
      <w:marRight w:val="0"/>
      <w:marTop w:val="0"/>
      <w:marBottom w:val="0"/>
      <w:divBdr>
        <w:top w:val="none" w:sz="0" w:space="0" w:color="auto"/>
        <w:left w:val="none" w:sz="0" w:space="0" w:color="auto"/>
        <w:bottom w:val="none" w:sz="0" w:space="0" w:color="auto"/>
        <w:right w:val="none" w:sz="0" w:space="0" w:color="auto"/>
      </w:divBdr>
      <w:divsChild>
        <w:div w:id="885216494">
          <w:marLeft w:val="0"/>
          <w:marRight w:val="0"/>
          <w:marTop w:val="0"/>
          <w:marBottom w:val="0"/>
          <w:divBdr>
            <w:top w:val="none" w:sz="0" w:space="0" w:color="auto"/>
            <w:left w:val="none" w:sz="0" w:space="0" w:color="auto"/>
            <w:bottom w:val="none" w:sz="0" w:space="0" w:color="auto"/>
            <w:right w:val="none" w:sz="0" w:space="0" w:color="auto"/>
          </w:divBdr>
          <w:divsChild>
            <w:div w:id="24977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1724">
      <w:bodyDiv w:val="1"/>
      <w:marLeft w:val="0"/>
      <w:marRight w:val="0"/>
      <w:marTop w:val="0"/>
      <w:marBottom w:val="0"/>
      <w:divBdr>
        <w:top w:val="none" w:sz="0" w:space="0" w:color="auto"/>
        <w:left w:val="none" w:sz="0" w:space="0" w:color="auto"/>
        <w:bottom w:val="none" w:sz="0" w:space="0" w:color="auto"/>
        <w:right w:val="none" w:sz="0" w:space="0" w:color="auto"/>
      </w:divBdr>
    </w:div>
    <w:div w:id="1300720269">
      <w:bodyDiv w:val="1"/>
      <w:marLeft w:val="0"/>
      <w:marRight w:val="0"/>
      <w:marTop w:val="0"/>
      <w:marBottom w:val="0"/>
      <w:divBdr>
        <w:top w:val="none" w:sz="0" w:space="0" w:color="auto"/>
        <w:left w:val="none" w:sz="0" w:space="0" w:color="auto"/>
        <w:bottom w:val="none" w:sz="0" w:space="0" w:color="auto"/>
        <w:right w:val="none" w:sz="0" w:space="0" w:color="auto"/>
      </w:divBdr>
    </w:div>
    <w:div w:id="1301032626">
      <w:bodyDiv w:val="1"/>
      <w:marLeft w:val="0"/>
      <w:marRight w:val="0"/>
      <w:marTop w:val="0"/>
      <w:marBottom w:val="0"/>
      <w:divBdr>
        <w:top w:val="none" w:sz="0" w:space="0" w:color="auto"/>
        <w:left w:val="none" w:sz="0" w:space="0" w:color="auto"/>
        <w:bottom w:val="none" w:sz="0" w:space="0" w:color="auto"/>
        <w:right w:val="none" w:sz="0" w:space="0" w:color="auto"/>
      </w:divBdr>
    </w:div>
    <w:div w:id="1301110472">
      <w:bodyDiv w:val="1"/>
      <w:marLeft w:val="0"/>
      <w:marRight w:val="0"/>
      <w:marTop w:val="0"/>
      <w:marBottom w:val="0"/>
      <w:divBdr>
        <w:top w:val="none" w:sz="0" w:space="0" w:color="auto"/>
        <w:left w:val="none" w:sz="0" w:space="0" w:color="auto"/>
        <w:bottom w:val="none" w:sz="0" w:space="0" w:color="auto"/>
        <w:right w:val="none" w:sz="0" w:space="0" w:color="auto"/>
      </w:divBdr>
    </w:div>
    <w:div w:id="1301770008">
      <w:bodyDiv w:val="1"/>
      <w:marLeft w:val="0"/>
      <w:marRight w:val="0"/>
      <w:marTop w:val="0"/>
      <w:marBottom w:val="0"/>
      <w:divBdr>
        <w:top w:val="none" w:sz="0" w:space="0" w:color="auto"/>
        <w:left w:val="none" w:sz="0" w:space="0" w:color="auto"/>
        <w:bottom w:val="none" w:sz="0" w:space="0" w:color="auto"/>
        <w:right w:val="none" w:sz="0" w:space="0" w:color="auto"/>
      </w:divBdr>
    </w:div>
    <w:div w:id="1303080904">
      <w:bodyDiv w:val="1"/>
      <w:marLeft w:val="0"/>
      <w:marRight w:val="0"/>
      <w:marTop w:val="0"/>
      <w:marBottom w:val="0"/>
      <w:divBdr>
        <w:top w:val="none" w:sz="0" w:space="0" w:color="auto"/>
        <w:left w:val="none" w:sz="0" w:space="0" w:color="auto"/>
        <w:bottom w:val="none" w:sz="0" w:space="0" w:color="auto"/>
        <w:right w:val="none" w:sz="0" w:space="0" w:color="auto"/>
      </w:divBdr>
    </w:div>
    <w:div w:id="1307320711">
      <w:bodyDiv w:val="1"/>
      <w:marLeft w:val="0"/>
      <w:marRight w:val="0"/>
      <w:marTop w:val="0"/>
      <w:marBottom w:val="0"/>
      <w:divBdr>
        <w:top w:val="none" w:sz="0" w:space="0" w:color="auto"/>
        <w:left w:val="none" w:sz="0" w:space="0" w:color="auto"/>
        <w:bottom w:val="none" w:sz="0" w:space="0" w:color="auto"/>
        <w:right w:val="none" w:sz="0" w:space="0" w:color="auto"/>
      </w:divBdr>
    </w:div>
    <w:div w:id="1308433557">
      <w:bodyDiv w:val="1"/>
      <w:marLeft w:val="0"/>
      <w:marRight w:val="0"/>
      <w:marTop w:val="0"/>
      <w:marBottom w:val="0"/>
      <w:divBdr>
        <w:top w:val="none" w:sz="0" w:space="0" w:color="auto"/>
        <w:left w:val="none" w:sz="0" w:space="0" w:color="auto"/>
        <w:bottom w:val="none" w:sz="0" w:space="0" w:color="auto"/>
        <w:right w:val="none" w:sz="0" w:space="0" w:color="auto"/>
      </w:divBdr>
    </w:div>
    <w:div w:id="1317297835">
      <w:bodyDiv w:val="1"/>
      <w:marLeft w:val="0"/>
      <w:marRight w:val="0"/>
      <w:marTop w:val="0"/>
      <w:marBottom w:val="0"/>
      <w:divBdr>
        <w:top w:val="none" w:sz="0" w:space="0" w:color="auto"/>
        <w:left w:val="none" w:sz="0" w:space="0" w:color="auto"/>
        <w:bottom w:val="none" w:sz="0" w:space="0" w:color="auto"/>
        <w:right w:val="none" w:sz="0" w:space="0" w:color="auto"/>
      </w:divBdr>
    </w:div>
    <w:div w:id="1317421952">
      <w:bodyDiv w:val="1"/>
      <w:marLeft w:val="0"/>
      <w:marRight w:val="0"/>
      <w:marTop w:val="0"/>
      <w:marBottom w:val="0"/>
      <w:divBdr>
        <w:top w:val="none" w:sz="0" w:space="0" w:color="auto"/>
        <w:left w:val="none" w:sz="0" w:space="0" w:color="auto"/>
        <w:bottom w:val="none" w:sz="0" w:space="0" w:color="auto"/>
        <w:right w:val="none" w:sz="0" w:space="0" w:color="auto"/>
      </w:divBdr>
    </w:div>
    <w:div w:id="1321499432">
      <w:bodyDiv w:val="1"/>
      <w:marLeft w:val="0"/>
      <w:marRight w:val="0"/>
      <w:marTop w:val="0"/>
      <w:marBottom w:val="0"/>
      <w:divBdr>
        <w:top w:val="none" w:sz="0" w:space="0" w:color="auto"/>
        <w:left w:val="none" w:sz="0" w:space="0" w:color="auto"/>
        <w:bottom w:val="none" w:sz="0" w:space="0" w:color="auto"/>
        <w:right w:val="none" w:sz="0" w:space="0" w:color="auto"/>
      </w:divBdr>
    </w:div>
    <w:div w:id="1321617686">
      <w:bodyDiv w:val="1"/>
      <w:marLeft w:val="0"/>
      <w:marRight w:val="0"/>
      <w:marTop w:val="0"/>
      <w:marBottom w:val="0"/>
      <w:divBdr>
        <w:top w:val="none" w:sz="0" w:space="0" w:color="auto"/>
        <w:left w:val="none" w:sz="0" w:space="0" w:color="auto"/>
        <w:bottom w:val="none" w:sz="0" w:space="0" w:color="auto"/>
        <w:right w:val="none" w:sz="0" w:space="0" w:color="auto"/>
      </w:divBdr>
      <w:divsChild>
        <w:div w:id="806775664">
          <w:marLeft w:val="0"/>
          <w:marRight w:val="0"/>
          <w:marTop w:val="0"/>
          <w:marBottom w:val="0"/>
          <w:divBdr>
            <w:top w:val="none" w:sz="0" w:space="0" w:color="auto"/>
            <w:left w:val="none" w:sz="0" w:space="0" w:color="auto"/>
            <w:bottom w:val="none" w:sz="0" w:space="0" w:color="auto"/>
            <w:right w:val="none" w:sz="0" w:space="0" w:color="auto"/>
          </w:divBdr>
          <w:divsChild>
            <w:div w:id="26936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46106">
      <w:bodyDiv w:val="1"/>
      <w:marLeft w:val="0"/>
      <w:marRight w:val="0"/>
      <w:marTop w:val="0"/>
      <w:marBottom w:val="0"/>
      <w:divBdr>
        <w:top w:val="none" w:sz="0" w:space="0" w:color="auto"/>
        <w:left w:val="none" w:sz="0" w:space="0" w:color="auto"/>
        <w:bottom w:val="none" w:sz="0" w:space="0" w:color="auto"/>
        <w:right w:val="none" w:sz="0" w:space="0" w:color="auto"/>
      </w:divBdr>
      <w:divsChild>
        <w:div w:id="514074622">
          <w:marLeft w:val="0"/>
          <w:marRight w:val="0"/>
          <w:marTop w:val="0"/>
          <w:marBottom w:val="0"/>
          <w:divBdr>
            <w:top w:val="none" w:sz="0" w:space="0" w:color="auto"/>
            <w:left w:val="none" w:sz="0" w:space="0" w:color="auto"/>
            <w:bottom w:val="none" w:sz="0" w:space="0" w:color="auto"/>
            <w:right w:val="none" w:sz="0" w:space="0" w:color="auto"/>
          </w:divBdr>
          <w:divsChild>
            <w:div w:id="1425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84548">
      <w:bodyDiv w:val="1"/>
      <w:marLeft w:val="0"/>
      <w:marRight w:val="0"/>
      <w:marTop w:val="0"/>
      <w:marBottom w:val="0"/>
      <w:divBdr>
        <w:top w:val="none" w:sz="0" w:space="0" w:color="auto"/>
        <w:left w:val="none" w:sz="0" w:space="0" w:color="auto"/>
        <w:bottom w:val="none" w:sz="0" w:space="0" w:color="auto"/>
        <w:right w:val="none" w:sz="0" w:space="0" w:color="auto"/>
      </w:divBdr>
      <w:divsChild>
        <w:div w:id="161312357">
          <w:marLeft w:val="125"/>
          <w:marRight w:val="0"/>
          <w:marTop w:val="0"/>
          <w:marBottom w:val="0"/>
          <w:divBdr>
            <w:top w:val="none" w:sz="0" w:space="0" w:color="auto"/>
            <w:left w:val="none" w:sz="0" w:space="0" w:color="auto"/>
            <w:bottom w:val="none" w:sz="0" w:space="0" w:color="auto"/>
            <w:right w:val="none" w:sz="0" w:space="0" w:color="auto"/>
          </w:divBdr>
        </w:div>
      </w:divsChild>
    </w:div>
    <w:div w:id="1325744246">
      <w:bodyDiv w:val="1"/>
      <w:marLeft w:val="0"/>
      <w:marRight w:val="0"/>
      <w:marTop w:val="0"/>
      <w:marBottom w:val="0"/>
      <w:divBdr>
        <w:top w:val="none" w:sz="0" w:space="0" w:color="auto"/>
        <w:left w:val="none" w:sz="0" w:space="0" w:color="auto"/>
        <w:bottom w:val="none" w:sz="0" w:space="0" w:color="auto"/>
        <w:right w:val="none" w:sz="0" w:space="0" w:color="auto"/>
      </w:divBdr>
    </w:div>
    <w:div w:id="1325822326">
      <w:bodyDiv w:val="1"/>
      <w:marLeft w:val="0"/>
      <w:marRight w:val="0"/>
      <w:marTop w:val="0"/>
      <w:marBottom w:val="0"/>
      <w:divBdr>
        <w:top w:val="none" w:sz="0" w:space="0" w:color="auto"/>
        <w:left w:val="none" w:sz="0" w:space="0" w:color="auto"/>
        <w:bottom w:val="none" w:sz="0" w:space="0" w:color="auto"/>
        <w:right w:val="none" w:sz="0" w:space="0" w:color="auto"/>
      </w:divBdr>
    </w:div>
    <w:div w:id="1334451008">
      <w:bodyDiv w:val="1"/>
      <w:marLeft w:val="0"/>
      <w:marRight w:val="0"/>
      <w:marTop w:val="0"/>
      <w:marBottom w:val="0"/>
      <w:divBdr>
        <w:top w:val="none" w:sz="0" w:space="0" w:color="auto"/>
        <w:left w:val="none" w:sz="0" w:space="0" w:color="auto"/>
        <w:bottom w:val="none" w:sz="0" w:space="0" w:color="auto"/>
        <w:right w:val="none" w:sz="0" w:space="0" w:color="auto"/>
      </w:divBdr>
    </w:div>
    <w:div w:id="1335304035">
      <w:bodyDiv w:val="1"/>
      <w:marLeft w:val="0"/>
      <w:marRight w:val="0"/>
      <w:marTop w:val="0"/>
      <w:marBottom w:val="0"/>
      <w:divBdr>
        <w:top w:val="none" w:sz="0" w:space="0" w:color="auto"/>
        <w:left w:val="none" w:sz="0" w:space="0" w:color="auto"/>
        <w:bottom w:val="none" w:sz="0" w:space="0" w:color="auto"/>
        <w:right w:val="none" w:sz="0" w:space="0" w:color="auto"/>
      </w:divBdr>
    </w:div>
    <w:div w:id="1337001545">
      <w:bodyDiv w:val="1"/>
      <w:marLeft w:val="0"/>
      <w:marRight w:val="0"/>
      <w:marTop w:val="0"/>
      <w:marBottom w:val="0"/>
      <w:divBdr>
        <w:top w:val="none" w:sz="0" w:space="0" w:color="auto"/>
        <w:left w:val="none" w:sz="0" w:space="0" w:color="auto"/>
        <w:bottom w:val="none" w:sz="0" w:space="0" w:color="auto"/>
        <w:right w:val="none" w:sz="0" w:space="0" w:color="auto"/>
      </w:divBdr>
    </w:div>
    <w:div w:id="1337883419">
      <w:bodyDiv w:val="1"/>
      <w:marLeft w:val="0"/>
      <w:marRight w:val="0"/>
      <w:marTop w:val="0"/>
      <w:marBottom w:val="0"/>
      <w:divBdr>
        <w:top w:val="none" w:sz="0" w:space="0" w:color="auto"/>
        <w:left w:val="none" w:sz="0" w:space="0" w:color="auto"/>
        <w:bottom w:val="none" w:sz="0" w:space="0" w:color="auto"/>
        <w:right w:val="none" w:sz="0" w:space="0" w:color="auto"/>
      </w:divBdr>
    </w:div>
    <w:div w:id="1339190432">
      <w:bodyDiv w:val="1"/>
      <w:marLeft w:val="0"/>
      <w:marRight w:val="0"/>
      <w:marTop w:val="0"/>
      <w:marBottom w:val="0"/>
      <w:divBdr>
        <w:top w:val="none" w:sz="0" w:space="0" w:color="auto"/>
        <w:left w:val="none" w:sz="0" w:space="0" w:color="auto"/>
        <w:bottom w:val="none" w:sz="0" w:space="0" w:color="auto"/>
        <w:right w:val="none" w:sz="0" w:space="0" w:color="auto"/>
      </w:divBdr>
    </w:div>
    <w:div w:id="1341347727">
      <w:bodyDiv w:val="1"/>
      <w:marLeft w:val="0"/>
      <w:marRight w:val="0"/>
      <w:marTop w:val="0"/>
      <w:marBottom w:val="0"/>
      <w:divBdr>
        <w:top w:val="none" w:sz="0" w:space="0" w:color="auto"/>
        <w:left w:val="none" w:sz="0" w:space="0" w:color="auto"/>
        <w:bottom w:val="none" w:sz="0" w:space="0" w:color="auto"/>
        <w:right w:val="none" w:sz="0" w:space="0" w:color="auto"/>
      </w:divBdr>
    </w:div>
    <w:div w:id="1342515169">
      <w:bodyDiv w:val="1"/>
      <w:marLeft w:val="0"/>
      <w:marRight w:val="0"/>
      <w:marTop w:val="0"/>
      <w:marBottom w:val="0"/>
      <w:divBdr>
        <w:top w:val="none" w:sz="0" w:space="0" w:color="auto"/>
        <w:left w:val="none" w:sz="0" w:space="0" w:color="auto"/>
        <w:bottom w:val="none" w:sz="0" w:space="0" w:color="auto"/>
        <w:right w:val="none" w:sz="0" w:space="0" w:color="auto"/>
      </w:divBdr>
    </w:div>
    <w:div w:id="1346322203">
      <w:bodyDiv w:val="1"/>
      <w:marLeft w:val="0"/>
      <w:marRight w:val="0"/>
      <w:marTop w:val="0"/>
      <w:marBottom w:val="0"/>
      <w:divBdr>
        <w:top w:val="none" w:sz="0" w:space="0" w:color="auto"/>
        <w:left w:val="none" w:sz="0" w:space="0" w:color="auto"/>
        <w:bottom w:val="none" w:sz="0" w:space="0" w:color="auto"/>
        <w:right w:val="none" w:sz="0" w:space="0" w:color="auto"/>
      </w:divBdr>
    </w:div>
    <w:div w:id="1346906128">
      <w:bodyDiv w:val="1"/>
      <w:marLeft w:val="0"/>
      <w:marRight w:val="0"/>
      <w:marTop w:val="0"/>
      <w:marBottom w:val="0"/>
      <w:divBdr>
        <w:top w:val="none" w:sz="0" w:space="0" w:color="auto"/>
        <w:left w:val="none" w:sz="0" w:space="0" w:color="auto"/>
        <w:bottom w:val="none" w:sz="0" w:space="0" w:color="auto"/>
        <w:right w:val="none" w:sz="0" w:space="0" w:color="auto"/>
      </w:divBdr>
    </w:div>
    <w:div w:id="1347486304">
      <w:bodyDiv w:val="1"/>
      <w:marLeft w:val="0"/>
      <w:marRight w:val="0"/>
      <w:marTop w:val="0"/>
      <w:marBottom w:val="0"/>
      <w:divBdr>
        <w:top w:val="none" w:sz="0" w:space="0" w:color="auto"/>
        <w:left w:val="none" w:sz="0" w:space="0" w:color="auto"/>
        <w:bottom w:val="none" w:sz="0" w:space="0" w:color="auto"/>
        <w:right w:val="none" w:sz="0" w:space="0" w:color="auto"/>
      </w:divBdr>
    </w:div>
    <w:div w:id="1350057964">
      <w:bodyDiv w:val="1"/>
      <w:marLeft w:val="0"/>
      <w:marRight w:val="0"/>
      <w:marTop w:val="0"/>
      <w:marBottom w:val="0"/>
      <w:divBdr>
        <w:top w:val="none" w:sz="0" w:space="0" w:color="auto"/>
        <w:left w:val="none" w:sz="0" w:space="0" w:color="auto"/>
        <w:bottom w:val="none" w:sz="0" w:space="0" w:color="auto"/>
        <w:right w:val="none" w:sz="0" w:space="0" w:color="auto"/>
      </w:divBdr>
    </w:div>
    <w:div w:id="1350521290">
      <w:bodyDiv w:val="1"/>
      <w:marLeft w:val="0"/>
      <w:marRight w:val="0"/>
      <w:marTop w:val="0"/>
      <w:marBottom w:val="0"/>
      <w:divBdr>
        <w:top w:val="none" w:sz="0" w:space="0" w:color="auto"/>
        <w:left w:val="none" w:sz="0" w:space="0" w:color="auto"/>
        <w:bottom w:val="none" w:sz="0" w:space="0" w:color="auto"/>
        <w:right w:val="none" w:sz="0" w:space="0" w:color="auto"/>
      </w:divBdr>
    </w:div>
    <w:div w:id="1353262572">
      <w:bodyDiv w:val="1"/>
      <w:marLeft w:val="0"/>
      <w:marRight w:val="0"/>
      <w:marTop w:val="0"/>
      <w:marBottom w:val="0"/>
      <w:divBdr>
        <w:top w:val="none" w:sz="0" w:space="0" w:color="auto"/>
        <w:left w:val="none" w:sz="0" w:space="0" w:color="auto"/>
        <w:bottom w:val="none" w:sz="0" w:space="0" w:color="auto"/>
        <w:right w:val="none" w:sz="0" w:space="0" w:color="auto"/>
      </w:divBdr>
      <w:divsChild>
        <w:div w:id="1956935597">
          <w:marLeft w:val="0"/>
          <w:marRight w:val="0"/>
          <w:marTop w:val="0"/>
          <w:marBottom w:val="0"/>
          <w:divBdr>
            <w:top w:val="none" w:sz="0" w:space="0" w:color="auto"/>
            <w:left w:val="none" w:sz="0" w:space="0" w:color="auto"/>
            <w:bottom w:val="none" w:sz="0" w:space="0" w:color="auto"/>
            <w:right w:val="none" w:sz="0" w:space="0" w:color="auto"/>
          </w:divBdr>
          <w:divsChild>
            <w:div w:id="602420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529807">
      <w:bodyDiv w:val="1"/>
      <w:marLeft w:val="0"/>
      <w:marRight w:val="0"/>
      <w:marTop w:val="0"/>
      <w:marBottom w:val="0"/>
      <w:divBdr>
        <w:top w:val="none" w:sz="0" w:space="0" w:color="auto"/>
        <w:left w:val="none" w:sz="0" w:space="0" w:color="auto"/>
        <w:bottom w:val="none" w:sz="0" w:space="0" w:color="auto"/>
        <w:right w:val="none" w:sz="0" w:space="0" w:color="auto"/>
      </w:divBdr>
    </w:div>
    <w:div w:id="1354069290">
      <w:bodyDiv w:val="1"/>
      <w:marLeft w:val="0"/>
      <w:marRight w:val="0"/>
      <w:marTop w:val="0"/>
      <w:marBottom w:val="0"/>
      <w:divBdr>
        <w:top w:val="none" w:sz="0" w:space="0" w:color="auto"/>
        <w:left w:val="none" w:sz="0" w:space="0" w:color="auto"/>
        <w:bottom w:val="none" w:sz="0" w:space="0" w:color="auto"/>
        <w:right w:val="none" w:sz="0" w:space="0" w:color="auto"/>
      </w:divBdr>
    </w:div>
    <w:div w:id="1356268691">
      <w:bodyDiv w:val="1"/>
      <w:marLeft w:val="0"/>
      <w:marRight w:val="0"/>
      <w:marTop w:val="0"/>
      <w:marBottom w:val="0"/>
      <w:divBdr>
        <w:top w:val="none" w:sz="0" w:space="0" w:color="auto"/>
        <w:left w:val="none" w:sz="0" w:space="0" w:color="auto"/>
        <w:bottom w:val="none" w:sz="0" w:space="0" w:color="auto"/>
        <w:right w:val="none" w:sz="0" w:space="0" w:color="auto"/>
      </w:divBdr>
    </w:div>
    <w:div w:id="1356274171">
      <w:bodyDiv w:val="1"/>
      <w:marLeft w:val="0"/>
      <w:marRight w:val="0"/>
      <w:marTop w:val="0"/>
      <w:marBottom w:val="0"/>
      <w:divBdr>
        <w:top w:val="none" w:sz="0" w:space="0" w:color="auto"/>
        <w:left w:val="none" w:sz="0" w:space="0" w:color="auto"/>
        <w:bottom w:val="none" w:sz="0" w:space="0" w:color="auto"/>
        <w:right w:val="none" w:sz="0" w:space="0" w:color="auto"/>
      </w:divBdr>
    </w:div>
    <w:div w:id="1358390661">
      <w:bodyDiv w:val="1"/>
      <w:marLeft w:val="0"/>
      <w:marRight w:val="0"/>
      <w:marTop w:val="0"/>
      <w:marBottom w:val="0"/>
      <w:divBdr>
        <w:top w:val="none" w:sz="0" w:space="0" w:color="auto"/>
        <w:left w:val="none" w:sz="0" w:space="0" w:color="auto"/>
        <w:bottom w:val="none" w:sz="0" w:space="0" w:color="auto"/>
        <w:right w:val="none" w:sz="0" w:space="0" w:color="auto"/>
      </w:divBdr>
    </w:div>
    <w:div w:id="1359626143">
      <w:bodyDiv w:val="1"/>
      <w:marLeft w:val="0"/>
      <w:marRight w:val="0"/>
      <w:marTop w:val="0"/>
      <w:marBottom w:val="0"/>
      <w:divBdr>
        <w:top w:val="none" w:sz="0" w:space="0" w:color="auto"/>
        <w:left w:val="none" w:sz="0" w:space="0" w:color="auto"/>
        <w:bottom w:val="none" w:sz="0" w:space="0" w:color="auto"/>
        <w:right w:val="none" w:sz="0" w:space="0" w:color="auto"/>
      </w:divBdr>
      <w:divsChild>
        <w:div w:id="237984159">
          <w:marLeft w:val="0"/>
          <w:marRight w:val="0"/>
          <w:marTop w:val="0"/>
          <w:marBottom w:val="0"/>
          <w:divBdr>
            <w:top w:val="none" w:sz="0" w:space="0" w:color="auto"/>
            <w:left w:val="none" w:sz="0" w:space="0" w:color="auto"/>
            <w:bottom w:val="none" w:sz="0" w:space="0" w:color="auto"/>
            <w:right w:val="none" w:sz="0" w:space="0" w:color="auto"/>
          </w:divBdr>
          <w:divsChild>
            <w:div w:id="10643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937355">
      <w:bodyDiv w:val="1"/>
      <w:marLeft w:val="0"/>
      <w:marRight w:val="0"/>
      <w:marTop w:val="0"/>
      <w:marBottom w:val="0"/>
      <w:divBdr>
        <w:top w:val="none" w:sz="0" w:space="0" w:color="auto"/>
        <w:left w:val="none" w:sz="0" w:space="0" w:color="auto"/>
        <w:bottom w:val="none" w:sz="0" w:space="0" w:color="auto"/>
        <w:right w:val="none" w:sz="0" w:space="0" w:color="auto"/>
      </w:divBdr>
    </w:div>
    <w:div w:id="1361779309">
      <w:bodyDiv w:val="1"/>
      <w:marLeft w:val="0"/>
      <w:marRight w:val="0"/>
      <w:marTop w:val="0"/>
      <w:marBottom w:val="0"/>
      <w:divBdr>
        <w:top w:val="none" w:sz="0" w:space="0" w:color="auto"/>
        <w:left w:val="none" w:sz="0" w:space="0" w:color="auto"/>
        <w:bottom w:val="none" w:sz="0" w:space="0" w:color="auto"/>
        <w:right w:val="none" w:sz="0" w:space="0" w:color="auto"/>
      </w:divBdr>
    </w:div>
    <w:div w:id="1367295146">
      <w:bodyDiv w:val="1"/>
      <w:marLeft w:val="0"/>
      <w:marRight w:val="0"/>
      <w:marTop w:val="0"/>
      <w:marBottom w:val="0"/>
      <w:divBdr>
        <w:top w:val="none" w:sz="0" w:space="0" w:color="auto"/>
        <w:left w:val="none" w:sz="0" w:space="0" w:color="auto"/>
        <w:bottom w:val="none" w:sz="0" w:space="0" w:color="auto"/>
        <w:right w:val="none" w:sz="0" w:space="0" w:color="auto"/>
      </w:divBdr>
    </w:div>
    <w:div w:id="1367412825">
      <w:bodyDiv w:val="1"/>
      <w:marLeft w:val="0"/>
      <w:marRight w:val="0"/>
      <w:marTop w:val="0"/>
      <w:marBottom w:val="0"/>
      <w:divBdr>
        <w:top w:val="none" w:sz="0" w:space="0" w:color="auto"/>
        <w:left w:val="none" w:sz="0" w:space="0" w:color="auto"/>
        <w:bottom w:val="none" w:sz="0" w:space="0" w:color="auto"/>
        <w:right w:val="none" w:sz="0" w:space="0" w:color="auto"/>
      </w:divBdr>
    </w:div>
    <w:div w:id="1367757310">
      <w:bodyDiv w:val="1"/>
      <w:marLeft w:val="0"/>
      <w:marRight w:val="0"/>
      <w:marTop w:val="0"/>
      <w:marBottom w:val="0"/>
      <w:divBdr>
        <w:top w:val="none" w:sz="0" w:space="0" w:color="auto"/>
        <w:left w:val="none" w:sz="0" w:space="0" w:color="auto"/>
        <w:bottom w:val="none" w:sz="0" w:space="0" w:color="auto"/>
        <w:right w:val="none" w:sz="0" w:space="0" w:color="auto"/>
      </w:divBdr>
    </w:div>
    <w:div w:id="1367946043">
      <w:bodyDiv w:val="1"/>
      <w:marLeft w:val="0"/>
      <w:marRight w:val="0"/>
      <w:marTop w:val="0"/>
      <w:marBottom w:val="0"/>
      <w:divBdr>
        <w:top w:val="none" w:sz="0" w:space="0" w:color="auto"/>
        <w:left w:val="none" w:sz="0" w:space="0" w:color="auto"/>
        <w:bottom w:val="none" w:sz="0" w:space="0" w:color="auto"/>
        <w:right w:val="none" w:sz="0" w:space="0" w:color="auto"/>
      </w:divBdr>
    </w:div>
    <w:div w:id="1369377874">
      <w:bodyDiv w:val="1"/>
      <w:marLeft w:val="0"/>
      <w:marRight w:val="0"/>
      <w:marTop w:val="0"/>
      <w:marBottom w:val="0"/>
      <w:divBdr>
        <w:top w:val="none" w:sz="0" w:space="0" w:color="auto"/>
        <w:left w:val="none" w:sz="0" w:space="0" w:color="auto"/>
        <w:bottom w:val="none" w:sz="0" w:space="0" w:color="auto"/>
        <w:right w:val="none" w:sz="0" w:space="0" w:color="auto"/>
      </w:divBdr>
    </w:div>
    <w:div w:id="1370061428">
      <w:bodyDiv w:val="1"/>
      <w:marLeft w:val="0"/>
      <w:marRight w:val="0"/>
      <w:marTop w:val="0"/>
      <w:marBottom w:val="0"/>
      <w:divBdr>
        <w:top w:val="none" w:sz="0" w:space="0" w:color="auto"/>
        <w:left w:val="none" w:sz="0" w:space="0" w:color="auto"/>
        <w:bottom w:val="none" w:sz="0" w:space="0" w:color="auto"/>
        <w:right w:val="none" w:sz="0" w:space="0" w:color="auto"/>
      </w:divBdr>
    </w:div>
    <w:div w:id="1371220827">
      <w:bodyDiv w:val="1"/>
      <w:marLeft w:val="0"/>
      <w:marRight w:val="0"/>
      <w:marTop w:val="0"/>
      <w:marBottom w:val="0"/>
      <w:divBdr>
        <w:top w:val="none" w:sz="0" w:space="0" w:color="auto"/>
        <w:left w:val="none" w:sz="0" w:space="0" w:color="auto"/>
        <w:bottom w:val="none" w:sz="0" w:space="0" w:color="auto"/>
        <w:right w:val="none" w:sz="0" w:space="0" w:color="auto"/>
      </w:divBdr>
    </w:div>
    <w:div w:id="1374621755">
      <w:bodyDiv w:val="1"/>
      <w:marLeft w:val="0"/>
      <w:marRight w:val="0"/>
      <w:marTop w:val="0"/>
      <w:marBottom w:val="0"/>
      <w:divBdr>
        <w:top w:val="none" w:sz="0" w:space="0" w:color="auto"/>
        <w:left w:val="none" w:sz="0" w:space="0" w:color="auto"/>
        <w:bottom w:val="none" w:sz="0" w:space="0" w:color="auto"/>
        <w:right w:val="none" w:sz="0" w:space="0" w:color="auto"/>
      </w:divBdr>
    </w:div>
    <w:div w:id="1379403476">
      <w:bodyDiv w:val="1"/>
      <w:marLeft w:val="0"/>
      <w:marRight w:val="0"/>
      <w:marTop w:val="0"/>
      <w:marBottom w:val="0"/>
      <w:divBdr>
        <w:top w:val="none" w:sz="0" w:space="0" w:color="auto"/>
        <w:left w:val="none" w:sz="0" w:space="0" w:color="auto"/>
        <w:bottom w:val="none" w:sz="0" w:space="0" w:color="auto"/>
        <w:right w:val="none" w:sz="0" w:space="0" w:color="auto"/>
      </w:divBdr>
    </w:div>
    <w:div w:id="1388262337">
      <w:bodyDiv w:val="1"/>
      <w:marLeft w:val="0"/>
      <w:marRight w:val="0"/>
      <w:marTop w:val="0"/>
      <w:marBottom w:val="0"/>
      <w:divBdr>
        <w:top w:val="none" w:sz="0" w:space="0" w:color="auto"/>
        <w:left w:val="none" w:sz="0" w:space="0" w:color="auto"/>
        <w:bottom w:val="none" w:sz="0" w:space="0" w:color="auto"/>
        <w:right w:val="none" w:sz="0" w:space="0" w:color="auto"/>
      </w:divBdr>
    </w:div>
    <w:div w:id="1390110829">
      <w:bodyDiv w:val="1"/>
      <w:marLeft w:val="0"/>
      <w:marRight w:val="0"/>
      <w:marTop w:val="0"/>
      <w:marBottom w:val="0"/>
      <w:divBdr>
        <w:top w:val="none" w:sz="0" w:space="0" w:color="auto"/>
        <w:left w:val="none" w:sz="0" w:space="0" w:color="auto"/>
        <w:bottom w:val="none" w:sz="0" w:space="0" w:color="auto"/>
        <w:right w:val="none" w:sz="0" w:space="0" w:color="auto"/>
      </w:divBdr>
    </w:div>
    <w:div w:id="1391152551">
      <w:bodyDiv w:val="1"/>
      <w:marLeft w:val="0"/>
      <w:marRight w:val="0"/>
      <w:marTop w:val="0"/>
      <w:marBottom w:val="0"/>
      <w:divBdr>
        <w:top w:val="none" w:sz="0" w:space="0" w:color="auto"/>
        <w:left w:val="none" w:sz="0" w:space="0" w:color="auto"/>
        <w:bottom w:val="none" w:sz="0" w:space="0" w:color="auto"/>
        <w:right w:val="none" w:sz="0" w:space="0" w:color="auto"/>
      </w:divBdr>
    </w:div>
    <w:div w:id="1392342416">
      <w:bodyDiv w:val="1"/>
      <w:marLeft w:val="0"/>
      <w:marRight w:val="0"/>
      <w:marTop w:val="0"/>
      <w:marBottom w:val="0"/>
      <w:divBdr>
        <w:top w:val="none" w:sz="0" w:space="0" w:color="auto"/>
        <w:left w:val="none" w:sz="0" w:space="0" w:color="auto"/>
        <w:bottom w:val="none" w:sz="0" w:space="0" w:color="auto"/>
        <w:right w:val="none" w:sz="0" w:space="0" w:color="auto"/>
      </w:divBdr>
    </w:div>
    <w:div w:id="1394087353">
      <w:bodyDiv w:val="1"/>
      <w:marLeft w:val="0"/>
      <w:marRight w:val="0"/>
      <w:marTop w:val="0"/>
      <w:marBottom w:val="0"/>
      <w:divBdr>
        <w:top w:val="none" w:sz="0" w:space="0" w:color="auto"/>
        <w:left w:val="none" w:sz="0" w:space="0" w:color="auto"/>
        <w:bottom w:val="none" w:sz="0" w:space="0" w:color="auto"/>
        <w:right w:val="none" w:sz="0" w:space="0" w:color="auto"/>
      </w:divBdr>
    </w:div>
    <w:div w:id="1394691525">
      <w:bodyDiv w:val="1"/>
      <w:marLeft w:val="0"/>
      <w:marRight w:val="0"/>
      <w:marTop w:val="0"/>
      <w:marBottom w:val="0"/>
      <w:divBdr>
        <w:top w:val="none" w:sz="0" w:space="0" w:color="auto"/>
        <w:left w:val="none" w:sz="0" w:space="0" w:color="auto"/>
        <w:bottom w:val="none" w:sz="0" w:space="0" w:color="auto"/>
        <w:right w:val="none" w:sz="0" w:space="0" w:color="auto"/>
      </w:divBdr>
    </w:div>
    <w:div w:id="1396507385">
      <w:bodyDiv w:val="1"/>
      <w:marLeft w:val="0"/>
      <w:marRight w:val="0"/>
      <w:marTop w:val="0"/>
      <w:marBottom w:val="0"/>
      <w:divBdr>
        <w:top w:val="none" w:sz="0" w:space="0" w:color="auto"/>
        <w:left w:val="none" w:sz="0" w:space="0" w:color="auto"/>
        <w:bottom w:val="none" w:sz="0" w:space="0" w:color="auto"/>
        <w:right w:val="none" w:sz="0" w:space="0" w:color="auto"/>
      </w:divBdr>
    </w:div>
    <w:div w:id="1396781468">
      <w:bodyDiv w:val="1"/>
      <w:marLeft w:val="0"/>
      <w:marRight w:val="0"/>
      <w:marTop w:val="0"/>
      <w:marBottom w:val="0"/>
      <w:divBdr>
        <w:top w:val="none" w:sz="0" w:space="0" w:color="auto"/>
        <w:left w:val="none" w:sz="0" w:space="0" w:color="auto"/>
        <w:bottom w:val="none" w:sz="0" w:space="0" w:color="auto"/>
        <w:right w:val="none" w:sz="0" w:space="0" w:color="auto"/>
      </w:divBdr>
    </w:div>
    <w:div w:id="1397240937">
      <w:bodyDiv w:val="1"/>
      <w:marLeft w:val="0"/>
      <w:marRight w:val="0"/>
      <w:marTop w:val="0"/>
      <w:marBottom w:val="0"/>
      <w:divBdr>
        <w:top w:val="none" w:sz="0" w:space="0" w:color="auto"/>
        <w:left w:val="none" w:sz="0" w:space="0" w:color="auto"/>
        <w:bottom w:val="none" w:sz="0" w:space="0" w:color="auto"/>
        <w:right w:val="none" w:sz="0" w:space="0" w:color="auto"/>
      </w:divBdr>
    </w:div>
    <w:div w:id="1397623780">
      <w:bodyDiv w:val="1"/>
      <w:marLeft w:val="0"/>
      <w:marRight w:val="0"/>
      <w:marTop w:val="0"/>
      <w:marBottom w:val="0"/>
      <w:divBdr>
        <w:top w:val="none" w:sz="0" w:space="0" w:color="auto"/>
        <w:left w:val="none" w:sz="0" w:space="0" w:color="auto"/>
        <w:bottom w:val="none" w:sz="0" w:space="0" w:color="auto"/>
        <w:right w:val="none" w:sz="0" w:space="0" w:color="auto"/>
      </w:divBdr>
    </w:div>
    <w:div w:id="1400055747">
      <w:bodyDiv w:val="1"/>
      <w:marLeft w:val="0"/>
      <w:marRight w:val="0"/>
      <w:marTop w:val="0"/>
      <w:marBottom w:val="0"/>
      <w:divBdr>
        <w:top w:val="none" w:sz="0" w:space="0" w:color="auto"/>
        <w:left w:val="none" w:sz="0" w:space="0" w:color="auto"/>
        <w:bottom w:val="none" w:sz="0" w:space="0" w:color="auto"/>
        <w:right w:val="none" w:sz="0" w:space="0" w:color="auto"/>
      </w:divBdr>
    </w:div>
    <w:div w:id="1402948245">
      <w:bodyDiv w:val="1"/>
      <w:marLeft w:val="0"/>
      <w:marRight w:val="0"/>
      <w:marTop w:val="0"/>
      <w:marBottom w:val="0"/>
      <w:divBdr>
        <w:top w:val="none" w:sz="0" w:space="0" w:color="auto"/>
        <w:left w:val="none" w:sz="0" w:space="0" w:color="auto"/>
        <w:bottom w:val="none" w:sz="0" w:space="0" w:color="auto"/>
        <w:right w:val="none" w:sz="0" w:space="0" w:color="auto"/>
      </w:divBdr>
    </w:div>
    <w:div w:id="1406730957">
      <w:bodyDiv w:val="1"/>
      <w:marLeft w:val="0"/>
      <w:marRight w:val="0"/>
      <w:marTop w:val="0"/>
      <w:marBottom w:val="0"/>
      <w:divBdr>
        <w:top w:val="none" w:sz="0" w:space="0" w:color="auto"/>
        <w:left w:val="none" w:sz="0" w:space="0" w:color="auto"/>
        <w:bottom w:val="none" w:sz="0" w:space="0" w:color="auto"/>
        <w:right w:val="none" w:sz="0" w:space="0" w:color="auto"/>
      </w:divBdr>
    </w:div>
    <w:div w:id="1406755161">
      <w:bodyDiv w:val="1"/>
      <w:marLeft w:val="0"/>
      <w:marRight w:val="0"/>
      <w:marTop w:val="0"/>
      <w:marBottom w:val="0"/>
      <w:divBdr>
        <w:top w:val="none" w:sz="0" w:space="0" w:color="auto"/>
        <w:left w:val="none" w:sz="0" w:space="0" w:color="auto"/>
        <w:bottom w:val="none" w:sz="0" w:space="0" w:color="auto"/>
        <w:right w:val="none" w:sz="0" w:space="0" w:color="auto"/>
      </w:divBdr>
    </w:div>
    <w:div w:id="1415053361">
      <w:bodyDiv w:val="1"/>
      <w:marLeft w:val="0"/>
      <w:marRight w:val="0"/>
      <w:marTop w:val="0"/>
      <w:marBottom w:val="0"/>
      <w:divBdr>
        <w:top w:val="none" w:sz="0" w:space="0" w:color="auto"/>
        <w:left w:val="none" w:sz="0" w:space="0" w:color="auto"/>
        <w:bottom w:val="none" w:sz="0" w:space="0" w:color="auto"/>
        <w:right w:val="none" w:sz="0" w:space="0" w:color="auto"/>
      </w:divBdr>
    </w:div>
    <w:div w:id="1421214156">
      <w:bodyDiv w:val="1"/>
      <w:marLeft w:val="0"/>
      <w:marRight w:val="0"/>
      <w:marTop w:val="0"/>
      <w:marBottom w:val="0"/>
      <w:divBdr>
        <w:top w:val="none" w:sz="0" w:space="0" w:color="auto"/>
        <w:left w:val="none" w:sz="0" w:space="0" w:color="auto"/>
        <w:bottom w:val="none" w:sz="0" w:space="0" w:color="auto"/>
        <w:right w:val="none" w:sz="0" w:space="0" w:color="auto"/>
      </w:divBdr>
    </w:div>
    <w:div w:id="1421372051">
      <w:bodyDiv w:val="1"/>
      <w:marLeft w:val="0"/>
      <w:marRight w:val="0"/>
      <w:marTop w:val="0"/>
      <w:marBottom w:val="0"/>
      <w:divBdr>
        <w:top w:val="none" w:sz="0" w:space="0" w:color="auto"/>
        <w:left w:val="none" w:sz="0" w:space="0" w:color="auto"/>
        <w:bottom w:val="none" w:sz="0" w:space="0" w:color="auto"/>
        <w:right w:val="none" w:sz="0" w:space="0" w:color="auto"/>
      </w:divBdr>
    </w:div>
    <w:div w:id="1421755172">
      <w:bodyDiv w:val="1"/>
      <w:marLeft w:val="0"/>
      <w:marRight w:val="0"/>
      <w:marTop w:val="0"/>
      <w:marBottom w:val="0"/>
      <w:divBdr>
        <w:top w:val="none" w:sz="0" w:space="0" w:color="auto"/>
        <w:left w:val="none" w:sz="0" w:space="0" w:color="auto"/>
        <w:bottom w:val="none" w:sz="0" w:space="0" w:color="auto"/>
        <w:right w:val="none" w:sz="0" w:space="0" w:color="auto"/>
      </w:divBdr>
    </w:div>
    <w:div w:id="1422489112">
      <w:bodyDiv w:val="1"/>
      <w:marLeft w:val="0"/>
      <w:marRight w:val="0"/>
      <w:marTop w:val="0"/>
      <w:marBottom w:val="0"/>
      <w:divBdr>
        <w:top w:val="none" w:sz="0" w:space="0" w:color="auto"/>
        <w:left w:val="none" w:sz="0" w:space="0" w:color="auto"/>
        <w:bottom w:val="none" w:sz="0" w:space="0" w:color="auto"/>
        <w:right w:val="none" w:sz="0" w:space="0" w:color="auto"/>
      </w:divBdr>
    </w:div>
    <w:div w:id="1423723722">
      <w:bodyDiv w:val="1"/>
      <w:marLeft w:val="0"/>
      <w:marRight w:val="0"/>
      <w:marTop w:val="0"/>
      <w:marBottom w:val="0"/>
      <w:divBdr>
        <w:top w:val="none" w:sz="0" w:space="0" w:color="auto"/>
        <w:left w:val="none" w:sz="0" w:space="0" w:color="auto"/>
        <w:bottom w:val="none" w:sz="0" w:space="0" w:color="auto"/>
        <w:right w:val="none" w:sz="0" w:space="0" w:color="auto"/>
      </w:divBdr>
    </w:div>
    <w:div w:id="1424254331">
      <w:bodyDiv w:val="1"/>
      <w:marLeft w:val="0"/>
      <w:marRight w:val="0"/>
      <w:marTop w:val="0"/>
      <w:marBottom w:val="0"/>
      <w:divBdr>
        <w:top w:val="none" w:sz="0" w:space="0" w:color="auto"/>
        <w:left w:val="none" w:sz="0" w:space="0" w:color="auto"/>
        <w:bottom w:val="none" w:sz="0" w:space="0" w:color="auto"/>
        <w:right w:val="none" w:sz="0" w:space="0" w:color="auto"/>
      </w:divBdr>
    </w:div>
    <w:div w:id="1424841267">
      <w:bodyDiv w:val="1"/>
      <w:marLeft w:val="0"/>
      <w:marRight w:val="0"/>
      <w:marTop w:val="0"/>
      <w:marBottom w:val="0"/>
      <w:divBdr>
        <w:top w:val="none" w:sz="0" w:space="0" w:color="auto"/>
        <w:left w:val="none" w:sz="0" w:space="0" w:color="auto"/>
        <w:bottom w:val="none" w:sz="0" w:space="0" w:color="auto"/>
        <w:right w:val="none" w:sz="0" w:space="0" w:color="auto"/>
      </w:divBdr>
    </w:div>
    <w:div w:id="1426148265">
      <w:bodyDiv w:val="1"/>
      <w:marLeft w:val="0"/>
      <w:marRight w:val="0"/>
      <w:marTop w:val="0"/>
      <w:marBottom w:val="0"/>
      <w:divBdr>
        <w:top w:val="none" w:sz="0" w:space="0" w:color="auto"/>
        <w:left w:val="none" w:sz="0" w:space="0" w:color="auto"/>
        <w:bottom w:val="none" w:sz="0" w:space="0" w:color="auto"/>
        <w:right w:val="none" w:sz="0" w:space="0" w:color="auto"/>
      </w:divBdr>
    </w:div>
    <w:div w:id="1426421397">
      <w:bodyDiv w:val="1"/>
      <w:marLeft w:val="0"/>
      <w:marRight w:val="0"/>
      <w:marTop w:val="0"/>
      <w:marBottom w:val="0"/>
      <w:divBdr>
        <w:top w:val="none" w:sz="0" w:space="0" w:color="auto"/>
        <w:left w:val="none" w:sz="0" w:space="0" w:color="auto"/>
        <w:bottom w:val="none" w:sz="0" w:space="0" w:color="auto"/>
        <w:right w:val="none" w:sz="0" w:space="0" w:color="auto"/>
      </w:divBdr>
      <w:divsChild>
        <w:div w:id="11956140">
          <w:marLeft w:val="0"/>
          <w:marRight w:val="0"/>
          <w:marTop w:val="0"/>
          <w:marBottom w:val="0"/>
          <w:divBdr>
            <w:top w:val="none" w:sz="0" w:space="0" w:color="auto"/>
            <w:left w:val="none" w:sz="0" w:space="0" w:color="auto"/>
            <w:bottom w:val="none" w:sz="0" w:space="0" w:color="auto"/>
            <w:right w:val="none" w:sz="0" w:space="0" w:color="auto"/>
          </w:divBdr>
          <w:divsChild>
            <w:div w:id="57281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85551">
      <w:bodyDiv w:val="1"/>
      <w:marLeft w:val="0"/>
      <w:marRight w:val="0"/>
      <w:marTop w:val="0"/>
      <w:marBottom w:val="0"/>
      <w:divBdr>
        <w:top w:val="none" w:sz="0" w:space="0" w:color="auto"/>
        <w:left w:val="none" w:sz="0" w:space="0" w:color="auto"/>
        <w:bottom w:val="none" w:sz="0" w:space="0" w:color="auto"/>
        <w:right w:val="none" w:sz="0" w:space="0" w:color="auto"/>
      </w:divBdr>
    </w:div>
    <w:div w:id="1427731675">
      <w:bodyDiv w:val="1"/>
      <w:marLeft w:val="0"/>
      <w:marRight w:val="0"/>
      <w:marTop w:val="0"/>
      <w:marBottom w:val="0"/>
      <w:divBdr>
        <w:top w:val="none" w:sz="0" w:space="0" w:color="auto"/>
        <w:left w:val="none" w:sz="0" w:space="0" w:color="auto"/>
        <w:bottom w:val="none" w:sz="0" w:space="0" w:color="auto"/>
        <w:right w:val="none" w:sz="0" w:space="0" w:color="auto"/>
      </w:divBdr>
    </w:div>
    <w:div w:id="1430733618">
      <w:bodyDiv w:val="1"/>
      <w:marLeft w:val="0"/>
      <w:marRight w:val="0"/>
      <w:marTop w:val="0"/>
      <w:marBottom w:val="0"/>
      <w:divBdr>
        <w:top w:val="none" w:sz="0" w:space="0" w:color="auto"/>
        <w:left w:val="none" w:sz="0" w:space="0" w:color="auto"/>
        <w:bottom w:val="none" w:sz="0" w:space="0" w:color="auto"/>
        <w:right w:val="none" w:sz="0" w:space="0" w:color="auto"/>
      </w:divBdr>
    </w:div>
    <w:div w:id="1433088224">
      <w:bodyDiv w:val="1"/>
      <w:marLeft w:val="0"/>
      <w:marRight w:val="0"/>
      <w:marTop w:val="0"/>
      <w:marBottom w:val="0"/>
      <w:divBdr>
        <w:top w:val="none" w:sz="0" w:space="0" w:color="auto"/>
        <w:left w:val="none" w:sz="0" w:space="0" w:color="auto"/>
        <w:bottom w:val="none" w:sz="0" w:space="0" w:color="auto"/>
        <w:right w:val="none" w:sz="0" w:space="0" w:color="auto"/>
      </w:divBdr>
    </w:div>
    <w:div w:id="1436555277">
      <w:bodyDiv w:val="1"/>
      <w:marLeft w:val="0"/>
      <w:marRight w:val="0"/>
      <w:marTop w:val="0"/>
      <w:marBottom w:val="0"/>
      <w:divBdr>
        <w:top w:val="none" w:sz="0" w:space="0" w:color="auto"/>
        <w:left w:val="none" w:sz="0" w:space="0" w:color="auto"/>
        <w:bottom w:val="none" w:sz="0" w:space="0" w:color="auto"/>
        <w:right w:val="none" w:sz="0" w:space="0" w:color="auto"/>
      </w:divBdr>
    </w:div>
    <w:div w:id="1436942405">
      <w:bodyDiv w:val="1"/>
      <w:marLeft w:val="0"/>
      <w:marRight w:val="0"/>
      <w:marTop w:val="0"/>
      <w:marBottom w:val="0"/>
      <w:divBdr>
        <w:top w:val="none" w:sz="0" w:space="0" w:color="auto"/>
        <w:left w:val="none" w:sz="0" w:space="0" w:color="auto"/>
        <w:bottom w:val="none" w:sz="0" w:space="0" w:color="auto"/>
        <w:right w:val="none" w:sz="0" w:space="0" w:color="auto"/>
      </w:divBdr>
    </w:div>
    <w:div w:id="1439526498">
      <w:bodyDiv w:val="1"/>
      <w:marLeft w:val="0"/>
      <w:marRight w:val="0"/>
      <w:marTop w:val="0"/>
      <w:marBottom w:val="0"/>
      <w:divBdr>
        <w:top w:val="none" w:sz="0" w:space="0" w:color="auto"/>
        <w:left w:val="none" w:sz="0" w:space="0" w:color="auto"/>
        <w:bottom w:val="none" w:sz="0" w:space="0" w:color="auto"/>
        <w:right w:val="none" w:sz="0" w:space="0" w:color="auto"/>
      </w:divBdr>
    </w:div>
    <w:div w:id="1441605940">
      <w:bodyDiv w:val="1"/>
      <w:marLeft w:val="0"/>
      <w:marRight w:val="0"/>
      <w:marTop w:val="0"/>
      <w:marBottom w:val="0"/>
      <w:divBdr>
        <w:top w:val="none" w:sz="0" w:space="0" w:color="auto"/>
        <w:left w:val="none" w:sz="0" w:space="0" w:color="auto"/>
        <w:bottom w:val="none" w:sz="0" w:space="0" w:color="auto"/>
        <w:right w:val="none" w:sz="0" w:space="0" w:color="auto"/>
      </w:divBdr>
    </w:div>
    <w:div w:id="1442413196">
      <w:bodyDiv w:val="1"/>
      <w:marLeft w:val="0"/>
      <w:marRight w:val="0"/>
      <w:marTop w:val="0"/>
      <w:marBottom w:val="0"/>
      <w:divBdr>
        <w:top w:val="none" w:sz="0" w:space="0" w:color="auto"/>
        <w:left w:val="none" w:sz="0" w:space="0" w:color="auto"/>
        <w:bottom w:val="none" w:sz="0" w:space="0" w:color="auto"/>
        <w:right w:val="none" w:sz="0" w:space="0" w:color="auto"/>
      </w:divBdr>
    </w:div>
    <w:div w:id="1442727884">
      <w:bodyDiv w:val="1"/>
      <w:marLeft w:val="0"/>
      <w:marRight w:val="0"/>
      <w:marTop w:val="0"/>
      <w:marBottom w:val="0"/>
      <w:divBdr>
        <w:top w:val="none" w:sz="0" w:space="0" w:color="auto"/>
        <w:left w:val="none" w:sz="0" w:space="0" w:color="auto"/>
        <w:bottom w:val="none" w:sz="0" w:space="0" w:color="auto"/>
        <w:right w:val="none" w:sz="0" w:space="0" w:color="auto"/>
      </w:divBdr>
    </w:div>
    <w:div w:id="1444617248">
      <w:bodyDiv w:val="1"/>
      <w:marLeft w:val="0"/>
      <w:marRight w:val="0"/>
      <w:marTop w:val="0"/>
      <w:marBottom w:val="0"/>
      <w:divBdr>
        <w:top w:val="none" w:sz="0" w:space="0" w:color="auto"/>
        <w:left w:val="none" w:sz="0" w:space="0" w:color="auto"/>
        <w:bottom w:val="none" w:sz="0" w:space="0" w:color="auto"/>
        <w:right w:val="none" w:sz="0" w:space="0" w:color="auto"/>
      </w:divBdr>
    </w:div>
    <w:div w:id="1445493586">
      <w:bodyDiv w:val="1"/>
      <w:marLeft w:val="0"/>
      <w:marRight w:val="0"/>
      <w:marTop w:val="0"/>
      <w:marBottom w:val="0"/>
      <w:divBdr>
        <w:top w:val="none" w:sz="0" w:space="0" w:color="auto"/>
        <w:left w:val="none" w:sz="0" w:space="0" w:color="auto"/>
        <w:bottom w:val="none" w:sz="0" w:space="0" w:color="auto"/>
        <w:right w:val="none" w:sz="0" w:space="0" w:color="auto"/>
      </w:divBdr>
    </w:div>
    <w:div w:id="1446462935">
      <w:bodyDiv w:val="1"/>
      <w:marLeft w:val="0"/>
      <w:marRight w:val="0"/>
      <w:marTop w:val="0"/>
      <w:marBottom w:val="0"/>
      <w:divBdr>
        <w:top w:val="none" w:sz="0" w:space="0" w:color="auto"/>
        <w:left w:val="none" w:sz="0" w:space="0" w:color="auto"/>
        <w:bottom w:val="none" w:sz="0" w:space="0" w:color="auto"/>
        <w:right w:val="none" w:sz="0" w:space="0" w:color="auto"/>
      </w:divBdr>
    </w:div>
    <w:div w:id="1450392606">
      <w:bodyDiv w:val="1"/>
      <w:marLeft w:val="0"/>
      <w:marRight w:val="0"/>
      <w:marTop w:val="0"/>
      <w:marBottom w:val="0"/>
      <w:divBdr>
        <w:top w:val="none" w:sz="0" w:space="0" w:color="auto"/>
        <w:left w:val="none" w:sz="0" w:space="0" w:color="auto"/>
        <w:bottom w:val="none" w:sz="0" w:space="0" w:color="auto"/>
        <w:right w:val="none" w:sz="0" w:space="0" w:color="auto"/>
      </w:divBdr>
    </w:div>
    <w:div w:id="1451316667">
      <w:bodyDiv w:val="1"/>
      <w:marLeft w:val="0"/>
      <w:marRight w:val="0"/>
      <w:marTop w:val="0"/>
      <w:marBottom w:val="0"/>
      <w:divBdr>
        <w:top w:val="none" w:sz="0" w:space="0" w:color="auto"/>
        <w:left w:val="none" w:sz="0" w:space="0" w:color="auto"/>
        <w:bottom w:val="none" w:sz="0" w:space="0" w:color="auto"/>
        <w:right w:val="none" w:sz="0" w:space="0" w:color="auto"/>
      </w:divBdr>
    </w:div>
    <w:div w:id="1451893845">
      <w:bodyDiv w:val="1"/>
      <w:marLeft w:val="0"/>
      <w:marRight w:val="0"/>
      <w:marTop w:val="0"/>
      <w:marBottom w:val="0"/>
      <w:divBdr>
        <w:top w:val="none" w:sz="0" w:space="0" w:color="auto"/>
        <w:left w:val="none" w:sz="0" w:space="0" w:color="auto"/>
        <w:bottom w:val="none" w:sz="0" w:space="0" w:color="auto"/>
        <w:right w:val="none" w:sz="0" w:space="0" w:color="auto"/>
      </w:divBdr>
    </w:div>
    <w:div w:id="1452090027">
      <w:bodyDiv w:val="1"/>
      <w:marLeft w:val="0"/>
      <w:marRight w:val="0"/>
      <w:marTop w:val="0"/>
      <w:marBottom w:val="0"/>
      <w:divBdr>
        <w:top w:val="none" w:sz="0" w:space="0" w:color="auto"/>
        <w:left w:val="none" w:sz="0" w:space="0" w:color="auto"/>
        <w:bottom w:val="none" w:sz="0" w:space="0" w:color="auto"/>
        <w:right w:val="none" w:sz="0" w:space="0" w:color="auto"/>
      </w:divBdr>
    </w:div>
    <w:div w:id="1453940744">
      <w:bodyDiv w:val="1"/>
      <w:marLeft w:val="0"/>
      <w:marRight w:val="0"/>
      <w:marTop w:val="0"/>
      <w:marBottom w:val="0"/>
      <w:divBdr>
        <w:top w:val="none" w:sz="0" w:space="0" w:color="auto"/>
        <w:left w:val="none" w:sz="0" w:space="0" w:color="auto"/>
        <w:bottom w:val="none" w:sz="0" w:space="0" w:color="auto"/>
        <w:right w:val="none" w:sz="0" w:space="0" w:color="auto"/>
      </w:divBdr>
    </w:div>
    <w:div w:id="1455321605">
      <w:bodyDiv w:val="1"/>
      <w:marLeft w:val="0"/>
      <w:marRight w:val="0"/>
      <w:marTop w:val="0"/>
      <w:marBottom w:val="0"/>
      <w:divBdr>
        <w:top w:val="none" w:sz="0" w:space="0" w:color="auto"/>
        <w:left w:val="none" w:sz="0" w:space="0" w:color="auto"/>
        <w:bottom w:val="none" w:sz="0" w:space="0" w:color="auto"/>
        <w:right w:val="none" w:sz="0" w:space="0" w:color="auto"/>
      </w:divBdr>
    </w:div>
    <w:div w:id="1461613815">
      <w:bodyDiv w:val="1"/>
      <w:marLeft w:val="0"/>
      <w:marRight w:val="0"/>
      <w:marTop w:val="0"/>
      <w:marBottom w:val="0"/>
      <w:divBdr>
        <w:top w:val="none" w:sz="0" w:space="0" w:color="auto"/>
        <w:left w:val="none" w:sz="0" w:space="0" w:color="auto"/>
        <w:bottom w:val="none" w:sz="0" w:space="0" w:color="auto"/>
        <w:right w:val="none" w:sz="0" w:space="0" w:color="auto"/>
      </w:divBdr>
      <w:divsChild>
        <w:div w:id="524104166">
          <w:marLeft w:val="0"/>
          <w:marRight w:val="0"/>
          <w:marTop w:val="0"/>
          <w:marBottom w:val="0"/>
          <w:divBdr>
            <w:top w:val="none" w:sz="0" w:space="0" w:color="auto"/>
            <w:left w:val="none" w:sz="0" w:space="0" w:color="auto"/>
            <w:bottom w:val="none" w:sz="0" w:space="0" w:color="auto"/>
            <w:right w:val="none" w:sz="0" w:space="0" w:color="auto"/>
          </w:divBdr>
          <w:divsChild>
            <w:div w:id="178468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206524">
      <w:bodyDiv w:val="1"/>
      <w:marLeft w:val="0"/>
      <w:marRight w:val="0"/>
      <w:marTop w:val="0"/>
      <w:marBottom w:val="0"/>
      <w:divBdr>
        <w:top w:val="none" w:sz="0" w:space="0" w:color="auto"/>
        <w:left w:val="none" w:sz="0" w:space="0" w:color="auto"/>
        <w:bottom w:val="none" w:sz="0" w:space="0" w:color="auto"/>
        <w:right w:val="none" w:sz="0" w:space="0" w:color="auto"/>
      </w:divBdr>
    </w:div>
    <w:div w:id="1468355794">
      <w:bodyDiv w:val="1"/>
      <w:marLeft w:val="0"/>
      <w:marRight w:val="0"/>
      <w:marTop w:val="0"/>
      <w:marBottom w:val="0"/>
      <w:divBdr>
        <w:top w:val="none" w:sz="0" w:space="0" w:color="auto"/>
        <w:left w:val="none" w:sz="0" w:space="0" w:color="auto"/>
        <w:bottom w:val="none" w:sz="0" w:space="0" w:color="auto"/>
        <w:right w:val="none" w:sz="0" w:space="0" w:color="auto"/>
      </w:divBdr>
    </w:div>
    <w:div w:id="1470128065">
      <w:bodyDiv w:val="1"/>
      <w:marLeft w:val="0"/>
      <w:marRight w:val="0"/>
      <w:marTop w:val="0"/>
      <w:marBottom w:val="0"/>
      <w:divBdr>
        <w:top w:val="none" w:sz="0" w:space="0" w:color="auto"/>
        <w:left w:val="none" w:sz="0" w:space="0" w:color="auto"/>
        <w:bottom w:val="none" w:sz="0" w:space="0" w:color="auto"/>
        <w:right w:val="none" w:sz="0" w:space="0" w:color="auto"/>
      </w:divBdr>
    </w:div>
    <w:div w:id="1470436624">
      <w:bodyDiv w:val="1"/>
      <w:marLeft w:val="0"/>
      <w:marRight w:val="0"/>
      <w:marTop w:val="0"/>
      <w:marBottom w:val="0"/>
      <w:divBdr>
        <w:top w:val="none" w:sz="0" w:space="0" w:color="auto"/>
        <w:left w:val="none" w:sz="0" w:space="0" w:color="auto"/>
        <w:bottom w:val="none" w:sz="0" w:space="0" w:color="auto"/>
        <w:right w:val="none" w:sz="0" w:space="0" w:color="auto"/>
      </w:divBdr>
    </w:div>
    <w:div w:id="1471089639">
      <w:bodyDiv w:val="1"/>
      <w:marLeft w:val="0"/>
      <w:marRight w:val="0"/>
      <w:marTop w:val="0"/>
      <w:marBottom w:val="0"/>
      <w:divBdr>
        <w:top w:val="none" w:sz="0" w:space="0" w:color="auto"/>
        <w:left w:val="none" w:sz="0" w:space="0" w:color="auto"/>
        <w:bottom w:val="none" w:sz="0" w:space="0" w:color="auto"/>
        <w:right w:val="none" w:sz="0" w:space="0" w:color="auto"/>
      </w:divBdr>
    </w:div>
    <w:div w:id="1474372754">
      <w:bodyDiv w:val="1"/>
      <w:marLeft w:val="0"/>
      <w:marRight w:val="0"/>
      <w:marTop w:val="0"/>
      <w:marBottom w:val="0"/>
      <w:divBdr>
        <w:top w:val="none" w:sz="0" w:space="0" w:color="auto"/>
        <w:left w:val="none" w:sz="0" w:space="0" w:color="auto"/>
        <w:bottom w:val="none" w:sz="0" w:space="0" w:color="auto"/>
        <w:right w:val="none" w:sz="0" w:space="0" w:color="auto"/>
      </w:divBdr>
    </w:div>
    <w:div w:id="1478298251">
      <w:bodyDiv w:val="1"/>
      <w:marLeft w:val="0"/>
      <w:marRight w:val="0"/>
      <w:marTop w:val="0"/>
      <w:marBottom w:val="0"/>
      <w:divBdr>
        <w:top w:val="none" w:sz="0" w:space="0" w:color="auto"/>
        <w:left w:val="none" w:sz="0" w:space="0" w:color="auto"/>
        <w:bottom w:val="none" w:sz="0" w:space="0" w:color="auto"/>
        <w:right w:val="none" w:sz="0" w:space="0" w:color="auto"/>
      </w:divBdr>
    </w:div>
    <w:div w:id="1479152523">
      <w:bodyDiv w:val="1"/>
      <w:marLeft w:val="0"/>
      <w:marRight w:val="0"/>
      <w:marTop w:val="0"/>
      <w:marBottom w:val="0"/>
      <w:divBdr>
        <w:top w:val="none" w:sz="0" w:space="0" w:color="auto"/>
        <w:left w:val="none" w:sz="0" w:space="0" w:color="auto"/>
        <w:bottom w:val="none" w:sz="0" w:space="0" w:color="auto"/>
        <w:right w:val="none" w:sz="0" w:space="0" w:color="auto"/>
      </w:divBdr>
    </w:div>
    <w:div w:id="1480075110">
      <w:bodyDiv w:val="1"/>
      <w:marLeft w:val="0"/>
      <w:marRight w:val="0"/>
      <w:marTop w:val="0"/>
      <w:marBottom w:val="0"/>
      <w:divBdr>
        <w:top w:val="none" w:sz="0" w:space="0" w:color="auto"/>
        <w:left w:val="none" w:sz="0" w:space="0" w:color="auto"/>
        <w:bottom w:val="none" w:sz="0" w:space="0" w:color="auto"/>
        <w:right w:val="none" w:sz="0" w:space="0" w:color="auto"/>
      </w:divBdr>
    </w:div>
    <w:div w:id="1482573341">
      <w:bodyDiv w:val="1"/>
      <w:marLeft w:val="0"/>
      <w:marRight w:val="0"/>
      <w:marTop w:val="0"/>
      <w:marBottom w:val="0"/>
      <w:divBdr>
        <w:top w:val="none" w:sz="0" w:space="0" w:color="auto"/>
        <w:left w:val="none" w:sz="0" w:space="0" w:color="auto"/>
        <w:bottom w:val="none" w:sz="0" w:space="0" w:color="auto"/>
        <w:right w:val="none" w:sz="0" w:space="0" w:color="auto"/>
      </w:divBdr>
    </w:div>
    <w:div w:id="1483232046">
      <w:bodyDiv w:val="1"/>
      <w:marLeft w:val="0"/>
      <w:marRight w:val="0"/>
      <w:marTop w:val="0"/>
      <w:marBottom w:val="0"/>
      <w:divBdr>
        <w:top w:val="none" w:sz="0" w:space="0" w:color="auto"/>
        <w:left w:val="none" w:sz="0" w:space="0" w:color="auto"/>
        <w:bottom w:val="none" w:sz="0" w:space="0" w:color="auto"/>
        <w:right w:val="none" w:sz="0" w:space="0" w:color="auto"/>
      </w:divBdr>
    </w:div>
    <w:div w:id="1483540155">
      <w:bodyDiv w:val="1"/>
      <w:marLeft w:val="0"/>
      <w:marRight w:val="0"/>
      <w:marTop w:val="0"/>
      <w:marBottom w:val="0"/>
      <w:divBdr>
        <w:top w:val="none" w:sz="0" w:space="0" w:color="auto"/>
        <w:left w:val="none" w:sz="0" w:space="0" w:color="auto"/>
        <w:bottom w:val="none" w:sz="0" w:space="0" w:color="auto"/>
        <w:right w:val="none" w:sz="0" w:space="0" w:color="auto"/>
      </w:divBdr>
    </w:div>
    <w:div w:id="1485856550">
      <w:bodyDiv w:val="1"/>
      <w:marLeft w:val="0"/>
      <w:marRight w:val="0"/>
      <w:marTop w:val="0"/>
      <w:marBottom w:val="0"/>
      <w:divBdr>
        <w:top w:val="none" w:sz="0" w:space="0" w:color="auto"/>
        <w:left w:val="none" w:sz="0" w:space="0" w:color="auto"/>
        <w:bottom w:val="none" w:sz="0" w:space="0" w:color="auto"/>
        <w:right w:val="none" w:sz="0" w:space="0" w:color="auto"/>
      </w:divBdr>
    </w:div>
    <w:div w:id="1488203118">
      <w:bodyDiv w:val="1"/>
      <w:marLeft w:val="0"/>
      <w:marRight w:val="0"/>
      <w:marTop w:val="0"/>
      <w:marBottom w:val="0"/>
      <w:divBdr>
        <w:top w:val="none" w:sz="0" w:space="0" w:color="auto"/>
        <w:left w:val="none" w:sz="0" w:space="0" w:color="auto"/>
        <w:bottom w:val="none" w:sz="0" w:space="0" w:color="auto"/>
        <w:right w:val="none" w:sz="0" w:space="0" w:color="auto"/>
      </w:divBdr>
    </w:div>
    <w:div w:id="1493066271">
      <w:bodyDiv w:val="1"/>
      <w:marLeft w:val="0"/>
      <w:marRight w:val="0"/>
      <w:marTop w:val="0"/>
      <w:marBottom w:val="0"/>
      <w:divBdr>
        <w:top w:val="none" w:sz="0" w:space="0" w:color="auto"/>
        <w:left w:val="none" w:sz="0" w:space="0" w:color="auto"/>
        <w:bottom w:val="none" w:sz="0" w:space="0" w:color="auto"/>
        <w:right w:val="none" w:sz="0" w:space="0" w:color="auto"/>
      </w:divBdr>
    </w:div>
    <w:div w:id="1494176421">
      <w:bodyDiv w:val="1"/>
      <w:marLeft w:val="0"/>
      <w:marRight w:val="0"/>
      <w:marTop w:val="0"/>
      <w:marBottom w:val="0"/>
      <w:divBdr>
        <w:top w:val="none" w:sz="0" w:space="0" w:color="auto"/>
        <w:left w:val="none" w:sz="0" w:space="0" w:color="auto"/>
        <w:bottom w:val="none" w:sz="0" w:space="0" w:color="auto"/>
        <w:right w:val="none" w:sz="0" w:space="0" w:color="auto"/>
      </w:divBdr>
    </w:div>
    <w:div w:id="1495875779">
      <w:bodyDiv w:val="1"/>
      <w:marLeft w:val="0"/>
      <w:marRight w:val="0"/>
      <w:marTop w:val="0"/>
      <w:marBottom w:val="0"/>
      <w:divBdr>
        <w:top w:val="none" w:sz="0" w:space="0" w:color="auto"/>
        <w:left w:val="none" w:sz="0" w:space="0" w:color="auto"/>
        <w:bottom w:val="none" w:sz="0" w:space="0" w:color="auto"/>
        <w:right w:val="none" w:sz="0" w:space="0" w:color="auto"/>
      </w:divBdr>
    </w:div>
    <w:div w:id="1496455320">
      <w:bodyDiv w:val="1"/>
      <w:marLeft w:val="0"/>
      <w:marRight w:val="0"/>
      <w:marTop w:val="0"/>
      <w:marBottom w:val="0"/>
      <w:divBdr>
        <w:top w:val="none" w:sz="0" w:space="0" w:color="auto"/>
        <w:left w:val="none" w:sz="0" w:space="0" w:color="auto"/>
        <w:bottom w:val="none" w:sz="0" w:space="0" w:color="auto"/>
        <w:right w:val="none" w:sz="0" w:space="0" w:color="auto"/>
      </w:divBdr>
    </w:div>
    <w:div w:id="1497498760">
      <w:bodyDiv w:val="1"/>
      <w:marLeft w:val="0"/>
      <w:marRight w:val="0"/>
      <w:marTop w:val="0"/>
      <w:marBottom w:val="0"/>
      <w:divBdr>
        <w:top w:val="none" w:sz="0" w:space="0" w:color="auto"/>
        <w:left w:val="none" w:sz="0" w:space="0" w:color="auto"/>
        <w:bottom w:val="none" w:sz="0" w:space="0" w:color="auto"/>
        <w:right w:val="none" w:sz="0" w:space="0" w:color="auto"/>
      </w:divBdr>
    </w:div>
    <w:div w:id="1501197556">
      <w:bodyDiv w:val="1"/>
      <w:marLeft w:val="0"/>
      <w:marRight w:val="0"/>
      <w:marTop w:val="0"/>
      <w:marBottom w:val="0"/>
      <w:divBdr>
        <w:top w:val="none" w:sz="0" w:space="0" w:color="auto"/>
        <w:left w:val="none" w:sz="0" w:space="0" w:color="auto"/>
        <w:bottom w:val="none" w:sz="0" w:space="0" w:color="auto"/>
        <w:right w:val="none" w:sz="0" w:space="0" w:color="auto"/>
      </w:divBdr>
    </w:div>
    <w:div w:id="1501852358">
      <w:bodyDiv w:val="1"/>
      <w:marLeft w:val="0"/>
      <w:marRight w:val="0"/>
      <w:marTop w:val="0"/>
      <w:marBottom w:val="0"/>
      <w:divBdr>
        <w:top w:val="none" w:sz="0" w:space="0" w:color="auto"/>
        <w:left w:val="none" w:sz="0" w:space="0" w:color="auto"/>
        <w:bottom w:val="none" w:sz="0" w:space="0" w:color="auto"/>
        <w:right w:val="none" w:sz="0" w:space="0" w:color="auto"/>
      </w:divBdr>
    </w:div>
    <w:div w:id="1503619531">
      <w:bodyDiv w:val="1"/>
      <w:marLeft w:val="0"/>
      <w:marRight w:val="0"/>
      <w:marTop w:val="0"/>
      <w:marBottom w:val="0"/>
      <w:divBdr>
        <w:top w:val="none" w:sz="0" w:space="0" w:color="auto"/>
        <w:left w:val="none" w:sz="0" w:space="0" w:color="auto"/>
        <w:bottom w:val="none" w:sz="0" w:space="0" w:color="auto"/>
        <w:right w:val="none" w:sz="0" w:space="0" w:color="auto"/>
      </w:divBdr>
    </w:div>
    <w:div w:id="1504012765">
      <w:bodyDiv w:val="1"/>
      <w:marLeft w:val="0"/>
      <w:marRight w:val="0"/>
      <w:marTop w:val="0"/>
      <w:marBottom w:val="0"/>
      <w:divBdr>
        <w:top w:val="none" w:sz="0" w:space="0" w:color="auto"/>
        <w:left w:val="none" w:sz="0" w:space="0" w:color="auto"/>
        <w:bottom w:val="none" w:sz="0" w:space="0" w:color="auto"/>
        <w:right w:val="none" w:sz="0" w:space="0" w:color="auto"/>
      </w:divBdr>
    </w:div>
    <w:div w:id="1505703621">
      <w:bodyDiv w:val="1"/>
      <w:marLeft w:val="0"/>
      <w:marRight w:val="0"/>
      <w:marTop w:val="0"/>
      <w:marBottom w:val="0"/>
      <w:divBdr>
        <w:top w:val="none" w:sz="0" w:space="0" w:color="auto"/>
        <w:left w:val="none" w:sz="0" w:space="0" w:color="auto"/>
        <w:bottom w:val="none" w:sz="0" w:space="0" w:color="auto"/>
        <w:right w:val="none" w:sz="0" w:space="0" w:color="auto"/>
      </w:divBdr>
    </w:div>
    <w:div w:id="1507548935">
      <w:bodyDiv w:val="1"/>
      <w:marLeft w:val="0"/>
      <w:marRight w:val="0"/>
      <w:marTop w:val="0"/>
      <w:marBottom w:val="0"/>
      <w:divBdr>
        <w:top w:val="none" w:sz="0" w:space="0" w:color="auto"/>
        <w:left w:val="none" w:sz="0" w:space="0" w:color="auto"/>
        <w:bottom w:val="none" w:sz="0" w:space="0" w:color="auto"/>
        <w:right w:val="none" w:sz="0" w:space="0" w:color="auto"/>
      </w:divBdr>
    </w:div>
    <w:div w:id="1507787400">
      <w:bodyDiv w:val="1"/>
      <w:marLeft w:val="0"/>
      <w:marRight w:val="0"/>
      <w:marTop w:val="0"/>
      <w:marBottom w:val="0"/>
      <w:divBdr>
        <w:top w:val="none" w:sz="0" w:space="0" w:color="auto"/>
        <w:left w:val="none" w:sz="0" w:space="0" w:color="auto"/>
        <w:bottom w:val="none" w:sz="0" w:space="0" w:color="auto"/>
        <w:right w:val="none" w:sz="0" w:space="0" w:color="auto"/>
      </w:divBdr>
    </w:div>
    <w:div w:id="1511217004">
      <w:bodyDiv w:val="1"/>
      <w:marLeft w:val="0"/>
      <w:marRight w:val="0"/>
      <w:marTop w:val="0"/>
      <w:marBottom w:val="0"/>
      <w:divBdr>
        <w:top w:val="none" w:sz="0" w:space="0" w:color="auto"/>
        <w:left w:val="none" w:sz="0" w:space="0" w:color="auto"/>
        <w:bottom w:val="none" w:sz="0" w:space="0" w:color="auto"/>
        <w:right w:val="none" w:sz="0" w:space="0" w:color="auto"/>
      </w:divBdr>
    </w:div>
    <w:div w:id="1511331707">
      <w:bodyDiv w:val="1"/>
      <w:marLeft w:val="0"/>
      <w:marRight w:val="0"/>
      <w:marTop w:val="0"/>
      <w:marBottom w:val="0"/>
      <w:divBdr>
        <w:top w:val="none" w:sz="0" w:space="0" w:color="auto"/>
        <w:left w:val="none" w:sz="0" w:space="0" w:color="auto"/>
        <w:bottom w:val="none" w:sz="0" w:space="0" w:color="auto"/>
        <w:right w:val="none" w:sz="0" w:space="0" w:color="auto"/>
      </w:divBdr>
    </w:div>
    <w:div w:id="1512186510">
      <w:bodyDiv w:val="1"/>
      <w:marLeft w:val="0"/>
      <w:marRight w:val="0"/>
      <w:marTop w:val="0"/>
      <w:marBottom w:val="0"/>
      <w:divBdr>
        <w:top w:val="none" w:sz="0" w:space="0" w:color="auto"/>
        <w:left w:val="none" w:sz="0" w:space="0" w:color="auto"/>
        <w:bottom w:val="none" w:sz="0" w:space="0" w:color="auto"/>
        <w:right w:val="none" w:sz="0" w:space="0" w:color="auto"/>
      </w:divBdr>
    </w:div>
    <w:div w:id="1514418238">
      <w:bodyDiv w:val="1"/>
      <w:marLeft w:val="0"/>
      <w:marRight w:val="0"/>
      <w:marTop w:val="0"/>
      <w:marBottom w:val="0"/>
      <w:divBdr>
        <w:top w:val="none" w:sz="0" w:space="0" w:color="auto"/>
        <w:left w:val="none" w:sz="0" w:space="0" w:color="auto"/>
        <w:bottom w:val="none" w:sz="0" w:space="0" w:color="auto"/>
        <w:right w:val="none" w:sz="0" w:space="0" w:color="auto"/>
      </w:divBdr>
    </w:div>
    <w:div w:id="1515531671">
      <w:bodyDiv w:val="1"/>
      <w:marLeft w:val="0"/>
      <w:marRight w:val="0"/>
      <w:marTop w:val="0"/>
      <w:marBottom w:val="0"/>
      <w:divBdr>
        <w:top w:val="none" w:sz="0" w:space="0" w:color="auto"/>
        <w:left w:val="none" w:sz="0" w:space="0" w:color="auto"/>
        <w:bottom w:val="none" w:sz="0" w:space="0" w:color="auto"/>
        <w:right w:val="none" w:sz="0" w:space="0" w:color="auto"/>
      </w:divBdr>
    </w:div>
    <w:div w:id="1516266408">
      <w:bodyDiv w:val="1"/>
      <w:marLeft w:val="0"/>
      <w:marRight w:val="0"/>
      <w:marTop w:val="0"/>
      <w:marBottom w:val="0"/>
      <w:divBdr>
        <w:top w:val="none" w:sz="0" w:space="0" w:color="auto"/>
        <w:left w:val="none" w:sz="0" w:space="0" w:color="auto"/>
        <w:bottom w:val="none" w:sz="0" w:space="0" w:color="auto"/>
        <w:right w:val="none" w:sz="0" w:space="0" w:color="auto"/>
      </w:divBdr>
    </w:div>
    <w:div w:id="1521894828">
      <w:bodyDiv w:val="1"/>
      <w:marLeft w:val="0"/>
      <w:marRight w:val="0"/>
      <w:marTop w:val="0"/>
      <w:marBottom w:val="0"/>
      <w:divBdr>
        <w:top w:val="none" w:sz="0" w:space="0" w:color="auto"/>
        <w:left w:val="none" w:sz="0" w:space="0" w:color="auto"/>
        <w:bottom w:val="none" w:sz="0" w:space="0" w:color="auto"/>
        <w:right w:val="none" w:sz="0" w:space="0" w:color="auto"/>
      </w:divBdr>
    </w:div>
    <w:div w:id="1527135484">
      <w:bodyDiv w:val="1"/>
      <w:marLeft w:val="0"/>
      <w:marRight w:val="0"/>
      <w:marTop w:val="0"/>
      <w:marBottom w:val="0"/>
      <w:divBdr>
        <w:top w:val="none" w:sz="0" w:space="0" w:color="auto"/>
        <w:left w:val="none" w:sz="0" w:space="0" w:color="auto"/>
        <w:bottom w:val="none" w:sz="0" w:space="0" w:color="auto"/>
        <w:right w:val="none" w:sz="0" w:space="0" w:color="auto"/>
      </w:divBdr>
    </w:div>
    <w:div w:id="1528563455">
      <w:bodyDiv w:val="1"/>
      <w:marLeft w:val="0"/>
      <w:marRight w:val="0"/>
      <w:marTop w:val="0"/>
      <w:marBottom w:val="0"/>
      <w:divBdr>
        <w:top w:val="none" w:sz="0" w:space="0" w:color="auto"/>
        <w:left w:val="none" w:sz="0" w:space="0" w:color="auto"/>
        <w:bottom w:val="none" w:sz="0" w:space="0" w:color="auto"/>
        <w:right w:val="none" w:sz="0" w:space="0" w:color="auto"/>
      </w:divBdr>
    </w:div>
    <w:div w:id="1529293921">
      <w:bodyDiv w:val="1"/>
      <w:marLeft w:val="0"/>
      <w:marRight w:val="0"/>
      <w:marTop w:val="0"/>
      <w:marBottom w:val="0"/>
      <w:divBdr>
        <w:top w:val="none" w:sz="0" w:space="0" w:color="auto"/>
        <w:left w:val="none" w:sz="0" w:space="0" w:color="auto"/>
        <w:bottom w:val="none" w:sz="0" w:space="0" w:color="auto"/>
        <w:right w:val="none" w:sz="0" w:space="0" w:color="auto"/>
      </w:divBdr>
    </w:div>
    <w:div w:id="1529564162">
      <w:bodyDiv w:val="1"/>
      <w:marLeft w:val="0"/>
      <w:marRight w:val="0"/>
      <w:marTop w:val="0"/>
      <w:marBottom w:val="0"/>
      <w:divBdr>
        <w:top w:val="none" w:sz="0" w:space="0" w:color="auto"/>
        <w:left w:val="none" w:sz="0" w:space="0" w:color="auto"/>
        <w:bottom w:val="none" w:sz="0" w:space="0" w:color="auto"/>
        <w:right w:val="none" w:sz="0" w:space="0" w:color="auto"/>
      </w:divBdr>
    </w:div>
    <w:div w:id="1532380255">
      <w:bodyDiv w:val="1"/>
      <w:marLeft w:val="0"/>
      <w:marRight w:val="0"/>
      <w:marTop w:val="0"/>
      <w:marBottom w:val="0"/>
      <w:divBdr>
        <w:top w:val="none" w:sz="0" w:space="0" w:color="auto"/>
        <w:left w:val="none" w:sz="0" w:space="0" w:color="auto"/>
        <w:bottom w:val="none" w:sz="0" w:space="0" w:color="auto"/>
        <w:right w:val="none" w:sz="0" w:space="0" w:color="auto"/>
      </w:divBdr>
    </w:div>
    <w:div w:id="1535195612">
      <w:bodyDiv w:val="1"/>
      <w:marLeft w:val="0"/>
      <w:marRight w:val="0"/>
      <w:marTop w:val="0"/>
      <w:marBottom w:val="0"/>
      <w:divBdr>
        <w:top w:val="none" w:sz="0" w:space="0" w:color="auto"/>
        <w:left w:val="none" w:sz="0" w:space="0" w:color="auto"/>
        <w:bottom w:val="none" w:sz="0" w:space="0" w:color="auto"/>
        <w:right w:val="none" w:sz="0" w:space="0" w:color="auto"/>
      </w:divBdr>
    </w:div>
    <w:div w:id="1537696728">
      <w:bodyDiv w:val="1"/>
      <w:marLeft w:val="0"/>
      <w:marRight w:val="0"/>
      <w:marTop w:val="0"/>
      <w:marBottom w:val="0"/>
      <w:divBdr>
        <w:top w:val="none" w:sz="0" w:space="0" w:color="auto"/>
        <w:left w:val="none" w:sz="0" w:space="0" w:color="auto"/>
        <w:bottom w:val="none" w:sz="0" w:space="0" w:color="auto"/>
        <w:right w:val="none" w:sz="0" w:space="0" w:color="auto"/>
      </w:divBdr>
    </w:div>
    <w:div w:id="1539197988">
      <w:bodyDiv w:val="1"/>
      <w:marLeft w:val="0"/>
      <w:marRight w:val="0"/>
      <w:marTop w:val="0"/>
      <w:marBottom w:val="0"/>
      <w:divBdr>
        <w:top w:val="none" w:sz="0" w:space="0" w:color="auto"/>
        <w:left w:val="none" w:sz="0" w:space="0" w:color="auto"/>
        <w:bottom w:val="none" w:sz="0" w:space="0" w:color="auto"/>
        <w:right w:val="none" w:sz="0" w:space="0" w:color="auto"/>
      </w:divBdr>
    </w:div>
    <w:div w:id="1539734012">
      <w:bodyDiv w:val="1"/>
      <w:marLeft w:val="0"/>
      <w:marRight w:val="0"/>
      <w:marTop w:val="0"/>
      <w:marBottom w:val="0"/>
      <w:divBdr>
        <w:top w:val="none" w:sz="0" w:space="0" w:color="auto"/>
        <w:left w:val="none" w:sz="0" w:space="0" w:color="auto"/>
        <w:bottom w:val="none" w:sz="0" w:space="0" w:color="auto"/>
        <w:right w:val="none" w:sz="0" w:space="0" w:color="auto"/>
      </w:divBdr>
    </w:div>
    <w:div w:id="1541163542">
      <w:bodyDiv w:val="1"/>
      <w:marLeft w:val="0"/>
      <w:marRight w:val="0"/>
      <w:marTop w:val="0"/>
      <w:marBottom w:val="0"/>
      <w:divBdr>
        <w:top w:val="none" w:sz="0" w:space="0" w:color="auto"/>
        <w:left w:val="none" w:sz="0" w:space="0" w:color="auto"/>
        <w:bottom w:val="none" w:sz="0" w:space="0" w:color="auto"/>
        <w:right w:val="none" w:sz="0" w:space="0" w:color="auto"/>
      </w:divBdr>
    </w:div>
    <w:div w:id="1546939860">
      <w:bodyDiv w:val="1"/>
      <w:marLeft w:val="0"/>
      <w:marRight w:val="0"/>
      <w:marTop w:val="0"/>
      <w:marBottom w:val="0"/>
      <w:divBdr>
        <w:top w:val="none" w:sz="0" w:space="0" w:color="auto"/>
        <w:left w:val="none" w:sz="0" w:space="0" w:color="auto"/>
        <w:bottom w:val="none" w:sz="0" w:space="0" w:color="auto"/>
        <w:right w:val="none" w:sz="0" w:space="0" w:color="auto"/>
      </w:divBdr>
    </w:div>
    <w:div w:id="1546984447">
      <w:bodyDiv w:val="1"/>
      <w:marLeft w:val="0"/>
      <w:marRight w:val="0"/>
      <w:marTop w:val="0"/>
      <w:marBottom w:val="0"/>
      <w:divBdr>
        <w:top w:val="none" w:sz="0" w:space="0" w:color="auto"/>
        <w:left w:val="none" w:sz="0" w:space="0" w:color="auto"/>
        <w:bottom w:val="none" w:sz="0" w:space="0" w:color="auto"/>
        <w:right w:val="none" w:sz="0" w:space="0" w:color="auto"/>
      </w:divBdr>
    </w:div>
    <w:div w:id="1547260648">
      <w:bodyDiv w:val="1"/>
      <w:marLeft w:val="0"/>
      <w:marRight w:val="0"/>
      <w:marTop w:val="0"/>
      <w:marBottom w:val="0"/>
      <w:divBdr>
        <w:top w:val="none" w:sz="0" w:space="0" w:color="auto"/>
        <w:left w:val="none" w:sz="0" w:space="0" w:color="auto"/>
        <w:bottom w:val="none" w:sz="0" w:space="0" w:color="auto"/>
        <w:right w:val="none" w:sz="0" w:space="0" w:color="auto"/>
      </w:divBdr>
    </w:div>
    <w:div w:id="1548835933">
      <w:bodyDiv w:val="1"/>
      <w:marLeft w:val="0"/>
      <w:marRight w:val="0"/>
      <w:marTop w:val="0"/>
      <w:marBottom w:val="0"/>
      <w:divBdr>
        <w:top w:val="none" w:sz="0" w:space="0" w:color="auto"/>
        <w:left w:val="none" w:sz="0" w:space="0" w:color="auto"/>
        <w:bottom w:val="none" w:sz="0" w:space="0" w:color="auto"/>
        <w:right w:val="none" w:sz="0" w:space="0" w:color="auto"/>
      </w:divBdr>
    </w:div>
    <w:div w:id="1548879283">
      <w:bodyDiv w:val="1"/>
      <w:marLeft w:val="0"/>
      <w:marRight w:val="0"/>
      <w:marTop w:val="0"/>
      <w:marBottom w:val="0"/>
      <w:divBdr>
        <w:top w:val="none" w:sz="0" w:space="0" w:color="auto"/>
        <w:left w:val="none" w:sz="0" w:space="0" w:color="auto"/>
        <w:bottom w:val="none" w:sz="0" w:space="0" w:color="auto"/>
        <w:right w:val="none" w:sz="0" w:space="0" w:color="auto"/>
      </w:divBdr>
    </w:div>
    <w:div w:id="1550459732">
      <w:bodyDiv w:val="1"/>
      <w:marLeft w:val="0"/>
      <w:marRight w:val="0"/>
      <w:marTop w:val="0"/>
      <w:marBottom w:val="0"/>
      <w:divBdr>
        <w:top w:val="none" w:sz="0" w:space="0" w:color="auto"/>
        <w:left w:val="none" w:sz="0" w:space="0" w:color="auto"/>
        <w:bottom w:val="none" w:sz="0" w:space="0" w:color="auto"/>
        <w:right w:val="none" w:sz="0" w:space="0" w:color="auto"/>
      </w:divBdr>
    </w:div>
    <w:div w:id="1554350010">
      <w:bodyDiv w:val="1"/>
      <w:marLeft w:val="0"/>
      <w:marRight w:val="0"/>
      <w:marTop w:val="0"/>
      <w:marBottom w:val="0"/>
      <w:divBdr>
        <w:top w:val="none" w:sz="0" w:space="0" w:color="auto"/>
        <w:left w:val="none" w:sz="0" w:space="0" w:color="auto"/>
        <w:bottom w:val="none" w:sz="0" w:space="0" w:color="auto"/>
        <w:right w:val="none" w:sz="0" w:space="0" w:color="auto"/>
      </w:divBdr>
    </w:div>
    <w:div w:id="1558082846">
      <w:bodyDiv w:val="1"/>
      <w:marLeft w:val="0"/>
      <w:marRight w:val="0"/>
      <w:marTop w:val="0"/>
      <w:marBottom w:val="0"/>
      <w:divBdr>
        <w:top w:val="none" w:sz="0" w:space="0" w:color="auto"/>
        <w:left w:val="none" w:sz="0" w:space="0" w:color="auto"/>
        <w:bottom w:val="none" w:sz="0" w:space="0" w:color="auto"/>
        <w:right w:val="none" w:sz="0" w:space="0" w:color="auto"/>
      </w:divBdr>
    </w:div>
    <w:div w:id="1559128129">
      <w:bodyDiv w:val="1"/>
      <w:marLeft w:val="0"/>
      <w:marRight w:val="0"/>
      <w:marTop w:val="0"/>
      <w:marBottom w:val="0"/>
      <w:divBdr>
        <w:top w:val="none" w:sz="0" w:space="0" w:color="auto"/>
        <w:left w:val="none" w:sz="0" w:space="0" w:color="auto"/>
        <w:bottom w:val="none" w:sz="0" w:space="0" w:color="auto"/>
        <w:right w:val="none" w:sz="0" w:space="0" w:color="auto"/>
      </w:divBdr>
    </w:div>
    <w:div w:id="1559777648">
      <w:bodyDiv w:val="1"/>
      <w:marLeft w:val="0"/>
      <w:marRight w:val="0"/>
      <w:marTop w:val="0"/>
      <w:marBottom w:val="0"/>
      <w:divBdr>
        <w:top w:val="none" w:sz="0" w:space="0" w:color="auto"/>
        <w:left w:val="none" w:sz="0" w:space="0" w:color="auto"/>
        <w:bottom w:val="none" w:sz="0" w:space="0" w:color="auto"/>
        <w:right w:val="none" w:sz="0" w:space="0" w:color="auto"/>
      </w:divBdr>
    </w:div>
    <w:div w:id="1566725017">
      <w:bodyDiv w:val="1"/>
      <w:marLeft w:val="0"/>
      <w:marRight w:val="0"/>
      <w:marTop w:val="0"/>
      <w:marBottom w:val="0"/>
      <w:divBdr>
        <w:top w:val="none" w:sz="0" w:space="0" w:color="auto"/>
        <w:left w:val="none" w:sz="0" w:space="0" w:color="auto"/>
        <w:bottom w:val="none" w:sz="0" w:space="0" w:color="auto"/>
        <w:right w:val="none" w:sz="0" w:space="0" w:color="auto"/>
      </w:divBdr>
    </w:div>
    <w:div w:id="1567182288">
      <w:bodyDiv w:val="1"/>
      <w:marLeft w:val="0"/>
      <w:marRight w:val="0"/>
      <w:marTop w:val="0"/>
      <w:marBottom w:val="0"/>
      <w:divBdr>
        <w:top w:val="none" w:sz="0" w:space="0" w:color="auto"/>
        <w:left w:val="none" w:sz="0" w:space="0" w:color="auto"/>
        <w:bottom w:val="none" w:sz="0" w:space="0" w:color="auto"/>
        <w:right w:val="none" w:sz="0" w:space="0" w:color="auto"/>
      </w:divBdr>
    </w:div>
    <w:div w:id="1569220379">
      <w:bodyDiv w:val="1"/>
      <w:marLeft w:val="0"/>
      <w:marRight w:val="0"/>
      <w:marTop w:val="0"/>
      <w:marBottom w:val="0"/>
      <w:divBdr>
        <w:top w:val="none" w:sz="0" w:space="0" w:color="auto"/>
        <w:left w:val="none" w:sz="0" w:space="0" w:color="auto"/>
        <w:bottom w:val="none" w:sz="0" w:space="0" w:color="auto"/>
        <w:right w:val="none" w:sz="0" w:space="0" w:color="auto"/>
      </w:divBdr>
    </w:div>
    <w:div w:id="1573658913">
      <w:bodyDiv w:val="1"/>
      <w:marLeft w:val="0"/>
      <w:marRight w:val="0"/>
      <w:marTop w:val="0"/>
      <w:marBottom w:val="0"/>
      <w:divBdr>
        <w:top w:val="none" w:sz="0" w:space="0" w:color="auto"/>
        <w:left w:val="none" w:sz="0" w:space="0" w:color="auto"/>
        <w:bottom w:val="none" w:sz="0" w:space="0" w:color="auto"/>
        <w:right w:val="none" w:sz="0" w:space="0" w:color="auto"/>
      </w:divBdr>
    </w:div>
    <w:div w:id="1573781684">
      <w:bodyDiv w:val="1"/>
      <w:marLeft w:val="0"/>
      <w:marRight w:val="0"/>
      <w:marTop w:val="0"/>
      <w:marBottom w:val="0"/>
      <w:divBdr>
        <w:top w:val="none" w:sz="0" w:space="0" w:color="auto"/>
        <w:left w:val="none" w:sz="0" w:space="0" w:color="auto"/>
        <w:bottom w:val="none" w:sz="0" w:space="0" w:color="auto"/>
        <w:right w:val="none" w:sz="0" w:space="0" w:color="auto"/>
      </w:divBdr>
    </w:div>
    <w:div w:id="1576162832">
      <w:bodyDiv w:val="1"/>
      <w:marLeft w:val="0"/>
      <w:marRight w:val="0"/>
      <w:marTop w:val="0"/>
      <w:marBottom w:val="0"/>
      <w:divBdr>
        <w:top w:val="none" w:sz="0" w:space="0" w:color="auto"/>
        <w:left w:val="none" w:sz="0" w:space="0" w:color="auto"/>
        <w:bottom w:val="none" w:sz="0" w:space="0" w:color="auto"/>
        <w:right w:val="none" w:sz="0" w:space="0" w:color="auto"/>
      </w:divBdr>
    </w:div>
    <w:div w:id="1576629908">
      <w:bodyDiv w:val="1"/>
      <w:marLeft w:val="0"/>
      <w:marRight w:val="0"/>
      <w:marTop w:val="0"/>
      <w:marBottom w:val="0"/>
      <w:divBdr>
        <w:top w:val="none" w:sz="0" w:space="0" w:color="auto"/>
        <w:left w:val="none" w:sz="0" w:space="0" w:color="auto"/>
        <w:bottom w:val="none" w:sz="0" w:space="0" w:color="auto"/>
        <w:right w:val="none" w:sz="0" w:space="0" w:color="auto"/>
      </w:divBdr>
    </w:div>
    <w:div w:id="1577665574">
      <w:bodyDiv w:val="1"/>
      <w:marLeft w:val="0"/>
      <w:marRight w:val="0"/>
      <w:marTop w:val="0"/>
      <w:marBottom w:val="0"/>
      <w:divBdr>
        <w:top w:val="none" w:sz="0" w:space="0" w:color="auto"/>
        <w:left w:val="none" w:sz="0" w:space="0" w:color="auto"/>
        <w:bottom w:val="none" w:sz="0" w:space="0" w:color="auto"/>
        <w:right w:val="none" w:sz="0" w:space="0" w:color="auto"/>
      </w:divBdr>
    </w:div>
    <w:div w:id="1578126237">
      <w:bodyDiv w:val="1"/>
      <w:marLeft w:val="0"/>
      <w:marRight w:val="0"/>
      <w:marTop w:val="0"/>
      <w:marBottom w:val="0"/>
      <w:divBdr>
        <w:top w:val="none" w:sz="0" w:space="0" w:color="auto"/>
        <w:left w:val="none" w:sz="0" w:space="0" w:color="auto"/>
        <w:bottom w:val="none" w:sz="0" w:space="0" w:color="auto"/>
        <w:right w:val="none" w:sz="0" w:space="0" w:color="auto"/>
      </w:divBdr>
      <w:divsChild>
        <w:div w:id="1144203272">
          <w:marLeft w:val="0"/>
          <w:marRight w:val="0"/>
          <w:marTop w:val="0"/>
          <w:marBottom w:val="0"/>
          <w:divBdr>
            <w:top w:val="none" w:sz="0" w:space="0" w:color="auto"/>
            <w:left w:val="none" w:sz="0" w:space="0" w:color="auto"/>
            <w:bottom w:val="none" w:sz="0" w:space="0" w:color="auto"/>
            <w:right w:val="none" w:sz="0" w:space="0" w:color="auto"/>
          </w:divBdr>
          <w:divsChild>
            <w:div w:id="167668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56764">
      <w:bodyDiv w:val="1"/>
      <w:marLeft w:val="0"/>
      <w:marRight w:val="0"/>
      <w:marTop w:val="0"/>
      <w:marBottom w:val="0"/>
      <w:divBdr>
        <w:top w:val="none" w:sz="0" w:space="0" w:color="auto"/>
        <w:left w:val="none" w:sz="0" w:space="0" w:color="auto"/>
        <w:bottom w:val="none" w:sz="0" w:space="0" w:color="auto"/>
        <w:right w:val="none" w:sz="0" w:space="0" w:color="auto"/>
      </w:divBdr>
    </w:div>
    <w:div w:id="1579707962">
      <w:bodyDiv w:val="1"/>
      <w:marLeft w:val="0"/>
      <w:marRight w:val="0"/>
      <w:marTop w:val="0"/>
      <w:marBottom w:val="0"/>
      <w:divBdr>
        <w:top w:val="none" w:sz="0" w:space="0" w:color="auto"/>
        <w:left w:val="none" w:sz="0" w:space="0" w:color="auto"/>
        <w:bottom w:val="none" w:sz="0" w:space="0" w:color="auto"/>
        <w:right w:val="none" w:sz="0" w:space="0" w:color="auto"/>
      </w:divBdr>
    </w:div>
    <w:div w:id="1579708117">
      <w:bodyDiv w:val="1"/>
      <w:marLeft w:val="0"/>
      <w:marRight w:val="0"/>
      <w:marTop w:val="0"/>
      <w:marBottom w:val="0"/>
      <w:divBdr>
        <w:top w:val="none" w:sz="0" w:space="0" w:color="auto"/>
        <w:left w:val="none" w:sz="0" w:space="0" w:color="auto"/>
        <w:bottom w:val="none" w:sz="0" w:space="0" w:color="auto"/>
        <w:right w:val="none" w:sz="0" w:space="0" w:color="auto"/>
      </w:divBdr>
    </w:div>
    <w:div w:id="1580403426">
      <w:bodyDiv w:val="1"/>
      <w:marLeft w:val="0"/>
      <w:marRight w:val="0"/>
      <w:marTop w:val="0"/>
      <w:marBottom w:val="0"/>
      <w:divBdr>
        <w:top w:val="none" w:sz="0" w:space="0" w:color="auto"/>
        <w:left w:val="none" w:sz="0" w:space="0" w:color="auto"/>
        <w:bottom w:val="none" w:sz="0" w:space="0" w:color="auto"/>
        <w:right w:val="none" w:sz="0" w:space="0" w:color="auto"/>
      </w:divBdr>
    </w:div>
    <w:div w:id="1581325852">
      <w:bodyDiv w:val="1"/>
      <w:marLeft w:val="0"/>
      <w:marRight w:val="0"/>
      <w:marTop w:val="0"/>
      <w:marBottom w:val="0"/>
      <w:divBdr>
        <w:top w:val="none" w:sz="0" w:space="0" w:color="auto"/>
        <w:left w:val="none" w:sz="0" w:space="0" w:color="auto"/>
        <w:bottom w:val="none" w:sz="0" w:space="0" w:color="auto"/>
        <w:right w:val="none" w:sz="0" w:space="0" w:color="auto"/>
      </w:divBdr>
    </w:div>
    <w:div w:id="1581793677">
      <w:bodyDiv w:val="1"/>
      <w:marLeft w:val="0"/>
      <w:marRight w:val="0"/>
      <w:marTop w:val="0"/>
      <w:marBottom w:val="0"/>
      <w:divBdr>
        <w:top w:val="none" w:sz="0" w:space="0" w:color="auto"/>
        <w:left w:val="none" w:sz="0" w:space="0" w:color="auto"/>
        <w:bottom w:val="none" w:sz="0" w:space="0" w:color="auto"/>
        <w:right w:val="none" w:sz="0" w:space="0" w:color="auto"/>
      </w:divBdr>
    </w:div>
    <w:div w:id="1586576531">
      <w:bodyDiv w:val="1"/>
      <w:marLeft w:val="0"/>
      <w:marRight w:val="0"/>
      <w:marTop w:val="0"/>
      <w:marBottom w:val="0"/>
      <w:divBdr>
        <w:top w:val="none" w:sz="0" w:space="0" w:color="auto"/>
        <w:left w:val="none" w:sz="0" w:space="0" w:color="auto"/>
        <w:bottom w:val="none" w:sz="0" w:space="0" w:color="auto"/>
        <w:right w:val="none" w:sz="0" w:space="0" w:color="auto"/>
      </w:divBdr>
    </w:div>
    <w:div w:id="1591886009">
      <w:bodyDiv w:val="1"/>
      <w:marLeft w:val="0"/>
      <w:marRight w:val="0"/>
      <w:marTop w:val="0"/>
      <w:marBottom w:val="0"/>
      <w:divBdr>
        <w:top w:val="none" w:sz="0" w:space="0" w:color="auto"/>
        <w:left w:val="none" w:sz="0" w:space="0" w:color="auto"/>
        <w:bottom w:val="none" w:sz="0" w:space="0" w:color="auto"/>
        <w:right w:val="none" w:sz="0" w:space="0" w:color="auto"/>
      </w:divBdr>
    </w:div>
    <w:div w:id="1592929667">
      <w:bodyDiv w:val="1"/>
      <w:marLeft w:val="0"/>
      <w:marRight w:val="0"/>
      <w:marTop w:val="0"/>
      <w:marBottom w:val="0"/>
      <w:divBdr>
        <w:top w:val="none" w:sz="0" w:space="0" w:color="auto"/>
        <w:left w:val="none" w:sz="0" w:space="0" w:color="auto"/>
        <w:bottom w:val="none" w:sz="0" w:space="0" w:color="auto"/>
        <w:right w:val="none" w:sz="0" w:space="0" w:color="auto"/>
      </w:divBdr>
    </w:div>
    <w:div w:id="1593782977">
      <w:bodyDiv w:val="1"/>
      <w:marLeft w:val="0"/>
      <w:marRight w:val="0"/>
      <w:marTop w:val="0"/>
      <w:marBottom w:val="0"/>
      <w:divBdr>
        <w:top w:val="none" w:sz="0" w:space="0" w:color="auto"/>
        <w:left w:val="none" w:sz="0" w:space="0" w:color="auto"/>
        <w:bottom w:val="none" w:sz="0" w:space="0" w:color="auto"/>
        <w:right w:val="none" w:sz="0" w:space="0" w:color="auto"/>
      </w:divBdr>
    </w:div>
    <w:div w:id="1599945814">
      <w:bodyDiv w:val="1"/>
      <w:marLeft w:val="0"/>
      <w:marRight w:val="0"/>
      <w:marTop w:val="0"/>
      <w:marBottom w:val="0"/>
      <w:divBdr>
        <w:top w:val="none" w:sz="0" w:space="0" w:color="auto"/>
        <w:left w:val="none" w:sz="0" w:space="0" w:color="auto"/>
        <w:bottom w:val="none" w:sz="0" w:space="0" w:color="auto"/>
        <w:right w:val="none" w:sz="0" w:space="0" w:color="auto"/>
      </w:divBdr>
    </w:div>
    <w:div w:id="1602488632">
      <w:bodyDiv w:val="1"/>
      <w:marLeft w:val="0"/>
      <w:marRight w:val="0"/>
      <w:marTop w:val="0"/>
      <w:marBottom w:val="0"/>
      <w:divBdr>
        <w:top w:val="none" w:sz="0" w:space="0" w:color="auto"/>
        <w:left w:val="none" w:sz="0" w:space="0" w:color="auto"/>
        <w:bottom w:val="none" w:sz="0" w:space="0" w:color="auto"/>
        <w:right w:val="none" w:sz="0" w:space="0" w:color="auto"/>
      </w:divBdr>
    </w:div>
    <w:div w:id="1605770297">
      <w:bodyDiv w:val="1"/>
      <w:marLeft w:val="0"/>
      <w:marRight w:val="0"/>
      <w:marTop w:val="0"/>
      <w:marBottom w:val="0"/>
      <w:divBdr>
        <w:top w:val="none" w:sz="0" w:space="0" w:color="auto"/>
        <w:left w:val="none" w:sz="0" w:space="0" w:color="auto"/>
        <w:bottom w:val="none" w:sz="0" w:space="0" w:color="auto"/>
        <w:right w:val="none" w:sz="0" w:space="0" w:color="auto"/>
      </w:divBdr>
    </w:div>
    <w:div w:id="1606114874">
      <w:bodyDiv w:val="1"/>
      <w:marLeft w:val="0"/>
      <w:marRight w:val="0"/>
      <w:marTop w:val="0"/>
      <w:marBottom w:val="0"/>
      <w:divBdr>
        <w:top w:val="none" w:sz="0" w:space="0" w:color="auto"/>
        <w:left w:val="none" w:sz="0" w:space="0" w:color="auto"/>
        <w:bottom w:val="none" w:sz="0" w:space="0" w:color="auto"/>
        <w:right w:val="none" w:sz="0" w:space="0" w:color="auto"/>
      </w:divBdr>
    </w:div>
    <w:div w:id="1606418904">
      <w:bodyDiv w:val="1"/>
      <w:marLeft w:val="0"/>
      <w:marRight w:val="0"/>
      <w:marTop w:val="0"/>
      <w:marBottom w:val="0"/>
      <w:divBdr>
        <w:top w:val="none" w:sz="0" w:space="0" w:color="auto"/>
        <w:left w:val="none" w:sz="0" w:space="0" w:color="auto"/>
        <w:bottom w:val="none" w:sz="0" w:space="0" w:color="auto"/>
        <w:right w:val="none" w:sz="0" w:space="0" w:color="auto"/>
      </w:divBdr>
    </w:div>
    <w:div w:id="1606965392">
      <w:bodyDiv w:val="1"/>
      <w:marLeft w:val="0"/>
      <w:marRight w:val="0"/>
      <w:marTop w:val="0"/>
      <w:marBottom w:val="0"/>
      <w:divBdr>
        <w:top w:val="none" w:sz="0" w:space="0" w:color="auto"/>
        <w:left w:val="none" w:sz="0" w:space="0" w:color="auto"/>
        <w:bottom w:val="none" w:sz="0" w:space="0" w:color="auto"/>
        <w:right w:val="none" w:sz="0" w:space="0" w:color="auto"/>
      </w:divBdr>
    </w:div>
    <w:div w:id="1610506906">
      <w:bodyDiv w:val="1"/>
      <w:marLeft w:val="0"/>
      <w:marRight w:val="0"/>
      <w:marTop w:val="0"/>
      <w:marBottom w:val="0"/>
      <w:divBdr>
        <w:top w:val="none" w:sz="0" w:space="0" w:color="auto"/>
        <w:left w:val="none" w:sz="0" w:space="0" w:color="auto"/>
        <w:bottom w:val="none" w:sz="0" w:space="0" w:color="auto"/>
        <w:right w:val="none" w:sz="0" w:space="0" w:color="auto"/>
      </w:divBdr>
    </w:div>
    <w:div w:id="1611014075">
      <w:bodyDiv w:val="1"/>
      <w:marLeft w:val="0"/>
      <w:marRight w:val="0"/>
      <w:marTop w:val="0"/>
      <w:marBottom w:val="0"/>
      <w:divBdr>
        <w:top w:val="none" w:sz="0" w:space="0" w:color="auto"/>
        <w:left w:val="none" w:sz="0" w:space="0" w:color="auto"/>
        <w:bottom w:val="none" w:sz="0" w:space="0" w:color="auto"/>
        <w:right w:val="none" w:sz="0" w:space="0" w:color="auto"/>
      </w:divBdr>
    </w:div>
    <w:div w:id="1613246327">
      <w:bodyDiv w:val="1"/>
      <w:marLeft w:val="0"/>
      <w:marRight w:val="0"/>
      <w:marTop w:val="0"/>
      <w:marBottom w:val="0"/>
      <w:divBdr>
        <w:top w:val="none" w:sz="0" w:space="0" w:color="auto"/>
        <w:left w:val="none" w:sz="0" w:space="0" w:color="auto"/>
        <w:bottom w:val="none" w:sz="0" w:space="0" w:color="auto"/>
        <w:right w:val="none" w:sz="0" w:space="0" w:color="auto"/>
      </w:divBdr>
    </w:div>
    <w:div w:id="1615987257">
      <w:bodyDiv w:val="1"/>
      <w:marLeft w:val="0"/>
      <w:marRight w:val="0"/>
      <w:marTop w:val="0"/>
      <w:marBottom w:val="0"/>
      <w:divBdr>
        <w:top w:val="none" w:sz="0" w:space="0" w:color="auto"/>
        <w:left w:val="none" w:sz="0" w:space="0" w:color="auto"/>
        <w:bottom w:val="none" w:sz="0" w:space="0" w:color="auto"/>
        <w:right w:val="none" w:sz="0" w:space="0" w:color="auto"/>
      </w:divBdr>
    </w:div>
    <w:div w:id="1616212285">
      <w:bodyDiv w:val="1"/>
      <w:marLeft w:val="0"/>
      <w:marRight w:val="0"/>
      <w:marTop w:val="0"/>
      <w:marBottom w:val="0"/>
      <w:divBdr>
        <w:top w:val="none" w:sz="0" w:space="0" w:color="auto"/>
        <w:left w:val="none" w:sz="0" w:space="0" w:color="auto"/>
        <w:bottom w:val="none" w:sz="0" w:space="0" w:color="auto"/>
        <w:right w:val="none" w:sz="0" w:space="0" w:color="auto"/>
      </w:divBdr>
    </w:div>
    <w:div w:id="1617516227">
      <w:bodyDiv w:val="1"/>
      <w:marLeft w:val="0"/>
      <w:marRight w:val="0"/>
      <w:marTop w:val="0"/>
      <w:marBottom w:val="0"/>
      <w:divBdr>
        <w:top w:val="none" w:sz="0" w:space="0" w:color="auto"/>
        <w:left w:val="none" w:sz="0" w:space="0" w:color="auto"/>
        <w:bottom w:val="none" w:sz="0" w:space="0" w:color="auto"/>
        <w:right w:val="none" w:sz="0" w:space="0" w:color="auto"/>
      </w:divBdr>
    </w:div>
    <w:div w:id="1618028493">
      <w:bodyDiv w:val="1"/>
      <w:marLeft w:val="0"/>
      <w:marRight w:val="0"/>
      <w:marTop w:val="0"/>
      <w:marBottom w:val="0"/>
      <w:divBdr>
        <w:top w:val="none" w:sz="0" w:space="0" w:color="auto"/>
        <w:left w:val="none" w:sz="0" w:space="0" w:color="auto"/>
        <w:bottom w:val="none" w:sz="0" w:space="0" w:color="auto"/>
        <w:right w:val="none" w:sz="0" w:space="0" w:color="auto"/>
      </w:divBdr>
    </w:div>
    <w:div w:id="1618829667">
      <w:bodyDiv w:val="1"/>
      <w:marLeft w:val="0"/>
      <w:marRight w:val="0"/>
      <w:marTop w:val="0"/>
      <w:marBottom w:val="0"/>
      <w:divBdr>
        <w:top w:val="none" w:sz="0" w:space="0" w:color="auto"/>
        <w:left w:val="none" w:sz="0" w:space="0" w:color="auto"/>
        <w:bottom w:val="none" w:sz="0" w:space="0" w:color="auto"/>
        <w:right w:val="none" w:sz="0" w:space="0" w:color="auto"/>
      </w:divBdr>
    </w:div>
    <w:div w:id="1619220182">
      <w:bodyDiv w:val="1"/>
      <w:marLeft w:val="0"/>
      <w:marRight w:val="0"/>
      <w:marTop w:val="0"/>
      <w:marBottom w:val="0"/>
      <w:divBdr>
        <w:top w:val="none" w:sz="0" w:space="0" w:color="auto"/>
        <w:left w:val="none" w:sz="0" w:space="0" w:color="auto"/>
        <w:bottom w:val="none" w:sz="0" w:space="0" w:color="auto"/>
        <w:right w:val="none" w:sz="0" w:space="0" w:color="auto"/>
      </w:divBdr>
    </w:div>
    <w:div w:id="1619531304">
      <w:bodyDiv w:val="1"/>
      <w:marLeft w:val="0"/>
      <w:marRight w:val="0"/>
      <w:marTop w:val="0"/>
      <w:marBottom w:val="0"/>
      <w:divBdr>
        <w:top w:val="none" w:sz="0" w:space="0" w:color="auto"/>
        <w:left w:val="none" w:sz="0" w:space="0" w:color="auto"/>
        <w:bottom w:val="none" w:sz="0" w:space="0" w:color="auto"/>
        <w:right w:val="none" w:sz="0" w:space="0" w:color="auto"/>
      </w:divBdr>
    </w:div>
    <w:div w:id="1619797610">
      <w:bodyDiv w:val="1"/>
      <w:marLeft w:val="0"/>
      <w:marRight w:val="0"/>
      <w:marTop w:val="0"/>
      <w:marBottom w:val="0"/>
      <w:divBdr>
        <w:top w:val="none" w:sz="0" w:space="0" w:color="auto"/>
        <w:left w:val="none" w:sz="0" w:space="0" w:color="auto"/>
        <w:bottom w:val="none" w:sz="0" w:space="0" w:color="auto"/>
        <w:right w:val="none" w:sz="0" w:space="0" w:color="auto"/>
      </w:divBdr>
    </w:div>
    <w:div w:id="1620146156">
      <w:bodyDiv w:val="1"/>
      <w:marLeft w:val="0"/>
      <w:marRight w:val="0"/>
      <w:marTop w:val="0"/>
      <w:marBottom w:val="0"/>
      <w:divBdr>
        <w:top w:val="none" w:sz="0" w:space="0" w:color="auto"/>
        <w:left w:val="none" w:sz="0" w:space="0" w:color="auto"/>
        <w:bottom w:val="none" w:sz="0" w:space="0" w:color="auto"/>
        <w:right w:val="none" w:sz="0" w:space="0" w:color="auto"/>
      </w:divBdr>
      <w:divsChild>
        <w:div w:id="2041929760">
          <w:marLeft w:val="0"/>
          <w:marRight w:val="0"/>
          <w:marTop w:val="0"/>
          <w:marBottom w:val="0"/>
          <w:divBdr>
            <w:top w:val="none" w:sz="0" w:space="0" w:color="auto"/>
            <w:left w:val="none" w:sz="0" w:space="0" w:color="auto"/>
            <w:bottom w:val="none" w:sz="0" w:space="0" w:color="auto"/>
            <w:right w:val="none" w:sz="0" w:space="0" w:color="auto"/>
          </w:divBdr>
          <w:divsChild>
            <w:div w:id="166323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343647">
      <w:bodyDiv w:val="1"/>
      <w:marLeft w:val="0"/>
      <w:marRight w:val="0"/>
      <w:marTop w:val="0"/>
      <w:marBottom w:val="0"/>
      <w:divBdr>
        <w:top w:val="none" w:sz="0" w:space="0" w:color="auto"/>
        <w:left w:val="none" w:sz="0" w:space="0" w:color="auto"/>
        <w:bottom w:val="none" w:sz="0" w:space="0" w:color="auto"/>
        <w:right w:val="none" w:sz="0" w:space="0" w:color="auto"/>
      </w:divBdr>
    </w:div>
    <w:div w:id="1624919903">
      <w:bodyDiv w:val="1"/>
      <w:marLeft w:val="0"/>
      <w:marRight w:val="0"/>
      <w:marTop w:val="0"/>
      <w:marBottom w:val="0"/>
      <w:divBdr>
        <w:top w:val="none" w:sz="0" w:space="0" w:color="auto"/>
        <w:left w:val="none" w:sz="0" w:space="0" w:color="auto"/>
        <w:bottom w:val="none" w:sz="0" w:space="0" w:color="auto"/>
        <w:right w:val="none" w:sz="0" w:space="0" w:color="auto"/>
      </w:divBdr>
    </w:div>
    <w:div w:id="1630697199">
      <w:bodyDiv w:val="1"/>
      <w:marLeft w:val="0"/>
      <w:marRight w:val="0"/>
      <w:marTop w:val="0"/>
      <w:marBottom w:val="0"/>
      <w:divBdr>
        <w:top w:val="none" w:sz="0" w:space="0" w:color="auto"/>
        <w:left w:val="none" w:sz="0" w:space="0" w:color="auto"/>
        <w:bottom w:val="none" w:sz="0" w:space="0" w:color="auto"/>
        <w:right w:val="none" w:sz="0" w:space="0" w:color="auto"/>
      </w:divBdr>
    </w:div>
    <w:div w:id="1631932654">
      <w:bodyDiv w:val="1"/>
      <w:marLeft w:val="0"/>
      <w:marRight w:val="0"/>
      <w:marTop w:val="0"/>
      <w:marBottom w:val="0"/>
      <w:divBdr>
        <w:top w:val="none" w:sz="0" w:space="0" w:color="auto"/>
        <w:left w:val="none" w:sz="0" w:space="0" w:color="auto"/>
        <w:bottom w:val="none" w:sz="0" w:space="0" w:color="auto"/>
        <w:right w:val="none" w:sz="0" w:space="0" w:color="auto"/>
      </w:divBdr>
    </w:div>
    <w:div w:id="1632320339">
      <w:bodyDiv w:val="1"/>
      <w:marLeft w:val="0"/>
      <w:marRight w:val="0"/>
      <w:marTop w:val="0"/>
      <w:marBottom w:val="0"/>
      <w:divBdr>
        <w:top w:val="none" w:sz="0" w:space="0" w:color="auto"/>
        <w:left w:val="none" w:sz="0" w:space="0" w:color="auto"/>
        <w:bottom w:val="none" w:sz="0" w:space="0" w:color="auto"/>
        <w:right w:val="none" w:sz="0" w:space="0" w:color="auto"/>
      </w:divBdr>
    </w:div>
    <w:div w:id="1634289021">
      <w:bodyDiv w:val="1"/>
      <w:marLeft w:val="0"/>
      <w:marRight w:val="0"/>
      <w:marTop w:val="0"/>
      <w:marBottom w:val="0"/>
      <w:divBdr>
        <w:top w:val="none" w:sz="0" w:space="0" w:color="auto"/>
        <w:left w:val="none" w:sz="0" w:space="0" w:color="auto"/>
        <w:bottom w:val="none" w:sz="0" w:space="0" w:color="auto"/>
        <w:right w:val="none" w:sz="0" w:space="0" w:color="auto"/>
      </w:divBdr>
    </w:div>
    <w:div w:id="1636333569">
      <w:bodyDiv w:val="1"/>
      <w:marLeft w:val="0"/>
      <w:marRight w:val="0"/>
      <w:marTop w:val="0"/>
      <w:marBottom w:val="0"/>
      <w:divBdr>
        <w:top w:val="none" w:sz="0" w:space="0" w:color="auto"/>
        <w:left w:val="none" w:sz="0" w:space="0" w:color="auto"/>
        <w:bottom w:val="none" w:sz="0" w:space="0" w:color="auto"/>
        <w:right w:val="none" w:sz="0" w:space="0" w:color="auto"/>
      </w:divBdr>
    </w:div>
    <w:div w:id="1637250724">
      <w:bodyDiv w:val="1"/>
      <w:marLeft w:val="0"/>
      <w:marRight w:val="0"/>
      <w:marTop w:val="0"/>
      <w:marBottom w:val="0"/>
      <w:divBdr>
        <w:top w:val="none" w:sz="0" w:space="0" w:color="auto"/>
        <w:left w:val="none" w:sz="0" w:space="0" w:color="auto"/>
        <w:bottom w:val="none" w:sz="0" w:space="0" w:color="auto"/>
        <w:right w:val="none" w:sz="0" w:space="0" w:color="auto"/>
      </w:divBdr>
    </w:div>
    <w:div w:id="1641304876">
      <w:bodyDiv w:val="1"/>
      <w:marLeft w:val="0"/>
      <w:marRight w:val="0"/>
      <w:marTop w:val="0"/>
      <w:marBottom w:val="0"/>
      <w:divBdr>
        <w:top w:val="none" w:sz="0" w:space="0" w:color="auto"/>
        <w:left w:val="none" w:sz="0" w:space="0" w:color="auto"/>
        <w:bottom w:val="none" w:sz="0" w:space="0" w:color="auto"/>
        <w:right w:val="none" w:sz="0" w:space="0" w:color="auto"/>
      </w:divBdr>
    </w:div>
    <w:div w:id="1642612865">
      <w:bodyDiv w:val="1"/>
      <w:marLeft w:val="0"/>
      <w:marRight w:val="0"/>
      <w:marTop w:val="0"/>
      <w:marBottom w:val="0"/>
      <w:divBdr>
        <w:top w:val="none" w:sz="0" w:space="0" w:color="auto"/>
        <w:left w:val="none" w:sz="0" w:space="0" w:color="auto"/>
        <w:bottom w:val="none" w:sz="0" w:space="0" w:color="auto"/>
        <w:right w:val="none" w:sz="0" w:space="0" w:color="auto"/>
      </w:divBdr>
    </w:div>
    <w:div w:id="1642953617">
      <w:bodyDiv w:val="1"/>
      <w:marLeft w:val="0"/>
      <w:marRight w:val="0"/>
      <w:marTop w:val="0"/>
      <w:marBottom w:val="0"/>
      <w:divBdr>
        <w:top w:val="none" w:sz="0" w:space="0" w:color="auto"/>
        <w:left w:val="none" w:sz="0" w:space="0" w:color="auto"/>
        <w:bottom w:val="none" w:sz="0" w:space="0" w:color="auto"/>
        <w:right w:val="none" w:sz="0" w:space="0" w:color="auto"/>
      </w:divBdr>
    </w:div>
    <w:div w:id="1644115190">
      <w:bodyDiv w:val="1"/>
      <w:marLeft w:val="0"/>
      <w:marRight w:val="0"/>
      <w:marTop w:val="0"/>
      <w:marBottom w:val="0"/>
      <w:divBdr>
        <w:top w:val="none" w:sz="0" w:space="0" w:color="auto"/>
        <w:left w:val="none" w:sz="0" w:space="0" w:color="auto"/>
        <w:bottom w:val="none" w:sz="0" w:space="0" w:color="auto"/>
        <w:right w:val="none" w:sz="0" w:space="0" w:color="auto"/>
      </w:divBdr>
    </w:div>
    <w:div w:id="1644311445">
      <w:bodyDiv w:val="1"/>
      <w:marLeft w:val="0"/>
      <w:marRight w:val="0"/>
      <w:marTop w:val="0"/>
      <w:marBottom w:val="0"/>
      <w:divBdr>
        <w:top w:val="none" w:sz="0" w:space="0" w:color="auto"/>
        <w:left w:val="none" w:sz="0" w:space="0" w:color="auto"/>
        <w:bottom w:val="none" w:sz="0" w:space="0" w:color="auto"/>
        <w:right w:val="none" w:sz="0" w:space="0" w:color="auto"/>
      </w:divBdr>
    </w:div>
    <w:div w:id="1650086348">
      <w:bodyDiv w:val="1"/>
      <w:marLeft w:val="0"/>
      <w:marRight w:val="0"/>
      <w:marTop w:val="0"/>
      <w:marBottom w:val="0"/>
      <w:divBdr>
        <w:top w:val="none" w:sz="0" w:space="0" w:color="auto"/>
        <w:left w:val="none" w:sz="0" w:space="0" w:color="auto"/>
        <w:bottom w:val="none" w:sz="0" w:space="0" w:color="auto"/>
        <w:right w:val="none" w:sz="0" w:space="0" w:color="auto"/>
      </w:divBdr>
    </w:div>
    <w:div w:id="1651714152">
      <w:bodyDiv w:val="1"/>
      <w:marLeft w:val="0"/>
      <w:marRight w:val="0"/>
      <w:marTop w:val="0"/>
      <w:marBottom w:val="0"/>
      <w:divBdr>
        <w:top w:val="none" w:sz="0" w:space="0" w:color="auto"/>
        <w:left w:val="none" w:sz="0" w:space="0" w:color="auto"/>
        <w:bottom w:val="none" w:sz="0" w:space="0" w:color="auto"/>
        <w:right w:val="none" w:sz="0" w:space="0" w:color="auto"/>
      </w:divBdr>
      <w:divsChild>
        <w:div w:id="1475562387">
          <w:marLeft w:val="0"/>
          <w:marRight w:val="0"/>
          <w:marTop w:val="0"/>
          <w:marBottom w:val="0"/>
          <w:divBdr>
            <w:top w:val="none" w:sz="0" w:space="0" w:color="auto"/>
            <w:left w:val="none" w:sz="0" w:space="0" w:color="auto"/>
            <w:bottom w:val="none" w:sz="0" w:space="0" w:color="auto"/>
            <w:right w:val="none" w:sz="0" w:space="0" w:color="auto"/>
          </w:divBdr>
          <w:divsChild>
            <w:div w:id="8578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369286">
      <w:bodyDiv w:val="1"/>
      <w:marLeft w:val="0"/>
      <w:marRight w:val="0"/>
      <w:marTop w:val="0"/>
      <w:marBottom w:val="0"/>
      <w:divBdr>
        <w:top w:val="none" w:sz="0" w:space="0" w:color="auto"/>
        <w:left w:val="none" w:sz="0" w:space="0" w:color="auto"/>
        <w:bottom w:val="none" w:sz="0" w:space="0" w:color="auto"/>
        <w:right w:val="none" w:sz="0" w:space="0" w:color="auto"/>
      </w:divBdr>
    </w:div>
    <w:div w:id="1652516478">
      <w:bodyDiv w:val="1"/>
      <w:marLeft w:val="0"/>
      <w:marRight w:val="0"/>
      <w:marTop w:val="0"/>
      <w:marBottom w:val="0"/>
      <w:divBdr>
        <w:top w:val="none" w:sz="0" w:space="0" w:color="auto"/>
        <w:left w:val="none" w:sz="0" w:space="0" w:color="auto"/>
        <w:bottom w:val="none" w:sz="0" w:space="0" w:color="auto"/>
        <w:right w:val="none" w:sz="0" w:space="0" w:color="auto"/>
      </w:divBdr>
    </w:div>
    <w:div w:id="1652560690">
      <w:bodyDiv w:val="1"/>
      <w:marLeft w:val="0"/>
      <w:marRight w:val="0"/>
      <w:marTop w:val="0"/>
      <w:marBottom w:val="0"/>
      <w:divBdr>
        <w:top w:val="none" w:sz="0" w:space="0" w:color="auto"/>
        <w:left w:val="none" w:sz="0" w:space="0" w:color="auto"/>
        <w:bottom w:val="none" w:sz="0" w:space="0" w:color="auto"/>
        <w:right w:val="none" w:sz="0" w:space="0" w:color="auto"/>
      </w:divBdr>
    </w:div>
    <w:div w:id="1654874280">
      <w:bodyDiv w:val="1"/>
      <w:marLeft w:val="0"/>
      <w:marRight w:val="0"/>
      <w:marTop w:val="0"/>
      <w:marBottom w:val="0"/>
      <w:divBdr>
        <w:top w:val="none" w:sz="0" w:space="0" w:color="auto"/>
        <w:left w:val="none" w:sz="0" w:space="0" w:color="auto"/>
        <w:bottom w:val="none" w:sz="0" w:space="0" w:color="auto"/>
        <w:right w:val="none" w:sz="0" w:space="0" w:color="auto"/>
      </w:divBdr>
    </w:div>
    <w:div w:id="1654988427">
      <w:bodyDiv w:val="1"/>
      <w:marLeft w:val="0"/>
      <w:marRight w:val="0"/>
      <w:marTop w:val="0"/>
      <w:marBottom w:val="0"/>
      <w:divBdr>
        <w:top w:val="none" w:sz="0" w:space="0" w:color="auto"/>
        <w:left w:val="none" w:sz="0" w:space="0" w:color="auto"/>
        <w:bottom w:val="none" w:sz="0" w:space="0" w:color="auto"/>
        <w:right w:val="none" w:sz="0" w:space="0" w:color="auto"/>
      </w:divBdr>
    </w:div>
    <w:div w:id="1655915006">
      <w:bodyDiv w:val="1"/>
      <w:marLeft w:val="0"/>
      <w:marRight w:val="0"/>
      <w:marTop w:val="0"/>
      <w:marBottom w:val="0"/>
      <w:divBdr>
        <w:top w:val="none" w:sz="0" w:space="0" w:color="auto"/>
        <w:left w:val="none" w:sz="0" w:space="0" w:color="auto"/>
        <w:bottom w:val="none" w:sz="0" w:space="0" w:color="auto"/>
        <w:right w:val="none" w:sz="0" w:space="0" w:color="auto"/>
      </w:divBdr>
    </w:div>
    <w:div w:id="1656494567">
      <w:bodyDiv w:val="1"/>
      <w:marLeft w:val="0"/>
      <w:marRight w:val="0"/>
      <w:marTop w:val="0"/>
      <w:marBottom w:val="0"/>
      <w:divBdr>
        <w:top w:val="none" w:sz="0" w:space="0" w:color="auto"/>
        <w:left w:val="none" w:sz="0" w:space="0" w:color="auto"/>
        <w:bottom w:val="none" w:sz="0" w:space="0" w:color="auto"/>
        <w:right w:val="none" w:sz="0" w:space="0" w:color="auto"/>
      </w:divBdr>
    </w:div>
    <w:div w:id="1659727942">
      <w:bodyDiv w:val="1"/>
      <w:marLeft w:val="0"/>
      <w:marRight w:val="0"/>
      <w:marTop w:val="0"/>
      <w:marBottom w:val="0"/>
      <w:divBdr>
        <w:top w:val="none" w:sz="0" w:space="0" w:color="auto"/>
        <w:left w:val="none" w:sz="0" w:space="0" w:color="auto"/>
        <w:bottom w:val="none" w:sz="0" w:space="0" w:color="auto"/>
        <w:right w:val="none" w:sz="0" w:space="0" w:color="auto"/>
      </w:divBdr>
    </w:div>
    <w:div w:id="1660310258">
      <w:bodyDiv w:val="1"/>
      <w:marLeft w:val="0"/>
      <w:marRight w:val="0"/>
      <w:marTop w:val="0"/>
      <w:marBottom w:val="0"/>
      <w:divBdr>
        <w:top w:val="none" w:sz="0" w:space="0" w:color="auto"/>
        <w:left w:val="none" w:sz="0" w:space="0" w:color="auto"/>
        <w:bottom w:val="none" w:sz="0" w:space="0" w:color="auto"/>
        <w:right w:val="none" w:sz="0" w:space="0" w:color="auto"/>
      </w:divBdr>
    </w:div>
    <w:div w:id="1660882953">
      <w:bodyDiv w:val="1"/>
      <w:marLeft w:val="0"/>
      <w:marRight w:val="0"/>
      <w:marTop w:val="0"/>
      <w:marBottom w:val="0"/>
      <w:divBdr>
        <w:top w:val="none" w:sz="0" w:space="0" w:color="auto"/>
        <w:left w:val="none" w:sz="0" w:space="0" w:color="auto"/>
        <w:bottom w:val="none" w:sz="0" w:space="0" w:color="auto"/>
        <w:right w:val="none" w:sz="0" w:space="0" w:color="auto"/>
      </w:divBdr>
    </w:div>
    <w:div w:id="1660965802">
      <w:bodyDiv w:val="1"/>
      <w:marLeft w:val="0"/>
      <w:marRight w:val="0"/>
      <w:marTop w:val="0"/>
      <w:marBottom w:val="0"/>
      <w:divBdr>
        <w:top w:val="none" w:sz="0" w:space="0" w:color="auto"/>
        <w:left w:val="none" w:sz="0" w:space="0" w:color="auto"/>
        <w:bottom w:val="none" w:sz="0" w:space="0" w:color="auto"/>
        <w:right w:val="none" w:sz="0" w:space="0" w:color="auto"/>
      </w:divBdr>
    </w:div>
    <w:div w:id="1661930270">
      <w:bodyDiv w:val="1"/>
      <w:marLeft w:val="0"/>
      <w:marRight w:val="0"/>
      <w:marTop w:val="0"/>
      <w:marBottom w:val="0"/>
      <w:divBdr>
        <w:top w:val="none" w:sz="0" w:space="0" w:color="auto"/>
        <w:left w:val="none" w:sz="0" w:space="0" w:color="auto"/>
        <w:bottom w:val="none" w:sz="0" w:space="0" w:color="auto"/>
        <w:right w:val="none" w:sz="0" w:space="0" w:color="auto"/>
      </w:divBdr>
    </w:div>
    <w:div w:id="1662654970">
      <w:bodyDiv w:val="1"/>
      <w:marLeft w:val="0"/>
      <w:marRight w:val="0"/>
      <w:marTop w:val="0"/>
      <w:marBottom w:val="0"/>
      <w:divBdr>
        <w:top w:val="none" w:sz="0" w:space="0" w:color="auto"/>
        <w:left w:val="none" w:sz="0" w:space="0" w:color="auto"/>
        <w:bottom w:val="none" w:sz="0" w:space="0" w:color="auto"/>
        <w:right w:val="none" w:sz="0" w:space="0" w:color="auto"/>
      </w:divBdr>
    </w:div>
    <w:div w:id="1669168913">
      <w:bodyDiv w:val="1"/>
      <w:marLeft w:val="0"/>
      <w:marRight w:val="0"/>
      <w:marTop w:val="0"/>
      <w:marBottom w:val="0"/>
      <w:divBdr>
        <w:top w:val="none" w:sz="0" w:space="0" w:color="auto"/>
        <w:left w:val="none" w:sz="0" w:space="0" w:color="auto"/>
        <w:bottom w:val="none" w:sz="0" w:space="0" w:color="auto"/>
        <w:right w:val="none" w:sz="0" w:space="0" w:color="auto"/>
      </w:divBdr>
    </w:div>
    <w:div w:id="1674068896">
      <w:bodyDiv w:val="1"/>
      <w:marLeft w:val="0"/>
      <w:marRight w:val="0"/>
      <w:marTop w:val="0"/>
      <w:marBottom w:val="0"/>
      <w:divBdr>
        <w:top w:val="none" w:sz="0" w:space="0" w:color="auto"/>
        <w:left w:val="none" w:sz="0" w:space="0" w:color="auto"/>
        <w:bottom w:val="none" w:sz="0" w:space="0" w:color="auto"/>
        <w:right w:val="none" w:sz="0" w:space="0" w:color="auto"/>
      </w:divBdr>
    </w:div>
    <w:div w:id="1678116525">
      <w:bodyDiv w:val="1"/>
      <w:marLeft w:val="0"/>
      <w:marRight w:val="0"/>
      <w:marTop w:val="0"/>
      <w:marBottom w:val="0"/>
      <w:divBdr>
        <w:top w:val="none" w:sz="0" w:space="0" w:color="auto"/>
        <w:left w:val="none" w:sz="0" w:space="0" w:color="auto"/>
        <w:bottom w:val="none" w:sz="0" w:space="0" w:color="auto"/>
        <w:right w:val="none" w:sz="0" w:space="0" w:color="auto"/>
      </w:divBdr>
    </w:div>
    <w:div w:id="1679889983">
      <w:bodyDiv w:val="1"/>
      <w:marLeft w:val="0"/>
      <w:marRight w:val="0"/>
      <w:marTop w:val="0"/>
      <w:marBottom w:val="0"/>
      <w:divBdr>
        <w:top w:val="none" w:sz="0" w:space="0" w:color="auto"/>
        <w:left w:val="none" w:sz="0" w:space="0" w:color="auto"/>
        <w:bottom w:val="none" w:sz="0" w:space="0" w:color="auto"/>
        <w:right w:val="none" w:sz="0" w:space="0" w:color="auto"/>
      </w:divBdr>
    </w:div>
    <w:div w:id="1682006993">
      <w:bodyDiv w:val="1"/>
      <w:marLeft w:val="0"/>
      <w:marRight w:val="0"/>
      <w:marTop w:val="0"/>
      <w:marBottom w:val="0"/>
      <w:divBdr>
        <w:top w:val="none" w:sz="0" w:space="0" w:color="auto"/>
        <w:left w:val="none" w:sz="0" w:space="0" w:color="auto"/>
        <w:bottom w:val="none" w:sz="0" w:space="0" w:color="auto"/>
        <w:right w:val="none" w:sz="0" w:space="0" w:color="auto"/>
      </w:divBdr>
    </w:div>
    <w:div w:id="1682587626">
      <w:bodyDiv w:val="1"/>
      <w:marLeft w:val="0"/>
      <w:marRight w:val="0"/>
      <w:marTop w:val="0"/>
      <w:marBottom w:val="0"/>
      <w:divBdr>
        <w:top w:val="none" w:sz="0" w:space="0" w:color="auto"/>
        <w:left w:val="none" w:sz="0" w:space="0" w:color="auto"/>
        <w:bottom w:val="none" w:sz="0" w:space="0" w:color="auto"/>
        <w:right w:val="none" w:sz="0" w:space="0" w:color="auto"/>
      </w:divBdr>
    </w:div>
    <w:div w:id="1686906688">
      <w:bodyDiv w:val="1"/>
      <w:marLeft w:val="0"/>
      <w:marRight w:val="0"/>
      <w:marTop w:val="0"/>
      <w:marBottom w:val="0"/>
      <w:divBdr>
        <w:top w:val="none" w:sz="0" w:space="0" w:color="auto"/>
        <w:left w:val="none" w:sz="0" w:space="0" w:color="auto"/>
        <w:bottom w:val="none" w:sz="0" w:space="0" w:color="auto"/>
        <w:right w:val="none" w:sz="0" w:space="0" w:color="auto"/>
      </w:divBdr>
    </w:div>
    <w:div w:id="1689209006">
      <w:bodyDiv w:val="1"/>
      <w:marLeft w:val="0"/>
      <w:marRight w:val="0"/>
      <w:marTop w:val="0"/>
      <w:marBottom w:val="0"/>
      <w:divBdr>
        <w:top w:val="none" w:sz="0" w:space="0" w:color="auto"/>
        <w:left w:val="none" w:sz="0" w:space="0" w:color="auto"/>
        <w:bottom w:val="none" w:sz="0" w:space="0" w:color="auto"/>
        <w:right w:val="none" w:sz="0" w:space="0" w:color="auto"/>
      </w:divBdr>
    </w:div>
    <w:div w:id="1692341046">
      <w:bodyDiv w:val="1"/>
      <w:marLeft w:val="0"/>
      <w:marRight w:val="0"/>
      <w:marTop w:val="0"/>
      <w:marBottom w:val="0"/>
      <w:divBdr>
        <w:top w:val="none" w:sz="0" w:space="0" w:color="auto"/>
        <w:left w:val="none" w:sz="0" w:space="0" w:color="auto"/>
        <w:bottom w:val="none" w:sz="0" w:space="0" w:color="auto"/>
        <w:right w:val="none" w:sz="0" w:space="0" w:color="auto"/>
      </w:divBdr>
    </w:div>
    <w:div w:id="1693989582">
      <w:bodyDiv w:val="1"/>
      <w:marLeft w:val="0"/>
      <w:marRight w:val="0"/>
      <w:marTop w:val="0"/>
      <w:marBottom w:val="0"/>
      <w:divBdr>
        <w:top w:val="none" w:sz="0" w:space="0" w:color="auto"/>
        <w:left w:val="none" w:sz="0" w:space="0" w:color="auto"/>
        <w:bottom w:val="none" w:sz="0" w:space="0" w:color="auto"/>
        <w:right w:val="none" w:sz="0" w:space="0" w:color="auto"/>
      </w:divBdr>
    </w:div>
    <w:div w:id="1695226140">
      <w:bodyDiv w:val="1"/>
      <w:marLeft w:val="0"/>
      <w:marRight w:val="0"/>
      <w:marTop w:val="0"/>
      <w:marBottom w:val="0"/>
      <w:divBdr>
        <w:top w:val="none" w:sz="0" w:space="0" w:color="auto"/>
        <w:left w:val="none" w:sz="0" w:space="0" w:color="auto"/>
        <w:bottom w:val="none" w:sz="0" w:space="0" w:color="auto"/>
        <w:right w:val="none" w:sz="0" w:space="0" w:color="auto"/>
      </w:divBdr>
    </w:div>
    <w:div w:id="1697846944">
      <w:bodyDiv w:val="1"/>
      <w:marLeft w:val="0"/>
      <w:marRight w:val="0"/>
      <w:marTop w:val="0"/>
      <w:marBottom w:val="0"/>
      <w:divBdr>
        <w:top w:val="none" w:sz="0" w:space="0" w:color="auto"/>
        <w:left w:val="none" w:sz="0" w:space="0" w:color="auto"/>
        <w:bottom w:val="none" w:sz="0" w:space="0" w:color="auto"/>
        <w:right w:val="none" w:sz="0" w:space="0" w:color="auto"/>
      </w:divBdr>
    </w:div>
    <w:div w:id="1697847891">
      <w:bodyDiv w:val="1"/>
      <w:marLeft w:val="0"/>
      <w:marRight w:val="0"/>
      <w:marTop w:val="0"/>
      <w:marBottom w:val="0"/>
      <w:divBdr>
        <w:top w:val="none" w:sz="0" w:space="0" w:color="auto"/>
        <w:left w:val="none" w:sz="0" w:space="0" w:color="auto"/>
        <w:bottom w:val="none" w:sz="0" w:space="0" w:color="auto"/>
        <w:right w:val="none" w:sz="0" w:space="0" w:color="auto"/>
      </w:divBdr>
    </w:div>
    <w:div w:id="1699237938">
      <w:bodyDiv w:val="1"/>
      <w:marLeft w:val="0"/>
      <w:marRight w:val="0"/>
      <w:marTop w:val="0"/>
      <w:marBottom w:val="0"/>
      <w:divBdr>
        <w:top w:val="none" w:sz="0" w:space="0" w:color="auto"/>
        <w:left w:val="none" w:sz="0" w:space="0" w:color="auto"/>
        <w:bottom w:val="none" w:sz="0" w:space="0" w:color="auto"/>
        <w:right w:val="none" w:sz="0" w:space="0" w:color="auto"/>
      </w:divBdr>
    </w:div>
    <w:div w:id="1699356984">
      <w:bodyDiv w:val="1"/>
      <w:marLeft w:val="0"/>
      <w:marRight w:val="0"/>
      <w:marTop w:val="0"/>
      <w:marBottom w:val="0"/>
      <w:divBdr>
        <w:top w:val="none" w:sz="0" w:space="0" w:color="auto"/>
        <w:left w:val="none" w:sz="0" w:space="0" w:color="auto"/>
        <w:bottom w:val="none" w:sz="0" w:space="0" w:color="auto"/>
        <w:right w:val="none" w:sz="0" w:space="0" w:color="auto"/>
      </w:divBdr>
    </w:div>
    <w:div w:id="1703941301">
      <w:bodyDiv w:val="1"/>
      <w:marLeft w:val="0"/>
      <w:marRight w:val="0"/>
      <w:marTop w:val="0"/>
      <w:marBottom w:val="0"/>
      <w:divBdr>
        <w:top w:val="none" w:sz="0" w:space="0" w:color="auto"/>
        <w:left w:val="none" w:sz="0" w:space="0" w:color="auto"/>
        <w:bottom w:val="none" w:sz="0" w:space="0" w:color="auto"/>
        <w:right w:val="none" w:sz="0" w:space="0" w:color="auto"/>
      </w:divBdr>
    </w:div>
    <w:div w:id="1704741961">
      <w:bodyDiv w:val="1"/>
      <w:marLeft w:val="0"/>
      <w:marRight w:val="0"/>
      <w:marTop w:val="0"/>
      <w:marBottom w:val="0"/>
      <w:divBdr>
        <w:top w:val="none" w:sz="0" w:space="0" w:color="auto"/>
        <w:left w:val="none" w:sz="0" w:space="0" w:color="auto"/>
        <w:bottom w:val="none" w:sz="0" w:space="0" w:color="auto"/>
        <w:right w:val="none" w:sz="0" w:space="0" w:color="auto"/>
      </w:divBdr>
    </w:div>
    <w:div w:id="1705669738">
      <w:bodyDiv w:val="1"/>
      <w:marLeft w:val="0"/>
      <w:marRight w:val="0"/>
      <w:marTop w:val="0"/>
      <w:marBottom w:val="0"/>
      <w:divBdr>
        <w:top w:val="none" w:sz="0" w:space="0" w:color="auto"/>
        <w:left w:val="none" w:sz="0" w:space="0" w:color="auto"/>
        <w:bottom w:val="none" w:sz="0" w:space="0" w:color="auto"/>
        <w:right w:val="none" w:sz="0" w:space="0" w:color="auto"/>
      </w:divBdr>
    </w:div>
    <w:div w:id="1706446060">
      <w:bodyDiv w:val="1"/>
      <w:marLeft w:val="0"/>
      <w:marRight w:val="0"/>
      <w:marTop w:val="0"/>
      <w:marBottom w:val="0"/>
      <w:divBdr>
        <w:top w:val="none" w:sz="0" w:space="0" w:color="auto"/>
        <w:left w:val="none" w:sz="0" w:space="0" w:color="auto"/>
        <w:bottom w:val="none" w:sz="0" w:space="0" w:color="auto"/>
        <w:right w:val="none" w:sz="0" w:space="0" w:color="auto"/>
      </w:divBdr>
    </w:div>
    <w:div w:id="1706710451">
      <w:bodyDiv w:val="1"/>
      <w:marLeft w:val="0"/>
      <w:marRight w:val="0"/>
      <w:marTop w:val="0"/>
      <w:marBottom w:val="0"/>
      <w:divBdr>
        <w:top w:val="none" w:sz="0" w:space="0" w:color="auto"/>
        <w:left w:val="none" w:sz="0" w:space="0" w:color="auto"/>
        <w:bottom w:val="none" w:sz="0" w:space="0" w:color="auto"/>
        <w:right w:val="none" w:sz="0" w:space="0" w:color="auto"/>
      </w:divBdr>
    </w:div>
    <w:div w:id="1707563854">
      <w:bodyDiv w:val="1"/>
      <w:marLeft w:val="0"/>
      <w:marRight w:val="0"/>
      <w:marTop w:val="0"/>
      <w:marBottom w:val="0"/>
      <w:divBdr>
        <w:top w:val="none" w:sz="0" w:space="0" w:color="auto"/>
        <w:left w:val="none" w:sz="0" w:space="0" w:color="auto"/>
        <w:bottom w:val="none" w:sz="0" w:space="0" w:color="auto"/>
        <w:right w:val="none" w:sz="0" w:space="0" w:color="auto"/>
      </w:divBdr>
    </w:div>
    <w:div w:id="1708948059">
      <w:bodyDiv w:val="1"/>
      <w:marLeft w:val="0"/>
      <w:marRight w:val="0"/>
      <w:marTop w:val="0"/>
      <w:marBottom w:val="0"/>
      <w:divBdr>
        <w:top w:val="none" w:sz="0" w:space="0" w:color="auto"/>
        <w:left w:val="none" w:sz="0" w:space="0" w:color="auto"/>
        <w:bottom w:val="none" w:sz="0" w:space="0" w:color="auto"/>
        <w:right w:val="none" w:sz="0" w:space="0" w:color="auto"/>
      </w:divBdr>
    </w:div>
    <w:div w:id="1709837364">
      <w:bodyDiv w:val="1"/>
      <w:marLeft w:val="0"/>
      <w:marRight w:val="0"/>
      <w:marTop w:val="0"/>
      <w:marBottom w:val="0"/>
      <w:divBdr>
        <w:top w:val="none" w:sz="0" w:space="0" w:color="auto"/>
        <w:left w:val="none" w:sz="0" w:space="0" w:color="auto"/>
        <w:bottom w:val="none" w:sz="0" w:space="0" w:color="auto"/>
        <w:right w:val="none" w:sz="0" w:space="0" w:color="auto"/>
      </w:divBdr>
    </w:div>
    <w:div w:id="1710640116">
      <w:bodyDiv w:val="1"/>
      <w:marLeft w:val="0"/>
      <w:marRight w:val="0"/>
      <w:marTop w:val="0"/>
      <w:marBottom w:val="0"/>
      <w:divBdr>
        <w:top w:val="none" w:sz="0" w:space="0" w:color="auto"/>
        <w:left w:val="none" w:sz="0" w:space="0" w:color="auto"/>
        <w:bottom w:val="none" w:sz="0" w:space="0" w:color="auto"/>
        <w:right w:val="none" w:sz="0" w:space="0" w:color="auto"/>
      </w:divBdr>
    </w:div>
    <w:div w:id="1711756379">
      <w:bodyDiv w:val="1"/>
      <w:marLeft w:val="0"/>
      <w:marRight w:val="0"/>
      <w:marTop w:val="0"/>
      <w:marBottom w:val="0"/>
      <w:divBdr>
        <w:top w:val="none" w:sz="0" w:space="0" w:color="auto"/>
        <w:left w:val="none" w:sz="0" w:space="0" w:color="auto"/>
        <w:bottom w:val="none" w:sz="0" w:space="0" w:color="auto"/>
        <w:right w:val="none" w:sz="0" w:space="0" w:color="auto"/>
      </w:divBdr>
      <w:divsChild>
        <w:div w:id="1673491493">
          <w:marLeft w:val="0"/>
          <w:marRight w:val="0"/>
          <w:marTop w:val="0"/>
          <w:marBottom w:val="0"/>
          <w:divBdr>
            <w:top w:val="none" w:sz="0" w:space="0" w:color="auto"/>
            <w:left w:val="none" w:sz="0" w:space="0" w:color="auto"/>
            <w:bottom w:val="none" w:sz="0" w:space="0" w:color="auto"/>
            <w:right w:val="none" w:sz="0" w:space="0" w:color="auto"/>
          </w:divBdr>
          <w:divsChild>
            <w:div w:id="521018980">
              <w:marLeft w:val="0"/>
              <w:marRight w:val="0"/>
              <w:marTop w:val="0"/>
              <w:marBottom w:val="0"/>
              <w:divBdr>
                <w:top w:val="none" w:sz="0" w:space="0" w:color="auto"/>
                <w:left w:val="none" w:sz="0" w:space="0" w:color="auto"/>
                <w:bottom w:val="none" w:sz="0" w:space="0" w:color="auto"/>
                <w:right w:val="none" w:sz="0" w:space="0" w:color="auto"/>
              </w:divBdr>
              <w:divsChild>
                <w:div w:id="14766974">
                  <w:marLeft w:val="0"/>
                  <w:marRight w:val="0"/>
                  <w:marTop w:val="100"/>
                  <w:marBottom w:val="100"/>
                  <w:divBdr>
                    <w:top w:val="none" w:sz="0" w:space="0" w:color="auto"/>
                    <w:left w:val="none" w:sz="0" w:space="0" w:color="auto"/>
                    <w:bottom w:val="none" w:sz="0" w:space="0" w:color="auto"/>
                    <w:right w:val="none" w:sz="0" w:space="0" w:color="auto"/>
                  </w:divBdr>
                  <w:divsChild>
                    <w:div w:id="1900743394">
                      <w:marLeft w:val="0"/>
                      <w:marRight w:val="0"/>
                      <w:marTop w:val="0"/>
                      <w:marBottom w:val="0"/>
                      <w:divBdr>
                        <w:top w:val="none" w:sz="0" w:space="0" w:color="auto"/>
                        <w:left w:val="none" w:sz="0" w:space="0" w:color="auto"/>
                        <w:bottom w:val="none" w:sz="0" w:space="0" w:color="auto"/>
                        <w:right w:val="none" w:sz="0" w:space="0" w:color="auto"/>
                      </w:divBdr>
                      <w:divsChild>
                        <w:div w:id="1212039172">
                          <w:marLeft w:val="0"/>
                          <w:marRight w:val="0"/>
                          <w:marTop w:val="0"/>
                          <w:marBottom w:val="0"/>
                          <w:divBdr>
                            <w:top w:val="none" w:sz="0" w:space="0" w:color="auto"/>
                            <w:left w:val="none" w:sz="0" w:space="0" w:color="auto"/>
                            <w:bottom w:val="none" w:sz="0" w:space="0" w:color="auto"/>
                            <w:right w:val="none" w:sz="0" w:space="0" w:color="auto"/>
                          </w:divBdr>
                          <w:divsChild>
                            <w:div w:id="148492982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60655">
      <w:bodyDiv w:val="1"/>
      <w:marLeft w:val="0"/>
      <w:marRight w:val="0"/>
      <w:marTop w:val="0"/>
      <w:marBottom w:val="0"/>
      <w:divBdr>
        <w:top w:val="none" w:sz="0" w:space="0" w:color="auto"/>
        <w:left w:val="none" w:sz="0" w:space="0" w:color="auto"/>
        <w:bottom w:val="none" w:sz="0" w:space="0" w:color="auto"/>
        <w:right w:val="none" w:sz="0" w:space="0" w:color="auto"/>
      </w:divBdr>
    </w:div>
    <w:div w:id="1713190471">
      <w:bodyDiv w:val="1"/>
      <w:marLeft w:val="0"/>
      <w:marRight w:val="0"/>
      <w:marTop w:val="0"/>
      <w:marBottom w:val="0"/>
      <w:divBdr>
        <w:top w:val="none" w:sz="0" w:space="0" w:color="auto"/>
        <w:left w:val="none" w:sz="0" w:space="0" w:color="auto"/>
        <w:bottom w:val="none" w:sz="0" w:space="0" w:color="auto"/>
        <w:right w:val="none" w:sz="0" w:space="0" w:color="auto"/>
      </w:divBdr>
    </w:div>
    <w:div w:id="1714842820">
      <w:bodyDiv w:val="1"/>
      <w:marLeft w:val="0"/>
      <w:marRight w:val="0"/>
      <w:marTop w:val="0"/>
      <w:marBottom w:val="0"/>
      <w:divBdr>
        <w:top w:val="none" w:sz="0" w:space="0" w:color="auto"/>
        <w:left w:val="none" w:sz="0" w:space="0" w:color="auto"/>
        <w:bottom w:val="none" w:sz="0" w:space="0" w:color="auto"/>
        <w:right w:val="none" w:sz="0" w:space="0" w:color="auto"/>
      </w:divBdr>
    </w:div>
    <w:div w:id="1724982685">
      <w:bodyDiv w:val="1"/>
      <w:marLeft w:val="0"/>
      <w:marRight w:val="0"/>
      <w:marTop w:val="0"/>
      <w:marBottom w:val="0"/>
      <w:divBdr>
        <w:top w:val="none" w:sz="0" w:space="0" w:color="auto"/>
        <w:left w:val="none" w:sz="0" w:space="0" w:color="auto"/>
        <w:bottom w:val="none" w:sz="0" w:space="0" w:color="auto"/>
        <w:right w:val="none" w:sz="0" w:space="0" w:color="auto"/>
      </w:divBdr>
    </w:div>
    <w:div w:id="1728065641">
      <w:bodyDiv w:val="1"/>
      <w:marLeft w:val="0"/>
      <w:marRight w:val="0"/>
      <w:marTop w:val="0"/>
      <w:marBottom w:val="0"/>
      <w:divBdr>
        <w:top w:val="none" w:sz="0" w:space="0" w:color="auto"/>
        <w:left w:val="none" w:sz="0" w:space="0" w:color="auto"/>
        <w:bottom w:val="none" w:sz="0" w:space="0" w:color="auto"/>
        <w:right w:val="none" w:sz="0" w:space="0" w:color="auto"/>
      </w:divBdr>
    </w:div>
    <w:div w:id="1732146374">
      <w:bodyDiv w:val="1"/>
      <w:marLeft w:val="0"/>
      <w:marRight w:val="0"/>
      <w:marTop w:val="0"/>
      <w:marBottom w:val="0"/>
      <w:divBdr>
        <w:top w:val="none" w:sz="0" w:space="0" w:color="auto"/>
        <w:left w:val="none" w:sz="0" w:space="0" w:color="auto"/>
        <w:bottom w:val="none" w:sz="0" w:space="0" w:color="auto"/>
        <w:right w:val="none" w:sz="0" w:space="0" w:color="auto"/>
      </w:divBdr>
    </w:div>
    <w:div w:id="1733044513">
      <w:bodyDiv w:val="1"/>
      <w:marLeft w:val="0"/>
      <w:marRight w:val="0"/>
      <w:marTop w:val="0"/>
      <w:marBottom w:val="0"/>
      <w:divBdr>
        <w:top w:val="none" w:sz="0" w:space="0" w:color="auto"/>
        <w:left w:val="none" w:sz="0" w:space="0" w:color="auto"/>
        <w:bottom w:val="none" w:sz="0" w:space="0" w:color="auto"/>
        <w:right w:val="none" w:sz="0" w:space="0" w:color="auto"/>
      </w:divBdr>
    </w:div>
    <w:div w:id="1733625041">
      <w:bodyDiv w:val="1"/>
      <w:marLeft w:val="0"/>
      <w:marRight w:val="0"/>
      <w:marTop w:val="0"/>
      <w:marBottom w:val="0"/>
      <w:divBdr>
        <w:top w:val="none" w:sz="0" w:space="0" w:color="auto"/>
        <w:left w:val="none" w:sz="0" w:space="0" w:color="auto"/>
        <w:bottom w:val="none" w:sz="0" w:space="0" w:color="auto"/>
        <w:right w:val="none" w:sz="0" w:space="0" w:color="auto"/>
      </w:divBdr>
    </w:div>
    <w:div w:id="1734541999">
      <w:bodyDiv w:val="1"/>
      <w:marLeft w:val="0"/>
      <w:marRight w:val="0"/>
      <w:marTop w:val="0"/>
      <w:marBottom w:val="0"/>
      <w:divBdr>
        <w:top w:val="none" w:sz="0" w:space="0" w:color="auto"/>
        <w:left w:val="none" w:sz="0" w:space="0" w:color="auto"/>
        <w:bottom w:val="none" w:sz="0" w:space="0" w:color="auto"/>
        <w:right w:val="none" w:sz="0" w:space="0" w:color="auto"/>
      </w:divBdr>
    </w:div>
    <w:div w:id="1735543538">
      <w:bodyDiv w:val="1"/>
      <w:marLeft w:val="0"/>
      <w:marRight w:val="0"/>
      <w:marTop w:val="0"/>
      <w:marBottom w:val="0"/>
      <w:divBdr>
        <w:top w:val="none" w:sz="0" w:space="0" w:color="auto"/>
        <w:left w:val="none" w:sz="0" w:space="0" w:color="auto"/>
        <w:bottom w:val="none" w:sz="0" w:space="0" w:color="auto"/>
        <w:right w:val="none" w:sz="0" w:space="0" w:color="auto"/>
      </w:divBdr>
    </w:div>
    <w:div w:id="1743333986">
      <w:bodyDiv w:val="1"/>
      <w:marLeft w:val="0"/>
      <w:marRight w:val="0"/>
      <w:marTop w:val="0"/>
      <w:marBottom w:val="0"/>
      <w:divBdr>
        <w:top w:val="none" w:sz="0" w:space="0" w:color="auto"/>
        <w:left w:val="none" w:sz="0" w:space="0" w:color="auto"/>
        <w:bottom w:val="none" w:sz="0" w:space="0" w:color="auto"/>
        <w:right w:val="none" w:sz="0" w:space="0" w:color="auto"/>
      </w:divBdr>
    </w:div>
    <w:div w:id="1745296515">
      <w:bodyDiv w:val="1"/>
      <w:marLeft w:val="0"/>
      <w:marRight w:val="0"/>
      <w:marTop w:val="0"/>
      <w:marBottom w:val="0"/>
      <w:divBdr>
        <w:top w:val="none" w:sz="0" w:space="0" w:color="auto"/>
        <w:left w:val="none" w:sz="0" w:space="0" w:color="auto"/>
        <w:bottom w:val="none" w:sz="0" w:space="0" w:color="auto"/>
        <w:right w:val="none" w:sz="0" w:space="0" w:color="auto"/>
      </w:divBdr>
    </w:div>
    <w:div w:id="1746338478">
      <w:bodyDiv w:val="1"/>
      <w:marLeft w:val="0"/>
      <w:marRight w:val="0"/>
      <w:marTop w:val="0"/>
      <w:marBottom w:val="0"/>
      <w:divBdr>
        <w:top w:val="none" w:sz="0" w:space="0" w:color="auto"/>
        <w:left w:val="none" w:sz="0" w:space="0" w:color="auto"/>
        <w:bottom w:val="none" w:sz="0" w:space="0" w:color="auto"/>
        <w:right w:val="none" w:sz="0" w:space="0" w:color="auto"/>
      </w:divBdr>
    </w:div>
    <w:div w:id="1746411522">
      <w:bodyDiv w:val="1"/>
      <w:marLeft w:val="0"/>
      <w:marRight w:val="0"/>
      <w:marTop w:val="0"/>
      <w:marBottom w:val="0"/>
      <w:divBdr>
        <w:top w:val="none" w:sz="0" w:space="0" w:color="auto"/>
        <w:left w:val="none" w:sz="0" w:space="0" w:color="auto"/>
        <w:bottom w:val="none" w:sz="0" w:space="0" w:color="auto"/>
        <w:right w:val="none" w:sz="0" w:space="0" w:color="auto"/>
      </w:divBdr>
    </w:div>
    <w:div w:id="1747452740">
      <w:bodyDiv w:val="1"/>
      <w:marLeft w:val="0"/>
      <w:marRight w:val="0"/>
      <w:marTop w:val="0"/>
      <w:marBottom w:val="0"/>
      <w:divBdr>
        <w:top w:val="none" w:sz="0" w:space="0" w:color="auto"/>
        <w:left w:val="none" w:sz="0" w:space="0" w:color="auto"/>
        <w:bottom w:val="none" w:sz="0" w:space="0" w:color="auto"/>
        <w:right w:val="none" w:sz="0" w:space="0" w:color="auto"/>
      </w:divBdr>
    </w:div>
    <w:div w:id="1749882932">
      <w:bodyDiv w:val="1"/>
      <w:marLeft w:val="0"/>
      <w:marRight w:val="0"/>
      <w:marTop w:val="0"/>
      <w:marBottom w:val="0"/>
      <w:divBdr>
        <w:top w:val="none" w:sz="0" w:space="0" w:color="auto"/>
        <w:left w:val="none" w:sz="0" w:space="0" w:color="auto"/>
        <w:bottom w:val="none" w:sz="0" w:space="0" w:color="auto"/>
        <w:right w:val="none" w:sz="0" w:space="0" w:color="auto"/>
      </w:divBdr>
    </w:div>
    <w:div w:id="1751271432">
      <w:bodyDiv w:val="1"/>
      <w:marLeft w:val="0"/>
      <w:marRight w:val="0"/>
      <w:marTop w:val="0"/>
      <w:marBottom w:val="0"/>
      <w:divBdr>
        <w:top w:val="none" w:sz="0" w:space="0" w:color="auto"/>
        <w:left w:val="none" w:sz="0" w:space="0" w:color="auto"/>
        <w:bottom w:val="none" w:sz="0" w:space="0" w:color="auto"/>
        <w:right w:val="none" w:sz="0" w:space="0" w:color="auto"/>
      </w:divBdr>
    </w:div>
    <w:div w:id="1759866343">
      <w:bodyDiv w:val="1"/>
      <w:marLeft w:val="0"/>
      <w:marRight w:val="0"/>
      <w:marTop w:val="0"/>
      <w:marBottom w:val="0"/>
      <w:divBdr>
        <w:top w:val="none" w:sz="0" w:space="0" w:color="auto"/>
        <w:left w:val="none" w:sz="0" w:space="0" w:color="auto"/>
        <w:bottom w:val="none" w:sz="0" w:space="0" w:color="auto"/>
        <w:right w:val="none" w:sz="0" w:space="0" w:color="auto"/>
      </w:divBdr>
    </w:div>
    <w:div w:id="1761414749">
      <w:bodyDiv w:val="1"/>
      <w:marLeft w:val="0"/>
      <w:marRight w:val="0"/>
      <w:marTop w:val="0"/>
      <w:marBottom w:val="0"/>
      <w:divBdr>
        <w:top w:val="none" w:sz="0" w:space="0" w:color="auto"/>
        <w:left w:val="none" w:sz="0" w:space="0" w:color="auto"/>
        <w:bottom w:val="none" w:sz="0" w:space="0" w:color="auto"/>
        <w:right w:val="none" w:sz="0" w:space="0" w:color="auto"/>
      </w:divBdr>
    </w:div>
    <w:div w:id="1762607671">
      <w:bodyDiv w:val="1"/>
      <w:marLeft w:val="0"/>
      <w:marRight w:val="0"/>
      <w:marTop w:val="0"/>
      <w:marBottom w:val="0"/>
      <w:divBdr>
        <w:top w:val="none" w:sz="0" w:space="0" w:color="auto"/>
        <w:left w:val="none" w:sz="0" w:space="0" w:color="auto"/>
        <w:bottom w:val="none" w:sz="0" w:space="0" w:color="auto"/>
        <w:right w:val="none" w:sz="0" w:space="0" w:color="auto"/>
      </w:divBdr>
    </w:div>
    <w:div w:id="1762675587">
      <w:bodyDiv w:val="1"/>
      <w:marLeft w:val="0"/>
      <w:marRight w:val="0"/>
      <w:marTop w:val="0"/>
      <w:marBottom w:val="0"/>
      <w:divBdr>
        <w:top w:val="none" w:sz="0" w:space="0" w:color="auto"/>
        <w:left w:val="none" w:sz="0" w:space="0" w:color="auto"/>
        <w:bottom w:val="none" w:sz="0" w:space="0" w:color="auto"/>
        <w:right w:val="none" w:sz="0" w:space="0" w:color="auto"/>
      </w:divBdr>
    </w:div>
    <w:div w:id="1764374041">
      <w:bodyDiv w:val="1"/>
      <w:marLeft w:val="0"/>
      <w:marRight w:val="0"/>
      <w:marTop w:val="0"/>
      <w:marBottom w:val="0"/>
      <w:divBdr>
        <w:top w:val="none" w:sz="0" w:space="0" w:color="auto"/>
        <w:left w:val="none" w:sz="0" w:space="0" w:color="auto"/>
        <w:bottom w:val="none" w:sz="0" w:space="0" w:color="auto"/>
        <w:right w:val="none" w:sz="0" w:space="0" w:color="auto"/>
      </w:divBdr>
    </w:div>
    <w:div w:id="1764447270">
      <w:bodyDiv w:val="1"/>
      <w:marLeft w:val="0"/>
      <w:marRight w:val="0"/>
      <w:marTop w:val="0"/>
      <w:marBottom w:val="0"/>
      <w:divBdr>
        <w:top w:val="none" w:sz="0" w:space="0" w:color="auto"/>
        <w:left w:val="none" w:sz="0" w:space="0" w:color="auto"/>
        <w:bottom w:val="none" w:sz="0" w:space="0" w:color="auto"/>
        <w:right w:val="none" w:sz="0" w:space="0" w:color="auto"/>
      </w:divBdr>
    </w:div>
    <w:div w:id="1764834794">
      <w:bodyDiv w:val="1"/>
      <w:marLeft w:val="0"/>
      <w:marRight w:val="0"/>
      <w:marTop w:val="0"/>
      <w:marBottom w:val="0"/>
      <w:divBdr>
        <w:top w:val="none" w:sz="0" w:space="0" w:color="auto"/>
        <w:left w:val="none" w:sz="0" w:space="0" w:color="auto"/>
        <w:bottom w:val="none" w:sz="0" w:space="0" w:color="auto"/>
        <w:right w:val="none" w:sz="0" w:space="0" w:color="auto"/>
      </w:divBdr>
    </w:div>
    <w:div w:id="1767383682">
      <w:bodyDiv w:val="1"/>
      <w:marLeft w:val="0"/>
      <w:marRight w:val="0"/>
      <w:marTop w:val="0"/>
      <w:marBottom w:val="0"/>
      <w:divBdr>
        <w:top w:val="none" w:sz="0" w:space="0" w:color="auto"/>
        <w:left w:val="none" w:sz="0" w:space="0" w:color="auto"/>
        <w:bottom w:val="none" w:sz="0" w:space="0" w:color="auto"/>
        <w:right w:val="none" w:sz="0" w:space="0" w:color="auto"/>
      </w:divBdr>
    </w:div>
    <w:div w:id="1768848654">
      <w:bodyDiv w:val="1"/>
      <w:marLeft w:val="0"/>
      <w:marRight w:val="0"/>
      <w:marTop w:val="0"/>
      <w:marBottom w:val="0"/>
      <w:divBdr>
        <w:top w:val="none" w:sz="0" w:space="0" w:color="auto"/>
        <w:left w:val="none" w:sz="0" w:space="0" w:color="auto"/>
        <w:bottom w:val="none" w:sz="0" w:space="0" w:color="auto"/>
        <w:right w:val="none" w:sz="0" w:space="0" w:color="auto"/>
      </w:divBdr>
    </w:div>
    <w:div w:id="1769278482">
      <w:bodyDiv w:val="1"/>
      <w:marLeft w:val="0"/>
      <w:marRight w:val="0"/>
      <w:marTop w:val="0"/>
      <w:marBottom w:val="0"/>
      <w:divBdr>
        <w:top w:val="none" w:sz="0" w:space="0" w:color="auto"/>
        <w:left w:val="none" w:sz="0" w:space="0" w:color="auto"/>
        <w:bottom w:val="none" w:sz="0" w:space="0" w:color="auto"/>
        <w:right w:val="none" w:sz="0" w:space="0" w:color="auto"/>
      </w:divBdr>
    </w:div>
    <w:div w:id="1770349158">
      <w:bodyDiv w:val="1"/>
      <w:marLeft w:val="0"/>
      <w:marRight w:val="0"/>
      <w:marTop w:val="0"/>
      <w:marBottom w:val="0"/>
      <w:divBdr>
        <w:top w:val="none" w:sz="0" w:space="0" w:color="auto"/>
        <w:left w:val="none" w:sz="0" w:space="0" w:color="auto"/>
        <w:bottom w:val="none" w:sz="0" w:space="0" w:color="auto"/>
        <w:right w:val="none" w:sz="0" w:space="0" w:color="auto"/>
      </w:divBdr>
    </w:div>
    <w:div w:id="1772314806">
      <w:bodyDiv w:val="1"/>
      <w:marLeft w:val="0"/>
      <w:marRight w:val="0"/>
      <w:marTop w:val="0"/>
      <w:marBottom w:val="0"/>
      <w:divBdr>
        <w:top w:val="none" w:sz="0" w:space="0" w:color="auto"/>
        <w:left w:val="none" w:sz="0" w:space="0" w:color="auto"/>
        <w:bottom w:val="none" w:sz="0" w:space="0" w:color="auto"/>
        <w:right w:val="none" w:sz="0" w:space="0" w:color="auto"/>
      </w:divBdr>
    </w:div>
    <w:div w:id="1773236011">
      <w:bodyDiv w:val="1"/>
      <w:marLeft w:val="0"/>
      <w:marRight w:val="0"/>
      <w:marTop w:val="0"/>
      <w:marBottom w:val="0"/>
      <w:divBdr>
        <w:top w:val="none" w:sz="0" w:space="0" w:color="auto"/>
        <w:left w:val="none" w:sz="0" w:space="0" w:color="auto"/>
        <w:bottom w:val="none" w:sz="0" w:space="0" w:color="auto"/>
        <w:right w:val="none" w:sz="0" w:space="0" w:color="auto"/>
      </w:divBdr>
    </w:div>
    <w:div w:id="1774283915">
      <w:bodyDiv w:val="1"/>
      <w:marLeft w:val="0"/>
      <w:marRight w:val="0"/>
      <w:marTop w:val="0"/>
      <w:marBottom w:val="0"/>
      <w:divBdr>
        <w:top w:val="none" w:sz="0" w:space="0" w:color="auto"/>
        <w:left w:val="none" w:sz="0" w:space="0" w:color="auto"/>
        <w:bottom w:val="none" w:sz="0" w:space="0" w:color="auto"/>
        <w:right w:val="none" w:sz="0" w:space="0" w:color="auto"/>
      </w:divBdr>
    </w:div>
    <w:div w:id="1776825087">
      <w:bodyDiv w:val="1"/>
      <w:marLeft w:val="0"/>
      <w:marRight w:val="0"/>
      <w:marTop w:val="0"/>
      <w:marBottom w:val="0"/>
      <w:divBdr>
        <w:top w:val="none" w:sz="0" w:space="0" w:color="auto"/>
        <w:left w:val="none" w:sz="0" w:space="0" w:color="auto"/>
        <w:bottom w:val="none" w:sz="0" w:space="0" w:color="auto"/>
        <w:right w:val="none" w:sz="0" w:space="0" w:color="auto"/>
      </w:divBdr>
    </w:div>
    <w:div w:id="1779791224">
      <w:bodyDiv w:val="1"/>
      <w:marLeft w:val="0"/>
      <w:marRight w:val="0"/>
      <w:marTop w:val="0"/>
      <w:marBottom w:val="0"/>
      <w:divBdr>
        <w:top w:val="none" w:sz="0" w:space="0" w:color="auto"/>
        <w:left w:val="none" w:sz="0" w:space="0" w:color="auto"/>
        <w:bottom w:val="none" w:sz="0" w:space="0" w:color="auto"/>
        <w:right w:val="none" w:sz="0" w:space="0" w:color="auto"/>
      </w:divBdr>
    </w:div>
    <w:div w:id="1785071309">
      <w:bodyDiv w:val="1"/>
      <w:marLeft w:val="0"/>
      <w:marRight w:val="0"/>
      <w:marTop w:val="0"/>
      <w:marBottom w:val="0"/>
      <w:divBdr>
        <w:top w:val="none" w:sz="0" w:space="0" w:color="auto"/>
        <w:left w:val="none" w:sz="0" w:space="0" w:color="auto"/>
        <w:bottom w:val="none" w:sz="0" w:space="0" w:color="auto"/>
        <w:right w:val="none" w:sz="0" w:space="0" w:color="auto"/>
      </w:divBdr>
    </w:div>
    <w:div w:id="1785078746">
      <w:bodyDiv w:val="1"/>
      <w:marLeft w:val="0"/>
      <w:marRight w:val="0"/>
      <w:marTop w:val="0"/>
      <w:marBottom w:val="0"/>
      <w:divBdr>
        <w:top w:val="none" w:sz="0" w:space="0" w:color="auto"/>
        <w:left w:val="none" w:sz="0" w:space="0" w:color="auto"/>
        <w:bottom w:val="none" w:sz="0" w:space="0" w:color="auto"/>
        <w:right w:val="none" w:sz="0" w:space="0" w:color="auto"/>
      </w:divBdr>
    </w:div>
    <w:div w:id="1785926804">
      <w:bodyDiv w:val="1"/>
      <w:marLeft w:val="0"/>
      <w:marRight w:val="0"/>
      <w:marTop w:val="0"/>
      <w:marBottom w:val="0"/>
      <w:divBdr>
        <w:top w:val="none" w:sz="0" w:space="0" w:color="auto"/>
        <w:left w:val="none" w:sz="0" w:space="0" w:color="auto"/>
        <w:bottom w:val="none" w:sz="0" w:space="0" w:color="auto"/>
        <w:right w:val="none" w:sz="0" w:space="0" w:color="auto"/>
      </w:divBdr>
    </w:div>
    <w:div w:id="1786463905">
      <w:bodyDiv w:val="1"/>
      <w:marLeft w:val="0"/>
      <w:marRight w:val="0"/>
      <w:marTop w:val="0"/>
      <w:marBottom w:val="0"/>
      <w:divBdr>
        <w:top w:val="none" w:sz="0" w:space="0" w:color="auto"/>
        <w:left w:val="none" w:sz="0" w:space="0" w:color="auto"/>
        <w:bottom w:val="none" w:sz="0" w:space="0" w:color="auto"/>
        <w:right w:val="none" w:sz="0" w:space="0" w:color="auto"/>
      </w:divBdr>
    </w:div>
    <w:div w:id="1787194130">
      <w:bodyDiv w:val="1"/>
      <w:marLeft w:val="0"/>
      <w:marRight w:val="0"/>
      <w:marTop w:val="0"/>
      <w:marBottom w:val="0"/>
      <w:divBdr>
        <w:top w:val="none" w:sz="0" w:space="0" w:color="auto"/>
        <w:left w:val="none" w:sz="0" w:space="0" w:color="auto"/>
        <w:bottom w:val="none" w:sz="0" w:space="0" w:color="auto"/>
        <w:right w:val="none" w:sz="0" w:space="0" w:color="auto"/>
      </w:divBdr>
    </w:div>
    <w:div w:id="1787970452">
      <w:bodyDiv w:val="1"/>
      <w:marLeft w:val="0"/>
      <w:marRight w:val="0"/>
      <w:marTop w:val="0"/>
      <w:marBottom w:val="0"/>
      <w:divBdr>
        <w:top w:val="none" w:sz="0" w:space="0" w:color="auto"/>
        <w:left w:val="none" w:sz="0" w:space="0" w:color="auto"/>
        <w:bottom w:val="none" w:sz="0" w:space="0" w:color="auto"/>
        <w:right w:val="none" w:sz="0" w:space="0" w:color="auto"/>
      </w:divBdr>
    </w:div>
    <w:div w:id="1789739388">
      <w:bodyDiv w:val="1"/>
      <w:marLeft w:val="0"/>
      <w:marRight w:val="0"/>
      <w:marTop w:val="0"/>
      <w:marBottom w:val="0"/>
      <w:divBdr>
        <w:top w:val="none" w:sz="0" w:space="0" w:color="auto"/>
        <w:left w:val="none" w:sz="0" w:space="0" w:color="auto"/>
        <w:bottom w:val="none" w:sz="0" w:space="0" w:color="auto"/>
        <w:right w:val="none" w:sz="0" w:space="0" w:color="auto"/>
      </w:divBdr>
    </w:div>
    <w:div w:id="1794129717">
      <w:bodyDiv w:val="1"/>
      <w:marLeft w:val="0"/>
      <w:marRight w:val="0"/>
      <w:marTop w:val="0"/>
      <w:marBottom w:val="0"/>
      <w:divBdr>
        <w:top w:val="none" w:sz="0" w:space="0" w:color="auto"/>
        <w:left w:val="none" w:sz="0" w:space="0" w:color="auto"/>
        <w:bottom w:val="none" w:sz="0" w:space="0" w:color="auto"/>
        <w:right w:val="none" w:sz="0" w:space="0" w:color="auto"/>
      </w:divBdr>
    </w:div>
    <w:div w:id="1798062171">
      <w:bodyDiv w:val="1"/>
      <w:marLeft w:val="0"/>
      <w:marRight w:val="0"/>
      <w:marTop w:val="0"/>
      <w:marBottom w:val="0"/>
      <w:divBdr>
        <w:top w:val="none" w:sz="0" w:space="0" w:color="auto"/>
        <w:left w:val="none" w:sz="0" w:space="0" w:color="auto"/>
        <w:bottom w:val="none" w:sz="0" w:space="0" w:color="auto"/>
        <w:right w:val="none" w:sz="0" w:space="0" w:color="auto"/>
      </w:divBdr>
    </w:div>
    <w:div w:id="1798529201">
      <w:bodyDiv w:val="1"/>
      <w:marLeft w:val="0"/>
      <w:marRight w:val="0"/>
      <w:marTop w:val="0"/>
      <w:marBottom w:val="0"/>
      <w:divBdr>
        <w:top w:val="none" w:sz="0" w:space="0" w:color="auto"/>
        <w:left w:val="none" w:sz="0" w:space="0" w:color="auto"/>
        <w:bottom w:val="none" w:sz="0" w:space="0" w:color="auto"/>
        <w:right w:val="none" w:sz="0" w:space="0" w:color="auto"/>
      </w:divBdr>
    </w:div>
    <w:div w:id="1798985981">
      <w:bodyDiv w:val="1"/>
      <w:marLeft w:val="0"/>
      <w:marRight w:val="0"/>
      <w:marTop w:val="0"/>
      <w:marBottom w:val="0"/>
      <w:divBdr>
        <w:top w:val="none" w:sz="0" w:space="0" w:color="auto"/>
        <w:left w:val="none" w:sz="0" w:space="0" w:color="auto"/>
        <w:bottom w:val="none" w:sz="0" w:space="0" w:color="auto"/>
        <w:right w:val="none" w:sz="0" w:space="0" w:color="auto"/>
      </w:divBdr>
    </w:div>
    <w:div w:id="1800997272">
      <w:bodyDiv w:val="1"/>
      <w:marLeft w:val="0"/>
      <w:marRight w:val="0"/>
      <w:marTop w:val="0"/>
      <w:marBottom w:val="0"/>
      <w:divBdr>
        <w:top w:val="none" w:sz="0" w:space="0" w:color="auto"/>
        <w:left w:val="none" w:sz="0" w:space="0" w:color="auto"/>
        <w:bottom w:val="none" w:sz="0" w:space="0" w:color="auto"/>
        <w:right w:val="none" w:sz="0" w:space="0" w:color="auto"/>
      </w:divBdr>
    </w:div>
    <w:div w:id="1806116281">
      <w:bodyDiv w:val="1"/>
      <w:marLeft w:val="0"/>
      <w:marRight w:val="0"/>
      <w:marTop w:val="0"/>
      <w:marBottom w:val="0"/>
      <w:divBdr>
        <w:top w:val="none" w:sz="0" w:space="0" w:color="auto"/>
        <w:left w:val="none" w:sz="0" w:space="0" w:color="auto"/>
        <w:bottom w:val="none" w:sz="0" w:space="0" w:color="auto"/>
        <w:right w:val="none" w:sz="0" w:space="0" w:color="auto"/>
      </w:divBdr>
    </w:div>
    <w:div w:id="1806779280">
      <w:bodyDiv w:val="1"/>
      <w:marLeft w:val="0"/>
      <w:marRight w:val="0"/>
      <w:marTop w:val="0"/>
      <w:marBottom w:val="0"/>
      <w:divBdr>
        <w:top w:val="none" w:sz="0" w:space="0" w:color="auto"/>
        <w:left w:val="none" w:sz="0" w:space="0" w:color="auto"/>
        <w:bottom w:val="none" w:sz="0" w:space="0" w:color="auto"/>
        <w:right w:val="none" w:sz="0" w:space="0" w:color="auto"/>
      </w:divBdr>
    </w:div>
    <w:div w:id="1811357734">
      <w:bodyDiv w:val="1"/>
      <w:marLeft w:val="0"/>
      <w:marRight w:val="0"/>
      <w:marTop w:val="0"/>
      <w:marBottom w:val="0"/>
      <w:divBdr>
        <w:top w:val="none" w:sz="0" w:space="0" w:color="auto"/>
        <w:left w:val="none" w:sz="0" w:space="0" w:color="auto"/>
        <w:bottom w:val="none" w:sz="0" w:space="0" w:color="auto"/>
        <w:right w:val="none" w:sz="0" w:space="0" w:color="auto"/>
      </w:divBdr>
    </w:div>
    <w:div w:id="1813405060">
      <w:bodyDiv w:val="1"/>
      <w:marLeft w:val="0"/>
      <w:marRight w:val="0"/>
      <w:marTop w:val="0"/>
      <w:marBottom w:val="0"/>
      <w:divBdr>
        <w:top w:val="none" w:sz="0" w:space="0" w:color="auto"/>
        <w:left w:val="none" w:sz="0" w:space="0" w:color="auto"/>
        <w:bottom w:val="none" w:sz="0" w:space="0" w:color="auto"/>
        <w:right w:val="none" w:sz="0" w:space="0" w:color="auto"/>
      </w:divBdr>
    </w:div>
    <w:div w:id="1820264734">
      <w:bodyDiv w:val="1"/>
      <w:marLeft w:val="0"/>
      <w:marRight w:val="0"/>
      <w:marTop w:val="0"/>
      <w:marBottom w:val="0"/>
      <w:divBdr>
        <w:top w:val="none" w:sz="0" w:space="0" w:color="auto"/>
        <w:left w:val="none" w:sz="0" w:space="0" w:color="auto"/>
        <w:bottom w:val="none" w:sz="0" w:space="0" w:color="auto"/>
        <w:right w:val="none" w:sz="0" w:space="0" w:color="auto"/>
      </w:divBdr>
    </w:div>
    <w:div w:id="1820879778">
      <w:bodyDiv w:val="1"/>
      <w:marLeft w:val="0"/>
      <w:marRight w:val="0"/>
      <w:marTop w:val="0"/>
      <w:marBottom w:val="0"/>
      <w:divBdr>
        <w:top w:val="none" w:sz="0" w:space="0" w:color="auto"/>
        <w:left w:val="none" w:sz="0" w:space="0" w:color="auto"/>
        <w:bottom w:val="none" w:sz="0" w:space="0" w:color="auto"/>
        <w:right w:val="none" w:sz="0" w:space="0" w:color="auto"/>
      </w:divBdr>
    </w:div>
    <w:div w:id="1820880715">
      <w:bodyDiv w:val="1"/>
      <w:marLeft w:val="0"/>
      <w:marRight w:val="0"/>
      <w:marTop w:val="0"/>
      <w:marBottom w:val="0"/>
      <w:divBdr>
        <w:top w:val="none" w:sz="0" w:space="0" w:color="auto"/>
        <w:left w:val="none" w:sz="0" w:space="0" w:color="auto"/>
        <w:bottom w:val="none" w:sz="0" w:space="0" w:color="auto"/>
        <w:right w:val="none" w:sz="0" w:space="0" w:color="auto"/>
      </w:divBdr>
      <w:divsChild>
        <w:div w:id="2069183135">
          <w:marLeft w:val="0"/>
          <w:marRight w:val="0"/>
          <w:marTop w:val="0"/>
          <w:marBottom w:val="0"/>
          <w:divBdr>
            <w:top w:val="none" w:sz="0" w:space="0" w:color="auto"/>
            <w:left w:val="none" w:sz="0" w:space="0" w:color="auto"/>
            <w:bottom w:val="none" w:sz="0" w:space="0" w:color="auto"/>
            <w:right w:val="none" w:sz="0" w:space="0" w:color="auto"/>
          </w:divBdr>
          <w:divsChild>
            <w:div w:id="38761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189122">
      <w:bodyDiv w:val="1"/>
      <w:marLeft w:val="0"/>
      <w:marRight w:val="0"/>
      <w:marTop w:val="0"/>
      <w:marBottom w:val="0"/>
      <w:divBdr>
        <w:top w:val="none" w:sz="0" w:space="0" w:color="auto"/>
        <w:left w:val="none" w:sz="0" w:space="0" w:color="auto"/>
        <w:bottom w:val="none" w:sz="0" w:space="0" w:color="auto"/>
        <w:right w:val="none" w:sz="0" w:space="0" w:color="auto"/>
      </w:divBdr>
    </w:div>
    <w:div w:id="1823236347">
      <w:bodyDiv w:val="1"/>
      <w:marLeft w:val="0"/>
      <w:marRight w:val="0"/>
      <w:marTop w:val="0"/>
      <w:marBottom w:val="0"/>
      <w:divBdr>
        <w:top w:val="none" w:sz="0" w:space="0" w:color="auto"/>
        <w:left w:val="none" w:sz="0" w:space="0" w:color="auto"/>
        <w:bottom w:val="none" w:sz="0" w:space="0" w:color="auto"/>
        <w:right w:val="none" w:sz="0" w:space="0" w:color="auto"/>
      </w:divBdr>
    </w:div>
    <w:div w:id="1827239094">
      <w:bodyDiv w:val="1"/>
      <w:marLeft w:val="0"/>
      <w:marRight w:val="0"/>
      <w:marTop w:val="0"/>
      <w:marBottom w:val="0"/>
      <w:divBdr>
        <w:top w:val="none" w:sz="0" w:space="0" w:color="auto"/>
        <w:left w:val="none" w:sz="0" w:space="0" w:color="auto"/>
        <w:bottom w:val="none" w:sz="0" w:space="0" w:color="auto"/>
        <w:right w:val="none" w:sz="0" w:space="0" w:color="auto"/>
      </w:divBdr>
    </w:div>
    <w:div w:id="1828130111">
      <w:bodyDiv w:val="1"/>
      <w:marLeft w:val="0"/>
      <w:marRight w:val="0"/>
      <w:marTop w:val="0"/>
      <w:marBottom w:val="0"/>
      <w:divBdr>
        <w:top w:val="none" w:sz="0" w:space="0" w:color="auto"/>
        <w:left w:val="none" w:sz="0" w:space="0" w:color="auto"/>
        <w:bottom w:val="none" w:sz="0" w:space="0" w:color="auto"/>
        <w:right w:val="none" w:sz="0" w:space="0" w:color="auto"/>
      </w:divBdr>
    </w:div>
    <w:div w:id="1828279290">
      <w:bodyDiv w:val="1"/>
      <w:marLeft w:val="0"/>
      <w:marRight w:val="0"/>
      <w:marTop w:val="0"/>
      <w:marBottom w:val="0"/>
      <w:divBdr>
        <w:top w:val="none" w:sz="0" w:space="0" w:color="auto"/>
        <w:left w:val="none" w:sz="0" w:space="0" w:color="auto"/>
        <w:bottom w:val="none" w:sz="0" w:space="0" w:color="auto"/>
        <w:right w:val="none" w:sz="0" w:space="0" w:color="auto"/>
      </w:divBdr>
    </w:div>
    <w:div w:id="1834374638">
      <w:bodyDiv w:val="1"/>
      <w:marLeft w:val="0"/>
      <w:marRight w:val="0"/>
      <w:marTop w:val="0"/>
      <w:marBottom w:val="0"/>
      <w:divBdr>
        <w:top w:val="none" w:sz="0" w:space="0" w:color="auto"/>
        <w:left w:val="none" w:sz="0" w:space="0" w:color="auto"/>
        <w:bottom w:val="none" w:sz="0" w:space="0" w:color="auto"/>
        <w:right w:val="none" w:sz="0" w:space="0" w:color="auto"/>
      </w:divBdr>
    </w:div>
    <w:div w:id="1835337118">
      <w:bodyDiv w:val="1"/>
      <w:marLeft w:val="0"/>
      <w:marRight w:val="0"/>
      <w:marTop w:val="0"/>
      <w:marBottom w:val="0"/>
      <w:divBdr>
        <w:top w:val="none" w:sz="0" w:space="0" w:color="auto"/>
        <w:left w:val="none" w:sz="0" w:space="0" w:color="auto"/>
        <w:bottom w:val="none" w:sz="0" w:space="0" w:color="auto"/>
        <w:right w:val="none" w:sz="0" w:space="0" w:color="auto"/>
      </w:divBdr>
    </w:div>
    <w:div w:id="1839491695">
      <w:bodyDiv w:val="1"/>
      <w:marLeft w:val="0"/>
      <w:marRight w:val="0"/>
      <w:marTop w:val="0"/>
      <w:marBottom w:val="0"/>
      <w:divBdr>
        <w:top w:val="none" w:sz="0" w:space="0" w:color="auto"/>
        <w:left w:val="none" w:sz="0" w:space="0" w:color="auto"/>
        <w:bottom w:val="none" w:sz="0" w:space="0" w:color="auto"/>
        <w:right w:val="none" w:sz="0" w:space="0" w:color="auto"/>
      </w:divBdr>
    </w:div>
    <w:div w:id="1841695861">
      <w:bodyDiv w:val="1"/>
      <w:marLeft w:val="0"/>
      <w:marRight w:val="0"/>
      <w:marTop w:val="0"/>
      <w:marBottom w:val="0"/>
      <w:divBdr>
        <w:top w:val="none" w:sz="0" w:space="0" w:color="auto"/>
        <w:left w:val="none" w:sz="0" w:space="0" w:color="auto"/>
        <w:bottom w:val="none" w:sz="0" w:space="0" w:color="auto"/>
        <w:right w:val="none" w:sz="0" w:space="0" w:color="auto"/>
      </w:divBdr>
    </w:div>
    <w:div w:id="1847474263">
      <w:bodyDiv w:val="1"/>
      <w:marLeft w:val="0"/>
      <w:marRight w:val="0"/>
      <w:marTop w:val="0"/>
      <w:marBottom w:val="0"/>
      <w:divBdr>
        <w:top w:val="none" w:sz="0" w:space="0" w:color="auto"/>
        <w:left w:val="none" w:sz="0" w:space="0" w:color="auto"/>
        <w:bottom w:val="none" w:sz="0" w:space="0" w:color="auto"/>
        <w:right w:val="none" w:sz="0" w:space="0" w:color="auto"/>
      </w:divBdr>
      <w:divsChild>
        <w:div w:id="680427041">
          <w:marLeft w:val="125"/>
          <w:marRight w:val="0"/>
          <w:marTop w:val="0"/>
          <w:marBottom w:val="0"/>
          <w:divBdr>
            <w:top w:val="none" w:sz="0" w:space="0" w:color="auto"/>
            <w:left w:val="none" w:sz="0" w:space="0" w:color="auto"/>
            <w:bottom w:val="none" w:sz="0" w:space="0" w:color="auto"/>
            <w:right w:val="none" w:sz="0" w:space="0" w:color="auto"/>
          </w:divBdr>
        </w:div>
      </w:divsChild>
    </w:div>
    <w:div w:id="1847937892">
      <w:bodyDiv w:val="1"/>
      <w:marLeft w:val="0"/>
      <w:marRight w:val="0"/>
      <w:marTop w:val="0"/>
      <w:marBottom w:val="0"/>
      <w:divBdr>
        <w:top w:val="none" w:sz="0" w:space="0" w:color="auto"/>
        <w:left w:val="none" w:sz="0" w:space="0" w:color="auto"/>
        <w:bottom w:val="none" w:sz="0" w:space="0" w:color="auto"/>
        <w:right w:val="none" w:sz="0" w:space="0" w:color="auto"/>
      </w:divBdr>
    </w:div>
    <w:div w:id="1848060618">
      <w:bodyDiv w:val="1"/>
      <w:marLeft w:val="0"/>
      <w:marRight w:val="0"/>
      <w:marTop w:val="0"/>
      <w:marBottom w:val="0"/>
      <w:divBdr>
        <w:top w:val="none" w:sz="0" w:space="0" w:color="auto"/>
        <w:left w:val="none" w:sz="0" w:space="0" w:color="auto"/>
        <w:bottom w:val="none" w:sz="0" w:space="0" w:color="auto"/>
        <w:right w:val="none" w:sz="0" w:space="0" w:color="auto"/>
      </w:divBdr>
    </w:div>
    <w:div w:id="1855219817">
      <w:bodyDiv w:val="1"/>
      <w:marLeft w:val="0"/>
      <w:marRight w:val="0"/>
      <w:marTop w:val="0"/>
      <w:marBottom w:val="0"/>
      <w:divBdr>
        <w:top w:val="none" w:sz="0" w:space="0" w:color="auto"/>
        <w:left w:val="none" w:sz="0" w:space="0" w:color="auto"/>
        <w:bottom w:val="none" w:sz="0" w:space="0" w:color="auto"/>
        <w:right w:val="none" w:sz="0" w:space="0" w:color="auto"/>
      </w:divBdr>
    </w:div>
    <w:div w:id="1855419938">
      <w:bodyDiv w:val="1"/>
      <w:marLeft w:val="0"/>
      <w:marRight w:val="0"/>
      <w:marTop w:val="0"/>
      <w:marBottom w:val="0"/>
      <w:divBdr>
        <w:top w:val="none" w:sz="0" w:space="0" w:color="auto"/>
        <w:left w:val="none" w:sz="0" w:space="0" w:color="auto"/>
        <w:bottom w:val="none" w:sz="0" w:space="0" w:color="auto"/>
        <w:right w:val="none" w:sz="0" w:space="0" w:color="auto"/>
      </w:divBdr>
    </w:div>
    <w:div w:id="1858732241">
      <w:bodyDiv w:val="1"/>
      <w:marLeft w:val="0"/>
      <w:marRight w:val="0"/>
      <w:marTop w:val="0"/>
      <w:marBottom w:val="0"/>
      <w:divBdr>
        <w:top w:val="none" w:sz="0" w:space="0" w:color="auto"/>
        <w:left w:val="none" w:sz="0" w:space="0" w:color="auto"/>
        <w:bottom w:val="none" w:sz="0" w:space="0" w:color="auto"/>
        <w:right w:val="none" w:sz="0" w:space="0" w:color="auto"/>
      </w:divBdr>
    </w:div>
    <w:div w:id="1865365516">
      <w:bodyDiv w:val="1"/>
      <w:marLeft w:val="0"/>
      <w:marRight w:val="0"/>
      <w:marTop w:val="0"/>
      <w:marBottom w:val="0"/>
      <w:divBdr>
        <w:top w:val="none" w:sz="0" w:space="0" w:color="auto"/>
        <w:left w:val="none" w:sz="0" w:space="0" w:color="auto"/>
        <w:bottom w:val="none" w:sz="0" w:space="0" w:color="auto"/>
        <w:right w:val="none" w:sz="0" w:space="0" w:color="auto"/>
      </w:divBdr>
    </w:div>
    <w:div w:id="1865513094">
      <w:bodyDiv w:val="1"/>
      <w:marLeft w:val="0"/>
      <w:marRight w:val="0"/>
      <w:marTop w:val="0"/>
      <w:marBottom w:val="0"/>
      <w:divBdr>
        <w:top w:val="none" w:sz="0" w:space="0" w:color="auto"/>
        <w:left w:val="none" w:sz="0" w:space="0" w:color="auto"/>
        <w:bottom w:val="none" w:sz="0" w:space="0" w:color="auto"/>
        <w:right w:val="none" w:sz="0" w:space="0" w:color="auto"/>
      </w:divBdr>
    </w:div>
    <w:div w:id="1867600352">
      <w:bodyDiv w:val="1"/>
      <w:marLeft w:val="0"/>
      <w:marRight w:val="0"/>
      <w:marTop w:val="0"/>
      <w:marBottom w:val="0"/>
      <w:divBdr>
        <w:top w:val="none" w:sz="0" w:space="0" w:color="auto"/>
        <w:left w:val="none" w:sz="0" w:space="0" w:color="auto"/>
        <w:bottom w:val="none" w:sz="0" w:space="0" w:color="auto"/>
        <w:right w:val="none" w:sz="0" w:space="0" w:color="auto"/>
      </w:divBdr>
    </w:div>
    <w:div w:id="1867786954">
      <w:bodyDiv w:val="1"/>
      <w:marLeft w:val="0"/>
      <w:marRight w:val="0"/>
      <w:marTop w:val="0"/>
      <w:marBottom w:val="0"/>
      <w:divBdr>
        <w:top w:val="none" w:sz="0" w:space="0" w:color="auto"/>
        <w:left w:val="none" w:sz="0" w:space="0" w:color="auto"/>
        <w:bottom w:val="none" w:sz="0" w:space="0" w:color="auto"/>
        <w:right w:val="none" w:sz="0" w:space="0" w:color="auto"/>
      </w:divBdr>
    </w:div>
    <w:div w:id="1869172693">
      <w:bodyDiv w:val="1"/>
      <w:marLeft w:val="0"/>
      <w:marRight w:val="0"/>
      <w:marTop w:val="0"/>
      <w:marBottom w:val="0"/>
      <w:divBdr>
        <w:top w:val="none" w:sz="0" w:space="0" w:color="auto"/>
        <w:left w:val="none" w:sz="0" w:space="0" w:color="auto"/>
        <w:bottom w:val="none" w:sz="0" w:space="0" w:color="auto"/>
        <w:right w:val="none" w:sz="0" w:space="0" w:color="auto"/>
      </w:divBdr>
    </w:div>
    <w:div w:id="1870297499">
      <w:bodyDiv w:val="1"/>
      <w:marLeft w:val="0"/>
      <w:marRight w:val="0"/>
      <w:marTop w:val="0"/>
      <w:marBottom w:val="0"/>
      <w:divBdr>
        <w:top w:val="none" w:sz="0" w:space="0" w:color="auto"/>
        <w:left w:val="none" w:sz="0" w:space="0" w:color="auto"/>
        <w:bottom w:val="none" w:sz="0" w:space="0" w:color="auto"/>
        <w:right w:val="none" w:sz="0" w:space="0" w:color="auto"/>
      </w:divBdr>
    </w:div>
    <w:div w:id="1876383607">
      <w:bodyDiv w:val="1"/>
      <w:marLeft w:val="0"/>
      <w:marRight w:val="0"/>
      <w:marTop w:val="0"/>
      <w:marBottom w:val="0"/>
      <w:divBdr>
        <w:top w:val="none" w:sz="0" w:space="0" w:color="auto"/>
        <w:left w:val="none" w:sz="0" w:space="0" w:color="auto"/>
        <w:bottom w:val="none" w:sz="0" w:space="0" w:color="auto"/>
        <w:right w:val="none" w:sz="0" w:space="0" w:color="auto"/>
      </w:divBdr>
    </w:div>
    <w:div w:id="1876503623">
      <w:bodyDiv w:val="1"/>
      <w:marLeft w:val="0"/>
      <w:marRight w:val="0"/>
      <w:marTop w:val="0"/>
      <w:marBottom w:val="0"/>
      <w:divBdr>
        <w:top w:val="none" w:sz="0" w:space="0" w:color="auto"/>
        <w:left w:val="none" w:sz="0" w:space="0" w:color="auto"/>
        <w:bottom w:val="none" w:sz="0" w:space="0" w:color="auto"/>
        <w:right w:val="none" w:sz="0" w:space="0" w:color="auto"/>
      </w:divBdr>
    </w:div>
    <w:div w:id="1877961750">
      <w:bodyDiv w:val="1"/>
      <w:marLeft w:val="0"/>
      <w:marRight w:val="0"/>
      <w:marTop w:val="0"/>
      <w:marBottom w:val="0"/>
      <w:divBdr>
        <w:top w:val="none" w:sz="0" w:space="0" w:color="auto"/>
        <w:left w:val="none" w:sz="0" w:space="0" w:color="auto"/>
        <w:bottom w:val="none" w:sz="0" w:space="0" w:color="auto"/>
        <w:right w:val="none" w:sz="0" w:space="0" w:color="auto"/>
      </w:divBdr>
    </w:div>
    <w:div w:id="1880431623">
      <w:bodyDiv w:val="1"/>
      <w:marLeft w:val="0"/>
      <w:marRight w:val="0"/>
      <w:marTop w:val="0"/>
      <w:marBottom w:val="0"/>
      <w:divBdr>
        <w:top w:val="none" w:sz="0" w:space="0" w:color="auto"/>
        <w:left w:val="none" w:sz="0" w:space="0" w:color="auto"/>
        <w:bottom w:val="none" w:sz="0" w:space="0" w:color="auto"/>
        <w:right w:val="none" w:sz="0" w:space="0" w:color="auto"/>
      </w:divBdr>
    </w:div>
    <w:div w:id="1882865815">
      <w:bodyDiv w:val="1"/>
      <w:marLeft w:val="0"/>
      <w:marRight w:val="0"/>
      <w:marTop w:val="0"/>
      <w:marBottom w:val="0"/>
      <w:divBdr>
        <w:top w:val="none" w:sz="0" w:space="0" w:color="auto"/>
        <w:left w:val="none" w:sz="0" w:space="0" w:color="auto"/>
        <w:bottom w:val="none" w:sz="0" w:space="0" w:color="auto"/>
        <w:right w:val="none" w:sz="0" w:space="0" w:color="auto"/>
      </w:divBdr>
    </w:div>
    <w:div w:id="1884828387">
      <w:bodyDiv w:val="1"/>
      <w:marLeft w:val="0"/>
      <w:marRight w:val="0"/>
      <w:marTop w:val="0"/>
      <w:marBottom w:val="0"/>
      <w:divBdr>
        <w:top w:val="none" w:sz="0" w:space="0" w:color="auto"/>
        <w:left w:val="none" w:sz="0" w:space="0" w:color="auto"/>
        <w:bottom w:val="none" w:sz="0" w:space="0" w:color="auto"/>
        <w:right w:val="none" w:sz="0" w:space="0" w:color="auto"/>
      </w:divBdr>
    </w:div>
    <w:div w:id="1886914307">
      <w:bodyDiv w:val="1"/>
      <w:marLeft w:val="0"/>
      <w:marRight w:val="0"/>
      <w:marTop w:val="0"/>
      <w:marBottom w:val="0"/>
      <w:divBdr>
        <w:top w:val="none" w:sz="0" w:space="0" w:color="auto"/>
        <w:left w:val="none" w:sz="0" w:space="0" w:color="auto"/>
        <w:bottom w:val="none" w:sz="0" w:space="0" w:color="auto"/>
        <w:right w:val="none" w:sz="0" w:space="0" w:color="auto"/>
      </w:divBdr>
    </w:div>
    <w:div w:id="1888250448">
      <w:bodyDiv w:val="1"/>
      <w:marLeft w:val="0"/>
      <w:marRight w:val="0"/>
      <w:marTop w:val="0"/>
      <w:marBottom w:val="0"/>
      <w:divBdr>
        <w:top w:val="none" w:sz="0" w:space="0" w:color="auto"/>
        <w:left w:val="none" w:sz="0" w:space="0" w:color="auto"/>
        <w:bottom w:val="none" w:sz="0" w:space="0" w:color="auto"/>
        <w:right w:val="none" w:sz="0" w:space="0" w:color="auto"/>
      </w:divBdr>
    </w:div>
    <w:div w:id="1890221513">
      <w:bodyDiv w:val="1"/>
      <w:marLeft w:val="0"/>
      <w:marRight w:val="0"/>
      <w:marTop w:val="0"/>
      <w:marBottom w:val="0"/>
      <w:divBdr>
        <w:top w:val="none" w:sz="0" w:space="0" w:color="auto"/>
        <w:left w:val="none" w:sz="0" w:space="0" w:color="auto"/>
        <w:bottom w:val="none" w:sz="0" w:space="0" w:color="auto"/>
        <w:right w:val="none" w:sz="0" w:space="0" w:color="auto"/>
      </w:divBdr>
    </w:div>
    <w:div w:id="1890723354">
      <w:bodyDiv w:val="1"/>
      <w:marLeft w:val="0"/>
      <w:marRight w:val="0"/>
      <w:marTop w:val="0"/>
      <w:marBottom w:val="0"/>
      <w:divBdr>
        <w:top w:val="none" w:sz="0" w:space="0" w:color="auto"/>
        <w:left w:val="none" w:sz="0" w:space="0" w:color="auto"/>
        <w:bottom w:val="none" w:sz="0" w:space="0" w:color="auto"/>
        <w:right w:val="none" w:sz="0" w:space="0" w:color="auto"/>
      </w:divBdr>
    </w:div>
    <w:div w:id="1891069402">
      <w:bodyDiv w:val="1"/>
      <w:marLeft w:val="0"/>
      <w:marRight w:val="0"/>
      <w:marTop w:val="0"/>
      <w:marBottom w:val="0"/>
      <w:divBdr>
        <w:top w:val="none" w:sz="0" w:space="0" w:color="auto"/>
        <w:left w:val="none" w:sz="0" w:space="0" w:color="auto"/>
        <w:bottom w:val="none" w:sz="0" w:space="0" w:color="auto"/>
        <w:right w:val="none" w:sz="0" w:space="0" w:color="auto"/>
      </w:divBdr>
    </w:div>
    <w:div w:id="1892306200">
      <w:bodyDiv w:val="1"/>
      <w:marLeft w:val="0"/>
      <w:marRight w:val="0"/>
      <w:marTop w:val="0"/>
      <w:marBottom w:val="0"/>
      <w:divBdr>
        <w:top w:val="none" w:sz="0" w:space="0" w:color="auto"/>
        <w:left w:val="none" w:sz="0" w:space="0" w:color="auto"/>
        <w:bottom w:val="none" w:sz="0" w:space="0" w:color="auto"/>
        <w:right w:val="none" w:sz="0" w:space="0" w:color="auto"/>
      </w:divBdr>
    </w:div>
    <w:div w:id="1892501627">
      <w:bodyDiv w:val="1"/>
      <w:marLeft w:val="0"/>
      <w:marRight w:val="0"/>
      <w:marTop w:val="0"/>
      <w:marBottom w:val="0"/>
      <w:divBdr>
        <w:top w:val="none" w:sz="0" w:space="0" w:color="auto"/>
        <w:left w:val="none" w:sz="0" w:space="0" w:color="auto"/>
        <w:bottom w:val="none" w:sz="0" w:space="0" w:color="auto"/>
        <w:right w:val="none" w:sz="0" w:space="0" w:color="auto"/>
      </w:divBdr>
    </w:div>
    <w:div w:id="1893343567">
      <w:bodyDiv w:val="1"/>
      <w:marLeft w:val="0"/>
      <w:marRight w:val="0"/>
      <w:marTop w:val="0"/>
      <w:marBottom w:val="0"/>
      <w:divBdr>
        <w:top w:val="none" w:sz="0" w:space="0" w:color="auto"/>
        <w:left w:val="none" w:sz="0" w:space="0" w:color="auto"/>
        <w:bottom w:val="none" w:sz="0" w:space="0" w:color="auto"/>
        <w:right w:val="none" w:sz="0" w:space="0" w:color="auto"/>
      </w:divBdr>
    </w:div>
    <w:div w:id="1894153732">
      <w:bodyDiv w:val="1"/>
      <w:marLeft w:val="0"/>
      <w:marRight w:val="0"/>
      <w:marTop w:val="0"/>
      <w:marBottom w:val="0"/>
      <w:divBdr>
        <w:top w:val="none" w:sz="0" w:space="0" w:color="auto"/>
        <w:left w:val="none" w:sz="0" w:space="0" w:color="auto"/>
        <w:bottom w:val="none" w:sz="0" w:space="0" w:color="auto"/>
        <w:right w:val="none" w:sz="0" w:space="0" w:color="auto"/>
      </w:divBdr>
    </w:div>
    <w:div w:id="1895387105">
      <w:bodyDiv w:val="1"/>
      <w:marLeft w:val="0"/>
      <w:marRight w:val="0"/>
      <w:marTop w:val="0"/>
      <w:marBottom w:val="0"/>
      <w:divBdr>
        <w:top w:val="none" w:sz="0" w:space="0" w:color="auto"/>
        <w:left w:val="none" w:sz="0" w:space="0" w:color="auto"/>
        <w:bottom w:val="none" w:sz="0" w:space="0" w:color="auto"/>
        <w:right w:val="none" w:sz="0" w:space="0" w:color="auto"/>
      </w:divBdr>
      <w:divsChild>
        <w:div w:id="1836609497">
          <w:marLeft w:val="0"/>
          <w:marRight w:val="0"/>
          <w:marTop w:val="0"/>
          <w:marBottom w:val="0"/>
          <w:divBdr>
            <w:top w:val="none" w:sz="0" w:space="0" w:color="auto"/>
            <w:left w:val="none" w:sz="0" w:space="0" w:color="auto"/>
            <w:bottom w:val="none" w:sz="0" w:space="0" w:color="auto"/>
            <w:right w:val="none" w:sz="0" w:space="0" w:color="auto"/>
          </w:divBdr>
          <w:divsChild>
            <w:div w:id="14538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652096">
      <w:bodyDiv w:val="1"/>
      <w:marLeft w:val="0"/>
      <w:marRight w:val="0"/>
      <w:marTop w:val="0"/>
      <w:marBottom w:val="0"/>
      <w:divBdr>
        <w:top w:val="none" w:sz="0" w:space="0" w:color="auto"/>
        <w:left w:val="none" w:sz="0" w:space="0" w:color="auto"/>
        <w:bottom w:val="none" w:sz="0" w:space="0" w:color="auto"/>
        <w:right w:val="none" w:sz="0" w:space="0" w:color="auto"/>
      </w:divBdr>
    </w:div>
    <w:div w:id="1897081968">
      <w:bodyDiv w:val="1"/>
      <w:marLeft w:val="0"/>
      <w:marRight w:val="0"/>
      <w:marTop w:val="0"/>
      <w:marBottom w:val="0"/>
      <w:divBdr>
        <w:top w:val="none" w:sz="0" w:space="0" w:color="auto"/>
        <w:left w:val="none" w:sz="0" w:space="0" w:color="auto"/>
        <w:bottom w:val="none" w:sz="0" w:space="0" w:color="auto"/>
        <w:right w:val="none" w:sz="0" w:space="0" w:color="auto"/>
      </w:divBdr>
    </w:div>
    <w:div w:id="1898316173">
      <w:bodyDiv w:val="1"/>
      <w:marLeft w:val="0"/>
      <w:marRight w:val="0"/>
      <w:marTop w:val="0"/>
      <w:marBottom w:val="0"/>
      <w:divBdr>
        <w:top w:val="none" w:sz="0" w:space="0" w:color="auto"/>
        <w:left w:val="none" w:sz="0" w:space="0" w:color="auto"/>
        <w:bottom w:val="none" w:sz="0" w:space="0" w:color="auto"/>
        <w:right w:val="none" w:sz="0" w:space="0" w:color="auto"/>
      </w:divBdr>
    </w:div>
    <w:div w:id="1899438967">
      <w:bodyDiv w:val="1"/>
      <w:marLeft w:val="0"/>
      <w:marRight w:val="0"/>
      <w:marTop w:val="0"/>
      <w:marBottom w:val="0"/>
      <w:divBdr>
        <w:top w:val="none" w:sz="0" w:space="0" w:color="auto"/>
        <w:left w:val="none" w:sz="0" w:space="0" w:color="auto"/>
        <w:bottom w:val="none" w:sz="0" w:space="0" w:color="auto"/>
        <w:right w:val="none" w:sz="0" w:space="0" w:color="auto"/>
      </w:divBdr>
    </w:div>
    <w:div w:id="1900705423">
      <w:bodyDiv w:val="1"/>
      <w:marLeft w:val="0"/>
      <w:marRight w:val="0"/>
      <w:marTop w:val="0"/>
      <w:marBottom w:val="0"/>
      <w:divBdr>
        <w:top w:val="none" w:sz="0" w:space="0" w:color="auto"/>
        <w:left w:val="none" w:sz="0" w:space="0" w:color="auto"/>
        <w:bottom w:val="none" w:sz="0" w:space="0" w:color="auto"/>
        <w:right w:val="none" w:sz="0" w:space="0" w:color="auto"/>
      </w:divBdr>
    </w:div>
    <w:div w:id="1902397472">
      <w:bodyDiv w:val="1"/>
      <w:marLeft w:val="0"/>
      <w:marRight w:val="0"/>
      <w:marTop w:val="0"/>
      <w:marBottom w:val="0"/>
      <w:divBdr>
        <w:top w:val="none" w:sz="0" w:space="0" w:color="auto"/>
        <w:left w:val="none" w:sz="0" w:space="0" w:color="auto"/>
        <w:bottom w:val="none" w:sz="0" w:space="0" w:color="auto"/>
        <w:right w:val="none" w:sz="0" w:space="0" w:color="auto"/>
      </w:divBdr>
    </w:div>
    <w:div w:id="1902665693">
      <w:bodyDiv w:val="1"/>
      <w:marLeft w:val="0"/>
      <w:marRight w:val="0"/>
      <w:marTop w:val="0"/>
      <w:marBottom w:val="0"/>
      <w:divBdr>
        <w:top w:val="none" w:sz="0" w:space="0" w:color="auto"/>
        <w:left w:val="none" w:sz="0" w:space="0" w:color="auto"/>
        <w:bottom w:val="none" w:sz="0" w:space="0" w:color="auto"/>
        <w:right w:val="none" w:sz="0" w:space="0" w:color="auto"/>
      </w:divBdr>
    </w:div>
    <w:div w:id="1904483643">
      <w:bodyDiv w:val="1"/>
      <w:marLeft w:val="0"/>
      <w:marRight w:val="0"/>
      <w:marTop w:val="0"/>
      <w:marBottom w:val="0"/>
      <w:divBdr>
        <w:top w:val="none" w:sz="0" w:space="0" w:color="auto"/>
        <w:left w:val="none" w:sz="0" w:space="0" w:color="auto"/>
        <w:bottom w:val="none" w:sz="0" w:space="0" w:color="auto"/>
        <w:right w:val="none" w:sz="0" w:space="0" w:color="auto"/>
      </w:divBdr>
    </w:div>
    <w:div w:id="1904683815">
      <w:bodyDiv w:val="1"/>
      <w:marLeft w:val="0"/>
      <w:marRight w:val="0"/>
      <w:marTop w:val="0"/>
      <w:marBottom w:val="0"/>
      <w:divBdr>
        <w:top w:val="none" w:sz="0" w:space="0" w:color="auto"/>
        <w:left w:val="none" w:sz="0" w:space="0" w:color="auto"/>
        <w:bottom w:val="none" w:sz="0" w:space="0" w:color="auto"/>
        <w:right w:val="none" w:sz="0" w:space="0" w:color="auto"/>
      </w:divBdr>
    </w:div>
    <w:div w:id="1906723247">
      <w:bodyDiv w:val="1"/>
      <w:marLeft w:val="0"/>
      <w:marRight w:val="0"/>
      <w:marTop w:val="0"/>
      <w:marBottom w:val="0"/>
      <w:divBdr>
        <w:top w:val="none" w:sz="0" w:space="0" w:color="auto"/>
        <w:left w:val="none" w:sz="0" w:space="0" w:color="auto"/>
        <w:bottom w:val="none" w:sz="0" w:space="0" w:color="auto"/>
        <w:right w:val="none" w:sz="0" w:space="0" w:color="auto"/>
      </w:divBdr>
    </w:div>
    <w:div w:id="1910537943">
      <w:bodyDiv w:val="1"/>
      <w:marLeft w:val="0"/>
      <w:marRight w:val="0"/>
      <w:marTop w:val="0"/>
      <w:marBottom w:val="0"/>
      <w:divBdr>
        <w:top w:val="none" w:sz="0" w:space="0" w:color="auto"/>
        <w:left w:val="none" w:sz="0" w:space="0" w:color="auto"/>
        <w:bottom w:val="none" w:sz="0" w:space="0" w:color="auto"/>
        <w:right w:val="none" w:sz="0" w:space="0" w:color="auto"/>
      </w:divBdr>
    </w:div>
    <w:div w:id="1911650205">
      <w:bodyDiv w:val="1"/>
      <w:marLeft w:val="0"/>
      <w:marRight w:val="0"/>
      <w:marTop w:val="0"/>
      <w:marBottom w:val="0"/>
      <w:divBdr>
        <w:top w:val="none" w:sz="0" w:space="0" w:color="auto"/>
        <w:left w:val="none" w:sz="0" w:space="0" w:color="auto"/>
        <w:bottom w:val="none" w:sz="0" w:space="0" w:color="auto"/>
        <w:right w:val="none" w:sz="0" w:space="0" w:color="auto"/>
      </w:divBdr>
      <w:divsChild>
        <w:div w:id="332995972">
          <w:marLeft w:val="150"/>
          <w:marRight w:val="0"/>
          <w:marTop w:val="0"/>
          <w:marBottom w:val="0"/>
          <w:divBdr>
            <w:top w:val="none" w:sz="0" w:space="0" w:color="auto"/>
            <w:left w:val="none" w:sz="0" w:space="0" w:color="auto"/>
            <w:bottom w:val="none" w:sz="0" w:space="0" w:color="auto"/>
            <w:right w:val="none" w:sz="0" w:space="0" w:color="auto"/>
          </w:divBdr>
        </w:div>
      </w:divsChild>
    </w:div>
    <w:div w:id="1911890329">
      <w:bodyDiv w:val="1"/>
      <w:marLeft w:val="0"/>
      <w:marRight w:val="0"/>
      <w:marTop w:val="0"/>
      <w:marBottom w:val="0"/>
      <w:divBdr>
        <w:top w:val="none" w:sz="0" w:space="0" w:color="auto"/>
        <w:left w:val="none" w:sz="0" w:space="0" w:color="auto"/>
        <w:bottom w:val="none" w:sz="0" w:space="0" w:color="auto"/>
        <w:right w:val="none" w:sz="0" w:space="0" w:color="auto"/>
      </w:divBdr>
    </w:div>
    <w:div w:id="1913466781">
      <w:bodyDiv w:val="1"/>
      <w:marLeft w:val="0"/>
      <w:marRight w:val="0"/>
      <w:marTop w:val="0"/>
      <w:marBottom w:val="0"/>
      <w:divBdr>
        <w:top w:val="none" w:sz="0" w:space="0" w:color="auto"/>
        <w:left w:val="none" w:sz="0" w:space="0" w:color="auto"/>
        <w:bottom w:val="none" w:sz="0" w:space="0" w:color="auto"/>
        <w:right w:val="none" w:sz="0" w:space="0" w:color="auto"/>
      </w:divBdr>
    </w:div>
    <w:div w:id="1914504179">
      <w:bodyDiv w:val="1"/>
      <w:marLeft w:val="0"/>
      <w:marRight w:val="0"/>
      <w:marTop w:val="0"/>
      <w:marBottom w:val="0"/>
      <w:divBdr>
        <w:top w:val="none" w:sz="0" w:space="0" w:color="auto"/>
        <w:left w:val="none" w:sz="0" w:space="0" w:color="auto"/>
        <w:bottom w:val="none" w:sz="0" w:space="0" w:color="auto"/>
        <w:right w:val="none" w:sz="0" w:space="0" w:color="auto"/>
      </w:divBdr>
    </w:div>
    <w:div w:id="1915965624">
      <w:bodyDiv w:val="1"/>
      <w:marLeft w:val="0"/>
      <w:marRight w:val="0"/>
      <w:marTop w:val="0"/>
      <w:marBottom w:val="0"/>
      <w:divBdr>
        <w:top w:val="none" w:sz="0" w:space="0" w:color="auto"/>
        <w:left w:val="none" w:sz="0" w:space="0" w:color="auto"/>
        <w:bottom w:val="none" w:sz="0" w:space="0" w:color="auto"/>
        <w:right w:val="none" w:sz="0" w:space="0" w:color="auto"/>
      </w:divBdr>
    </w:div>
    <w:div w:id="1920796025">
      <w:bodyDiv w:val="1"/>
      <w:marLeft w:val="0"/>
      <w:marRight w:val="0"/>
      <w:marTop w:val="0"/>
      <w:marBottom w:val="0"/>
      <w:divBdr>
        <w:top w:val="none" w:sz="0" w:space="0" w:color="auto"/>
        <w:left w:val="none" w:sz="0" w:space="0" w:color="auto"/>
        <w:bottom w:val="none" w:sz="0" w:space="0" w:color="auto"/>
        <w:right w:val="none" w:sz="0" w:space="0" w:color="auto"/>
      </w:divBdr>
    </w:div>
    <w:div w:id="1921057791">
      <w:bodyDiv w:val="1"/>
      <w:marLeft w:val="0"/>
      <w:marRight w:val="0"/>
      <w:marTop w:val="0"/>
      <w:marBottom w:val="0"/>
      <w:divBdr>
        <w:top w:val="none" w:sz="0" w:space="0" w:color="auto"/>
        <w:left w:val="none" w:sz="0" w:space="0" w:color="auto"/>
        <w:bottom w:val="none" w:sz="0" w:space="0" w:color="auto"/>
        <w:right w:val="none" w:sz="0" w:space="0" w:color="auto"/>
      </w:divBdr>
    </w:div>
    <w:div w:id="1924878156">
      <w:bodyDiv w:val="1"/>
      <w:marLeft w:val="0"/>
      <w:marRight w:val="0"/>
      <w:marTop w:val="0"/>
      <w:marBottom w:val="0"/>
      <w:divBdr>
        <w:top w:val="none" w:sz="0" w:space="0" w:color="auto"/>
        <w:left w:val="none" w:sz="0" w:space="0" w:color="auto"/>
        <w:bottom w:val="none" w:sz="0" w:space="0" w:color="auto"/>
        <w:right w:val="none" w:sz="0" w:space="0" w:color="auto"/>
      </w:divBdr>
    </w:div>
    <w:div w:id="1926760128">
      <w:bodyDiv w:val="1"/>
      <w:marLeft w:val="0"/>
      <w:marRight w:val="0"/>
      <w:marTop w:val="0"/>
      <w:marBottom w:val="0"/>
      <w:divBdr>
        <w:top w:val="none" w:sz="0" w:space="0" w:color="auto"/>
        <w:left w:val="none" w:sz="0" w:space="0" w:color="auto"/>
        <w:bottom w:val="none" w:sz="0" w:space="0" w:color="auto"/>
        <w:right w:val="none" w:sz="0" w:space="0" w:color="auto"/>
      </w:divBdr>
    </w:div>
    <w:div w:id="1930191309">
      <w:bodyDiv w:val="1"/>
      <w:marLeft w:val="0"/>
      <w:marRight w:val="0"/>
      <w:marTop w:val="0"/>
      <w:marBottom w:val="0"/>
      <w:divBdr>
        <w:top w:val="none" w:sz="0" w:space="0" w:color="auto"/>
        <w:left w:val="none" w:sz="0" w:space="0" w:color="auto"/>
        <w:bottom w:val="none" w:sz="0" w:space="0" w:color="auto"/>
        <w:right w:val="none" w:sz="0" w:space="0" w:color="auto"/>
      </w:divBdr>
    </w:div>
    <w:div w:id="1930695630">
      <w:bodyDiv w:val="1"/>
      <w:marLeft w:val="0"/>
      <w:marRight w:val="0"/>
      <w:marTop w:val="0"/>
      <w:marBottom w:val="0"/>
      <w:divBdr>
        <w:top w:val="none" w:sz="0" w:space="0" w:color="auto"/>
        <w:left w:val="none" w:sz="0" w:space="0" w:color="auto"/>
        <w:bottom w:val="none" w:sz="0" w:space="0" w:color="auto"/>
        <w:right w:val="none" w:sz="0" w:space="0" w:color="auto"/>
      </w:divBdr>
    </w:div>
    <w:div w:id="1931964653">
      <w:bodyDiv w:val="1"/>
      <w:marLeft w:val="0"/>
      <w:marRight w:val="0"/>
      <w:marTop w:val="0"/>
      <w:marBottom w:val="0"/>
      <w:divBdr>
        <w:top w:val="none" w:sz="0" w:space="0" w:color="auto"/>
        <w:left w:val="none" w:sz="0" w:space="0" w:color="auto"/>
        <w:bottom w:val="none" w:sz="0" w:space="0" w:color="auto"/>
        <w:right w:val="none" w:sz="0" w:space="0" w:color="auto"/>
      </w:divBdr>
    </w:div>
    <w:div w:id="1932854562">
      <w:bodyDiv w:val="1"/>
      <w:marLeft w:val="0"/>
      <w:marRight w:val="0"/>
      <w:marTop w:val="0"/>
      <w:marBottom w:val="0"/>
      <w:divBdr>
        <w:top w:val="none" w:sz="0" w:space="0" w:color="auto"/>
        <w:left w:val="none" w:sz="0" w:space="0" w:color="auto"/>
        <w:bottom w:val="none" w:sz="0" w:space="0" w:color="auto"/>
        <w:right w:val="none" w:sz="0" w:space="0" w:color="auto"/>
      </w:divBdr>
    </w:div>
    <w:div w:id="1935430158">
      <w:bodyDiv w:val="1"/>
      <w:marLeft w:val="0"/>
      <w:marRight w:val="0"/>
      <w:marTop w:val="0"/>
      <w:marBottom w:val="0"/>
      <w:divBdr>
        <w:top w:val="none" w:sz="0" w:space="0" w:color="auto"/>
        <w:left w:val="none" w:sz="0" w:space="0" w:color="auto"/>
        <w:bottom w:val="none" w:sz="0" w:space="0" w:color="auto"/>
        <w:right w:val="none" w:sz="0" w:space="0" w:color="auto"/>
      </w:divBdr>
    </w:div>
    <w:div w:id="1938715261">
      <w:bodyDiv w:val="1"/>
      <w:marLeft w:val="0"/>
      <w:marRight w:val="0"/>
      <w:marTop w:val="0"/>
      <w:marBottom w:val="0"/>
      <w:divBdr>
        <w:top w:val="none" w:sz="0" w:space="0" w:color="auto"/>
        <w:left w:val="none" w:sz="0" w:space="0" w:color="auto"/>
        <w:bottom w:val="none" w:sz="0" w:space="0" w:color="auto"/>
        <w:right w:val="none" w:sz="0" w:space="0" w:color="auto"/>
      </w:divBdr>
    </w:div>
    <w:div w:id="1939558092">
      <w:bodyDiv w:val="1"/>
      <w:marLeft w:val="0"/>
      <w:marRight w:val="0"/>
      <w:marTop w:val="0"/>
      <w:marBottom w:val="0"/>
      <w:divBdr>
        <w:top w:val="none" w:sz="0" w:space="0" w:color="auto"/>
        <w:left w:val="none" w:sz="0" w:space="0" w:color="auto"/>
        <w:bottom w:val="none" w:sz="0" w:space="0" w:color="auto"/>
        <w:right w:val="none" w:sz="0" w:space="0" w:color="auto"/>
      </w:divBdr>
    </w:div>
    <w:div w:id="1940605714">
      <w:bodyDiv w:val="1"/>
      <w:marLeft w:val="0"/>
      <w:marRight w:val="0"/>
      <w:marTop w:val="0"/>
      <w:marBottom w:val="0"/>
      <w:divBdr>
        <w:top w:val="none" w:sz="0" w:space="0" w:color="auto"/>
        <w:left w:val="none" w:sz="0" w:space="0" w:color="auto"/>
        <w:bottom w:val="none" w:sz="0" w:space="0" w:color="auto"/>
        <w:right w:val="none" w:sz="0" w:space="0" w:color="auto"/>
      </w:divBdr>
    </w:div>
    <w:div w:id="1942107068">
      <w:bodyDiv w:val="1"/>
      <w:marLeft w:val="0"/>
      <w:marRight w:val="0"/>
      <w:marTop w:val="0"/>
      <w:marBottom w:val="0"/>
      <w:divBdr>
        <w:top w:val="none" w:sz="0" w:space="0" w:color="auto"/>
        <w:left w:val="none" w:sz="0" w:space="0" w:color="auto"/>
        <w:bottom w:val="none" w:sz="0" w:space="0" w:color="auto"/>
        <w:right w:val="none" w:sz="0" w:space="0" w:color="auto"/>
      </w:divBdr>
    </w:div>
    <w:div w:id="1942377681">
      <w:bodyDiv w:val="1"/>
      <w:marLeft w:val="0"/>
      <w:marRight w:val="0"/>
      <w:marTop w:val="0"/>
      <w:marBottom w:val="0"/>
      <w:divBdr>
        <w:top w:val="none" w:sz="0" w:space="0" w:color="auto"/>
        <w:left w:val="none" w:sz="0" w:space="0" w:color="auto"/>
        <w:bottom w:val="none" w:sz="0" w:space="0" w:color="auto"/>
        <w:right w:val="none" w:sz="0" w:space="0" w:color="auto"/>
      </w:divBdr>
    </w:div>
    <w:div w:id="1942953228">
      <w:bodyDiv w:val="1"/>
      <w:marLeft w:val="0"/>
      <w:marRight w:val="0"/>
      <w:marTop w:val="0"/>
      <w:marBottom w:val="0"/>
      <w:divBdr>
        <w:top w:val="none" w:sz="0" w:space="0" w:color="auto"/>
        <w:left w:val="none" w:sz="0" w:space="0" w:color="auto"/>
        <w:bottom w:val="none" w:sz="0" w:space="0" w:color="auto"/>
        <w:right w:val="none" w:sz="0" w:space="0" w:color="auto"/>
      </w:divBdr>
    </w:div>
    <w:div w:id="1943028327">
      <w:bodyDiv w:val="1"/>
      <w:marLeft w:val="0"/>
      <w:marRight w:val="0"/>
      <w:marTop w:val="0"/>
      <w:marBottom w:val="0"/>
      <w:divBdr>
        <w:top w:val="none" w:sz="0" w:space="0" w:color="auto"/>
        <w:left w:val="none" w:sz="0" w:space="0" w:color="auto"/>
        <w:bottom w:val="none" w:sz="0" w:space="0" w:color="auto"/>
        <w:right w:val="none" w:sz="0" w:space="0" w:color="auto"/>
      </w:divBdr>
    </w:div>
    <w:div w:id="1945988883">
      <w:bodyDiv w:val="1"/>
      <w:marLeft w:val="0"/>
      <w:marRight w:val="0"/>
      <w:marTop w:val="0"/>
      <w:marBottom w:val="0"/>
      <w:divBdr>
        <w:top w:val="none" w:sz="0" w:space="0" w:color="auto"/>
        <w:left w:val="none" w:sz="0" w:space="0" w:color="auto"/>
        <w:bottom w:val="none" w:sz="0" w:space="0" w:color="auto"/>
        <w:right w:val="none" w:sz="0" w:space="0" w:color="auto"/>
      </w:divBdr>
    </w:div>
    <w:div w:id="1948006107">
      <w:bodyDiv w:val="1"/>
      <w:marLeft w:val="0"/>
      <w:marRight w:val="0"/>
      <w:marTop w:val="0"/>
      <w:marBottom w:val="0"/>
      <w:divBdr>
        <w:top w:val="none" w:sz="0" w:space="0" w:color="auto"/>
        <w:left w:val="none" w:sz="0" w:space="0" w:color="auto"/>
        <w:bottom w:val="none" w:sz="0" w:space="0" w:color="auto"/>
        <w:right w:val="none" w:sz="0" w:space="0" w:color="auto"/>
      </w:divBdr>
    </w:div>
    <w:div w:id="1952469103">
      <w:bodyDiv w:val="1"/>
      <w:marLeft w:val="0"/>
      <w:marRight w:val="0"/>
      <w:marTop w:val="0"/>
      <w:marBottom w:val="0"/>
      <w:divBdr>
        <w:top w:val="none" w:sz="0" w:space="0" w:color="auto"/>
        <w:left w:val="none" w:sz="0" w:space="0" w:color="auto"/>
        <w:bottom w:val="none" w:sz="0" w:space="0" w:color="auto"/>
        <w:right w:val="none" w:sz="0" w:space="0" w:color="auto"/>
      </w:divBdr>
    </w:div>
    <w:div w:id="1953512603">
      <w:bodyDiv w:val="1"/>
      <w:marLeft w:val="0"/>
      <w:marRight w:val="0"/>
      <w:marTop w:val="0"/>
      <w:marBottom w:val="0"/>
      <w:divBdr>
        <w:top w:val="none" w:sz="0" w:space="0" w:color="auto"/>
        <w:left w:val="none" w:sz="0" w:space="0" w:color="auto"/>
        <w:bottom w:val="none" w:sz="0" w:space="0" w:color="auto"/>
        <w:right w:val="none" w:sz="0" w:space="0" w:color="auto"/>
      </w:divBdr>
    </w:div>
    <w:div w:id="1955165504">
      <w:bodyDiv w:val="1"/>
      <w:marLeft w:val="0"/>
      <w:marRight w:val="0"/>
      <w:marTop w:val="0"/>
      <w:marBottom w:val="0"/>
      <w:divBdr>
        <w:top w:val="none" w:sz="0" w:space="0" w:color="auto"/>
        <w:left w:val="none" w:sz="0" w:space="0" w:color="auto"/>
        <w:bottom w:val="none" w:sz="0" w:space="0" w:color="auto"/>
        <w:right w:val="none" w:sz="0" w:space="0" w:color="auto"/>
      </w:divBdr>
    </w:div>
    <w:div w:id="1957448519">
      <w:bodyDiv w:val="1"/>
      <w:marLeft w:val="0"/>
      <w:marRight w:val="0"/>
      <w:marTop w:val="0"/>
      <w:marBottom w:val="0"/>
      <w:divBdr>
        <w:top w:val="none" w:sz="0" w:space="0" w:color="auto"/>
        <w:left w:val="none" w:sz="0" w:space="0" w:color="auto"/>
        <w:bottom w:val="none" w:sz="0" w:space="0" w:color="auto"/>
        <w:right w:val="none" w:sz="0" w:space="0" w:color="auto"/>
      </w:divBdr>
    </w:div>
    <w:div w:id="1962875248">
      <w:bodyDiv w:val="1"/>
      <w:marLeft w:val="0"/>
      <w:marRight w:val="0"/>
      <w:marTop w:val="0"/>
      <w:marBottom w:val="0"/>
      <w:divBdr>
        <w:top w:val="none" w:sz="0" w:space="0" w:color="auto"/>
        <w:left w:val="none" w:sz="0" w:space="0" w:color="auto"/>
        <w:bottom w:val="none" w:sz="0" w:space="0" w:color="auto"/>
        <w:right w:val="none" w:sz="0" w:space="0" w:color="auto"/>
      </w:divBdr>
    </w:div>
    <w:div w:id="1963027916">
      <w:bodyDiv w:val="1"/>
      <w:marLeft w:val="0"/>
      <w:marRight w:val="0"/>
      <w:marTop w:val="0"/>
      <w:marBottom w:val="0"/>
      <w:divBdr>
        <w:top w:val="none" w:sz="0" w:space="0" w:color="auto"/>
        <w:left w:val="none" w:sz="0" w:space="0" w:color="auto"/>
        <w:bottom w:val="none" w:sz="0" w:space="0" w:color="auto"/>
        <w:right w:val="none" w:sz="0" w:space="0" w:color="auto"/>
      </w:divBdr>
    </w:div>
    <w:div w:id="1966429457">
      <w:bodyDiv w:val="1"/>
      <w:marLeft w:val="0"/>
      <w:marRight w:val="0"/>
      <w:marTop w:val="0"/>
      <w:marBottom w:val="0"/>
      <w:divBdr>
        <w:top w:val="none" w:sz="0" w:space="0" w:color="auto"/>
        <w:left w:val="none" w:sz="0" w:space="0" w:color="auto"/>
        <w:bottom w:val="none" w:sz="0" w:space="0" w:color="auto"/>
        <w:right w:val="none" w:sz="0" w:space="0" w:color="auto"/>
      </w:divBdr>
    </w:div>
    <w:div w:id="1968388984">
      <w:bodyDiv w:val="1"/>
      <w:marLeft w:val="0"/>
      <w:marRight w:val="0"/>
      <w:marTop w:val="0"/>
      <w:marBottom w:val="0"/>
      <w:divBdr>
        <w:top w:val="none" w:sz="0" w:space="0" w:color="auto"/>
        <w:left w:val="none" w:sz="0" w:space="0" w:color="auto"/>
        <w:bottom w:val="none" w:sz="0" w:space="0" w:color="auto"/>
        <w:right w:val="none" w:sz="0" w:space="0" w:color="auto"/>
      </w:divBdr>
    </w:div>
    <w:div w:id="1969125686">
      <w:bodyDiv w:val="1"/>
      <w:marLeft w:val="0"/>
      <w:marRight w:val="0"/>
      <w:marTop w:val="0"/>
      <w:marBottom w:val="0"/>
      <w:divBdr>
        <w:top w:val="none" w:sz="0" w:space="0" w:color="auto"/>
        <w:left w:val="none" w:sz="0" w:space="0" w:color="auto"/>
        <w:bottom w:val="none" w:sz="0" w:space="0" w:color="auto"/>
        <w:right w:val="none" w:sz="0" w:space="0" w:color="auto"/>
      </w:divBdr>
    </w:div>
    <w:div w:id="1969361429">
      <w:bodyDiv w:val="1"/>
      <w:marLeft w:val="0"/>
      <w:marRight w:val="0"/>
      <w:marTop w:val="0"/>
      <w:marBottom w:val="0"/>
      <w:divBdr>
        <w:top w:val="none" w:sz="0" w:space="0" w:color="auto"/>
        <w:left w:val="none" w:sz="0" w:space="0" w:color="auto"/>
        <w:bottom w:val="none" w:sz="0" w:space="0" w:color="auto"/>
        <w:right w:val="none" w:sz="0" w:space="0" w:color="auto"/>
      </w:divBdr>
    </w:div>
    <w:div w:id="1970354918">
      <w:bodyDiv w:val="1"/>
      <w:marLeft w:val="0"/>
      <w:marRight w:val="0"/>
      <w:marTop w:val="0"/>
      <w:marBottom w:val="0"/>
      <w:divBdr>
        <w:top w:val="none" w:sz="0" w:space="0" w:color="auto"/>
        <w:left w:val="none" w:sz="0" w:space="0" w:color="auto"/>
        <w:bottom w:val="none" w:sz="0" w:space="0" w:color="auto"/>
        <w:right w:val="none" w:sz="0" w:space="0" w:color="auto"/>
      </w:divBdr>
    </w:div>
    <w:div w:id="1971394080">
      <w:bodyDiv w:val="1"/>
      <w:marLeft w:val="0"/>
      <w:marRight w:val="0"/>
      <w:marTop w:val="0"/>
      <w:marBottom w:val="0"/>
      <w:divBdr>
        <w:top w:val="none" w:sz="0" w:space="0" w:color="auto"/>
        <w:left w:val="none" w:sz="0" w:space="0" w:color="auto"/>
        <w:bottom w:val="none" w:sz="0" w:space="0" w:color="auto"/>
        <w:right w:val="none" w:sz="0" w:space="0" w:color="auto"/>
      </w:divBdr>
    </w:div>
    <w:div w:id="1979532607">
      <w:bodyDiv w:val="1"/>
      <w:marLeft w:val="0"/>
      <w:marRight w:val="0"/>
      <w:marTop w:val="0"/>
      <w:marBottom w:val="0"/>
      <w:divBdr>
        <w:top w:val="none" w:sz="0" w:space="0" w:color="auto"/>
        <w:left w:val="none" w:sz="0" w:space="0" w:color="auto"/>
        <w:bottom w:val="none" w:sz="0" w:space="0" w:color="auto"/>
        <w:right w:val="none" w:sz="0" w:space="0" w:color="auto"/>
      </w:divBdr>
    </w:div>
    <w:div w:id="1979873834">
      <w:bodyDiv w:val="1"/>
      <w:marLeft w:val="0"/>
      <w:marRight w:val="0"/>
      <w:marTop w:val="0"/>
      <w:marBottom w:val="0"/>
      <w:divBdr>
        <w:top w:val="none" w:sz="0" w:space="0" w:color="auto"/>
        <w:left w:val="none" w:sz="0" w:space="0" w:color="auto"/>
        <w:bottom w:val="none" w:sz="0" w:space="0" w:color="auto"/>
        <w:right w:val="none" w:sz="0" w:space="0" w:color="auto"/>
      </w:divBdr>
    </w:div>
    <w:div w:id="1980185240">
      <w:bodyDiv w:val="1"/>
      <w:marLeft w:val="0"/>
      <w:marRight w:val="0"/>
      <w:marTop w:val="0"/>
      <w:marBottom w:val="0"/>
      <w:divBdr>
        <w:top w:val="none" w:sz="0" w:space="0" w:color="auto"/>
        <w:left w:val="none" w:sz="0" w:space="0" w:color="auto"/>
        <w:bottom w:val="none" w:sz="0" w:space="0" w:color="auto"/>
        <w:right w:val="none" w:sz="0" w:space="0" w:color="auto"/>
      </w:divBdr>
    </w:div>
    <w:div w:id="1985237857">
      <w:bodyDiv w:val="1"/>
      <w:marLeft w:val="0"/>
      <w:marRight w:val="0"/>
      <w:marTop w:val="0"/>
      <w:marBottom w:val="0"/>
      <w:divBdr>
        <w:top w:val="none" w:sz="0" w:space="0" w:color="auto"/>
        <w:left w:val="none" w:sz="0" w:space="0" w:color="auto"/>
        <w:bottom w:val="none" w:sz="0" w:space="0" w:color="auto"/>
        <w:right w:val="none" w:sz="0" w:space="0" w:color="auto"/>
      </w:divBdr>
    </w:div>
    <w:div w:id="1988514115">
      <w:bodyDiv w:val="1"/>
      <w:marLeft w:val="0"/>
      <w:marRight w:val="0"/>
      <w:marTop w:val="0"/>
      <w:marBottom w:val="0"/>
      <w:divBdr>
        <w:top w:val="none" w:sz="0" w:space="0" w:color="auto"/>
        <w:left w:val="none" w:sz="0" w:space="0" w:color="auto"/>
        <w:bottom w:val="none" w:sz="0" w:space="0" w:color="auto"/>
        <w:right w:val="none" w:sz="0" w:space="0" w:color="auto"/>
      </w:divBdr>
    </w:div>
    <w:div w:id="1991711561">
      <w:bodyDiv w:val="1"/>
      <w:marLeft w:val="0"/>
      <w:marRight w:val="0"/>
      <w:marTop w:val="0"/>
      <w:marBottom w:val="0"/>
      <w:divBdr>
        <w:top w:val="none" w:sz="0" w:space="0" w:color="auto"/>
        <w:left w:val="none" w:sz="0" w:space="0" w:color="auto"/>
        <w:bottom w:val="none" w:sz="0" w:space="0" w:color="auto"/>
        <w:right w:val="none" w:sz="0" w:space="0" w:color="auto"/>
      </w:divBdr>
    </w:div>
    <w:div w:id="1996495088">
      <w:bodyDiv w:val="1"/>
      <w:marLeft w:val="0"/>
      <w:marRight w:val="0"/>
      <w:marTop w:val="0"/>
      <w:marBottom w:val="0"/>
      <w:divBdr>
        <w:top w:val="none" w:sz="0" w:space="0" w:color="auto"/>
        <w:left w:val="none" w:sz="0" w:space="0" w:color="auto"/>
        <w:bottom w:val="none" w:sz="0" w:space="0" w:color="auto"/>
        <w:right w:val="none" w:sz="0" w:space="0" w:color="auto"/>
      </w:divBdr>
    </w:div>
    <w:div w:id="2003392529">
      <w:bodyDiv w:val="1"/>
      <w:marLeft w:val="0"/>
      <w:marRight w:val="0"/>
      <w:marTop w:val="0"/>
      <w:marBottom w:val="0"/>
      <w:divBdr>
        <w:top w:val="none" w:sz="0" w:space="0" w:color="auto"/>
        <w:left w:val="none" w:sz="0" w:space="0" w:color="auto"/>
        <w:bottom w:val="none" w:sz="0" w:space="0" w:color="auto"/>
        <w:right w:val="none" w:sz="0" w:space="0" w:color="auto"/>
      </w:divBdr>
    </w:div>
    <w:div w:id="2006474502">
      <w:bodyDiv w:val="1"/>
      <w:marLeft w:val="0"/>
      <w:marRight w:val="0"/>
      <w:marTop w:val="0"/>
      <w:marBottom w:val="0"/>
      <w:divBdr>
        <w:top w:val="none" w:sz="0" w:space="0" w:color="auto"/>
        <w:left w:val="none" w:sz="0" w:space="0" w:color="auto"/>
        <w:bottom w:val="none" w:sz="0" w:space="0" w:color="auto"/>
        <w:right w:val="none" w:sz="0" w:space="0" w:color="auto"/>
      </w:divBdr>
    </w:div>
    <w:div w:id="2006861015">
      <w:bodyDiv w:val="1"/>
      <w:marLeft w:val="0"/>
      <w:marRight w:val="0"/>
      <w:marTop w:val="0"/>
      <w:marBottom w:val="0"/>
      <w:divBdr>
        <w:top w:val="none" w:sz="0" w:space="0" w:color="auto"/>
        <w:left w:val="none" w:sz="0" w:space="0" w:color="auto"/>
        <w:bottom w:val="none" w:sz="0" w:space="0" w:color="auto"/>
        <w:right w:val="none" w:sz="0" w:space="0" w:color="auto"/>
      </w:divBdr>
    </w:div>
    <w:div w:id="2007321207">
      <w:bodyDiv w:val="1"/>
      <w:marLeft w:val="0"/>
      <w:marRight w:val="0"/>
      <w:marTop w:val="0"/>
      <w:marBottom w:val="0"/>
      <w:divBdr>
        <w:top w:val="none" w:sz="0" w:space="0" w:color="auto"/>
        <w:left w:val="none" w:sz="0" w:space="0" w:color="auto"/>
        <w:bottom w:val="none" w:sz="0" w:space="0" w:color="auto"/>
        <w:right w:val="none" w:sz="0" w:space="0" w:color="auto"/>
      </w:divBdr>
    </w:div>
    <w:div w:id="2008054514">
      <w:bodyDiv w:val="1"/>
      <w:marLeft w:val="0"/>
      <w:marRight w:val="0"/>
      <w:marTop w:val="0"/>
      <w:marBottom w:val="0"/>
      <w:divBdr>
        <w:top w:val="none" w:sz="0" w:space="0" w:color="auto"/>
        <w:left w:val="none" w:sz="0" w:space="0" w:color="auto"/>
        <w:bottom w:val="none" w:sz="0" w:space="0" w:color="auto"/>
        <w:right w:val="none" w:sz="0" w:space="0" w:color="auto"/>
      </w:divBdr>
    </w:div>
    <w:div w:id="2008245560">
      <w:bodyDiv w:val="1"/>
      <w:marLeft w:val="0"/>
      <w:marRight w:val="0"/>
      <w:marTop w:val="0"/>
      <w:marBottom w:val="0"/>
      <w:divBdr>
        <w:top w:val="none" w:sz="0" w:space="0" w:color="auto"/>
        <w:left w:val="none" w:sz="0" w:space="0" w:color="auto"/>
        <w:bottom w:val="none" w:sz="0" w:space="0" w:color="auto"/>
        <w:right w:val="none" w:sz="0" w:space="0" w:color="auto"/>
      </w:divBdr>
    </w:div>
    <w:div w:id="2008901745">
      <w:bodyDiv w:val="1"/>
      <w:marLeft w:val="0"/>
      <w:marRight w:val="0"/>
      <w:marTop w:val="0"/>
      <w:marBottom w:val="0"/>
      <w:divBdr>
        <w:top w:val="none" w:sz="0" w:space="0" w:color="auto"/>
        <w:left w:val="none" w:sz="0" w:space="0" w:color="auto"/>
        <w:bottom w:val="none" w:sz="0" w:space="0" w:color="auto"/>
        <w:right w:val="none" w:sz="0" w:space="0" w:color="auto"/>
      </w:divBdr>
    </w:div>
    <w:div w:id="2009405241">
      <w:bodyDiv w:val="1"/>
      <w:marLeft w:val="0"/>
      <w:marRight w:val="0"/>
      <w:marTop w:val="0"/>
      <w:marBottom w:val="0"/>
      <w:divBdr>
        <w:top w:val="none" w:sz="0" w:space="0" w:color="auto"/>
        <w:left w:val="none" w:sz="0" w:space="0" w:color="auto"/>
        <w:bottom w:val="none" w:sz="0" w:space="0" w:color="auto"/>
        <w:right w:val="none" w:sz="0" w:space="0" w:color="auto"/>
      </w:divBdr>
    </w:div>
    <w:div w:id="2012484366">
      <w:bodyDiv w:val="1"/>
      <w:marLeft w:val="0"/>
      <w:marRight w:val="0"/>
      <w:marTop w:val="0"/>
      <w:marBottom w:val="0"/>
      <w:divBdr>
        <w:top w:val="none" w:sz="0" w:space="0" w:color="auto"/>
        <w:left w:val="none" w:sz="0" w:space="0" w:color="auto"/>
        <w:bottom w:val="none" w:sz="0" w:space="0" w:color="auto"/>
        <w:right w:val="none" w:sz="0" w:space="0" w:color="auto"/>
      </w:divBdr>
    </w:div>
    <w:div w:id="2013023795">
      <w:bodyDiv w:val="1"/>
      <w:marLeft w:val="0"/>
      <w:marRight w:val="0"/>
      <w:marTop w:val="0"/>
      <w:marBottom w:val="0"/>
      <w:divBdr>
        <w:top w:val="none" w:sz="0" w:space="0" w:color="auto"/>
        <w:left w:val="none" w:sz="0" w:space="0" w:color="auto"/>
        <w:bottom w:val="none" w:sz="0" w:space="0" w:color="auto"/>
        <w:right w:val="none" w:sz="0" w:space="0" w:color="auto"/>
      </w:divBdr>
    </w:div>
    <w:div w:id="2016421045">
      <w:bodyDiv w:val="1"/>
      <w:marLeft w:val="0"/>
      <w:marRight w:val="0"/>
      <w:marTop w:val="0"/>
      <w:marBottom w:val="0"/>
      <w:divBdr>
        <w:top w:val="none" w:sz="0" w:space="0" w:color="auto"/>
        <w:left w:val="none" w:sz="0" w:space="0" w:color="auto"/>
        <w:bottom w:val="none" w:sz="0" w:space="0" w:color="auto"/>
        <w:right w:val="none" w:sz="0" w:space="0" w:color="auto"/>
      </w:divBdr>
    </w:div>
    <w:div w:id="2016423323">
      <w:bodyDiv w:val="1"/>
      <w:marLeft w:val="0"/>
      <w:marRight w:val="0"/>
      <w:marTop w:val="0"/>
      <w:marBottom w:val="0"/>
      <w:divBdr>
        <w:top w:val="none" w:sz="0" w:space="0" w:color="auto"/>
        <w:left w:val="none" w:sz="0" w:space="0" w:color="auto"/>
        <w:bottom w:val="none" w:sz="0" w:space="0" w:color="auto"/>
        <w:right w:val="none" w:sz="0" w:space="0" w:color="auto"/>
      </w:divBdr>
    </w:div>
    <w:div w:id="2020346929">
      <w:bodyDiv w:val="1"/>
      <w:marLeft w:val="0"/>
      <w:marRight w:val="0"/>
      <w:marTop w:val="0"/>
      <w:marBottom w:val="0"/>
      <w:divBdr>
        <w:top w:val="none" w:sz="0" w:space="0" w:color="auto"/>
        <w:left w:val="none" w:sz="0" w:space="0" w:color="auto"/>
        <w:bottom w:val="none" w:sz="0" w:space="0" w:color="auto"/>
        <w:right w:val="none" w:sz="0" w:space="0" w:color="auto"/>
      </w:divBdr>
    </w:div>
    <w:div w:id="2021079574">
      <w:bodyDiv w:val="1"/>
      <w:marLeft w:val="0"/>
      <w:marRight w:val="0"/>
      <w:marTop w:val="0"/>
      <w:marBottom w:val="0"/>
      <w:divBdr>
        <w:top w:val="none" w:sz="0" w:space="0" w:color="auto"/>
        <w:left w:val="none" w:sz="0" w:space="0" w:color="auto"/>
        <w:bottom w:val="none" w:sz="0" w:space="0" w:color="auto"/>
        <w:right w:val="none" w:sz="0" w:space="0" w:color="auto"/>
      </w:divBdr>
    </w:div>
    <w:div w:id="2022118740">
      <w:bodyDiv w:val="1"/>
      <w:marLeft w:val="0"/>
      <w:marRight w:val="0"/>
      <w:marTop w:val="0"/>
      <w:marBottom w:val="0"/>
      <w:divBdr>
        <w:top w:val="none" w:sz="0" w:space="0" w:color="auto"/>
        <w:left w:val="none" w:sz="0" w:space="0" w:color="auto"/>
        <w:bottom w:val="none" w:sz="0" w:space="0" w:color="auto"/>
        <w:right w:val="none" w:sz="0" w:space="0" w:color="auto"/>
      </w:divBdr>
    </w:div>
    <w:div w:id="2027706473">
      <w:bodyDiv w:val="1"/>
      <w:marLeft w:val="0"/>
      <w:marRight w:val="0"/>
      <w:marTop w:val="0"/>
      <w:marBottom w:val="0"/>
      <w:divBdr>
        <w:top w:val="none" w:sz="0" w:space="0" w:color="auto"/>
        <w:left w:val="none" w:sz="0" w:space="0" w:color="auto"/>
        <w:bottom w:val="none" w:sz="0" w:space="0" w:color="auto"/>
        <w:right w:val="none" w:sz="0" w:space="0" w:color="auto"/>
      </w:divBdr>
    </w:div>
    <w:div w:id="2028633381">
      <w:bodyDiv w:val="1"/>
      <w:marLeft w:val="0"/>
      <w:marRight w:val="0"/>
      <w:marTop w:val="0"/>
      <w:marBottom w:val="0"/>
      <w:divBdr>
        <w:top w:val="none" w:sz="0" w:space="0" w:color="auto"/>
        <w:left w:val="none" w:sz="0" w:space="0" w:color="auto"/>
        <w:bottom w:val="none" w:sz="0" w:space="0" w:color="auto"/>
        <w:right w:val="none" w:sz="0" w:space="0" w:color="auto"/>
      </w:divBdr>
      <w:divsChild>
        <w:div w:id="1966739357">
          <w:marLeft w:val="0"/>
          <w:marRight w:val="0"/>
          <w:marTop w:val="0"/>
          <w:marBottom w:val="0"/>
          <w:divBdr>
            <w:top w:val="none" w:sz="0" w:space="0" w:color="auto"/>
            <w:left w:val="none" w:sz="0" w:space="0" w:color="auto"/>
            <w:bottom w:val="none" w:sz="0" w:space="0" w:color="auto"/>
            <w:right w:val="none" w:sz="0" w:space="0" w:color="auto"/>
          </w:divBdr>
          <w:divsChild>
            <w:div w:id="206624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292690">
      <w:bodyDiv w:val="1"/>
      <w:marLeft w:val="0"/>
      <w:marRight w:val="0"/>
      <w:marTop w:val="0"/>
      <w:marBottom w:val="0"/>
      <w:divBdr>
        <w:top w:val="none" w:sz="0" w:space="0" w:color="auto"/>
        <w:left w:val="none" w:sz="0" w:space="0" w:color="auto"/>
        <w:bottom w:val="none" w:sz="0" w:space="0" w:color="auto"/>
        <w:right w:val="none" w:sz="0" w:space="0" w:color="auto"/>
      </w:divBdr>
    </w:div>
    <w:div w:id="2035034041">
      <w:bodyDiv w:val="1"/>
      <w:marLeft w:val="0"/>
      <w:marRight w:val="0"/>
      <w:marTop w:val="0"/>
      <w:marBottom w:val="0"/>
      <w:divBdr>
        <w:top w:val="none" w:sz="0" w:space="0" w:color="auto"/>
        <w:left w:val="none" w:sz="0" w:space="0" w:color="auto"/>
        <w:bottom w:val="none" w:sz="0" w:space="0" w:color="auto"/>
        <w:right w:val="none" w:sz="0" w:space="0" w:color="auto"/>
      </w:divBdr>
    </w:div>
    <w:div w:id="2036996987">
      <w:bodyDiv w:val="1"/>
      <w:marLeft w:val="0"/>
      <w:marRight w:val="0"/>
      <w:marTop w:val="0"/>
      <w:marBottom w:val="0"/>
      <w:divBdr>
        <w:top w:val="none" w:sz="0" w:space="0" w:color="auto"/>
        <w:left w:val="none" w:sz="0" w:space="0" w:color="auto"/>
        <w:bottom w:val="none" w:sz="0" w:space="0" w:color="auto"/>
        <w:right w:val="none" w:sz="0" w:space="0" w:color="auto"/>
      </w:divBdr>
    </w:div>
    <w:div w:id="2037735583">
      <w:bodyDiv w:val="1"/>
      <w:marLeft w:val="0"/>
      <w:marRight w:val="0"/>
      <w:marTop w:val="0"/>
      <w:marBottom w:val="0"/>
      <w:divBdr>
        <w:top w:val="none" w:sz="0" w:space="0" w:color="auto"/>
        <w:left w:val="none" w:sz="0" w:space="0" w:color="auto"/>
        <w:bottom w:val="none" w:sz="0" w:space="0" w:color="auto"/>
        <w:right w:val="none" w:sz="0" w:space="0" w:color="auto"/>
      </w:divBdr>
    </w:div>
    <w:div w:id="2041664702">
      <w:bodyDiv w:val="1"/>
      <w:marLeft w:val="0"/>
      <w:marRight w:val="0"/>
      <w:marTop w:val="0"/>
      <w:marBottom w:val="0"/>
      <w:divBdr>
        <w:top w:val="none" w:sz="0" w:space="0" w:color="auto"/>
        <w:left w:val="none" w:sz="0" w:space="0" w:color="auto"/>
        <w:bottom w:val="none" w:sz="0" w:space="0" w:color="auto"/>
        <w:right w:val="none" w:sz="0" w:space="0" w:color="auto"/>
      </w:divBdr>
    </w:div>
    <w:div w:id="2043049854">
      <w:bodyDiv w:val="1"/>
      <w:marLeft w:val="0"/>
      <w:marRight w:val="0"/>
      <w:marTop w:val="0"/>
      <w:marBottom w:val="0"/>
      <w:divBdr>
        <w:top w:val="none" w:sz="0" w:space="0" w:color="auto"/>
        <w:left w:val="none" w:sz="0" w:space="0" w:color="auto"/>
        <w:bottom w:val="none" w:sz="0" w:space="0" w:color="auto"/>
        <w:right w:val="none" w:sz="0" w:space="0" w:color="auto"/>
      </w:divBdr>
    </w:div>
    <w:div w:id="2043432755">
      <w:bodyDiv w:val="1"/>
      <w:marLeft w:val="0"/>
      <w:marRight w:val="0"/>
      <w:marTop w:val="0"/>
      <w:marBottom w:val="0"/>
      <w:divBdr>
        <w:top w:val="none" w:sz="0" w:space="0" w:color="auto"/>
        <w:left w:val="none" w:sz="0" w:space="0" w:color="auto"/>
        <w:bottom w:val="none" w:sz="0" w:space="0" w:color="auto"/>
        <w:right w:val="none" w:sz="0" w:space="0" w:color="auto"/>
      </w:divBdr>
    </w:div>
    <w:div w:id="2043507765">
      <w:bodyDiv w:val="1"/>
      <w:marLeft w:val="0"/>
      <w:marRight w:val="0"/>
      <w:marTop w:val="0"/>
      <w:marBottom w:val="0"/>
      <w:divBdr>
        <w:top w:val="none" w:sz="0" w:space="0" w:color="auto"/>
        <w:left w:val="none" w:sz="0" w:space="0" w:color="auto"/>
        <w:bottom w:val="none" w:sz="0" w:space="0" w:color="auto"/>
        <w:right w:val="none" w:sz="0" w:space="0" w:color="auto"/>
      </w:divBdr>
    </w:div>
    <w:div w:id="2045667548">
      <w:bodyDiv w:val="1"/>
      <w:marLeft w:val="0"/>
      <w:marRight w:val="0"/>
      <w:marTop w:val="0"/>
      <w:marBottom w:val="0"/>
      <w:divBdr>
        <w:top w:val="none" w:sz="0" w:space="0" w:color="auto"/>
        <w:left w:val="none" w:sz="0" w:space="0" w:color="auto"/>
        <w:bottom w:val="none" w:sz="0" w:space="0" w:color="auto"/>
        <w:right w:val="none" w:sz="0" w:space="0" w:color="auto"/>
      </w:divBdr>
    </w:div>
    <w:div w:id="2048413426">
      <w:bodyDiv w:val="1"/>
      <w:marLeft w:val="0"/>
      <w:marRight w:val="0"/>
      <w:marTop w:val="0"/>
      <w:marBottom w:val="0"/>
      <w:divBdr>
        <w:top w:val="none" w:sz="0" w:space="0" w:color="auto"/>
        <w:left w:val="none" w:sz="0" w:space="0" w:color="auto"/>
        <w:bottom w:val="none" w:sz="0" w:space="0" w:color="auto"/>
        <w:right w:val="none" w:sz="0" w:space="0" w:color="auto"/>
      </w:divBdr>
    </w:div>
    <w:div w:id="2049405099">
      <w:bodyDiv w:val="1"/>
      <w:marLeft w:val="0"/>
      <w:marRight w:val="0"/>
      <w:marTop w:val="0"/>
      <w:marBottom w:val="0"/>
      <w:divBdr>
        <w:top w:val="none" w:sz="0" w:space="0" w:color="auto"/>
        <w:left w:val="none" w:sz="0" w:space="0" w:color="auto"/>
        <w:bottom w:val="none" w:sz="0" w:space="0" w:color="auto"/>
        <w:right w:val="none" w:sz="0" w:space="0" w:color="auto"/>
      </w:divBdr>
    </w:div>
    <w:div w:id="2050716018">
      <w:bodyDiv w:val="1"/>
      <w:marLeft w:val="0"/>
      <w:marRight w:val="0"/>
      <w:marTop w:val="0"/>
      <w:marBottom w:val="0"/>
      <w:divBdr>
        <w:top w:val="none" w:sz="0" w:space="0" w:color="auto"/>
        <w:left w:val="none" w:sz="0" w:space="0" w:color="auto"/>
        <w:bottom w:val="none" w:sz="0" w:space="0" w:color="auto"/>
        <w:right w:val="none" w:sz="0" w:space="0" w:color="auto"/>
      </w:divBdr>
    </w:div>
    <w:div w:id="2052921601">
      <w:bodyDiv w:val="1"/>
      <w:marLeft w:val="0"/>
      <w:marRight w:val="0"/>
      <w:marTop w:val="0"/>
      <w:marBottom w:val="0"/>
      <w:divBdr>
        <w:top w:val="none" w:sz="0" w:space="0" w:color="auto"/>
        <w:left w:val="none" w:sz="0" w:space="0" w:color="auto"/>
        <w:bottom w:val="none" w:sz="0" w:space="0" w:color="auto"/>
        <w:right w:val="none" w:sz="0" w:space="0" w:color="auto"/>
      </w:divBdr>
    </w:div>
    <w:div w:id="2060081474">
      <w:bodyDiv w:val="1"/>
      <w:marLeft w:val="0"/>
      <w:marRight w:val="0"/>
      <w:marTop w:val="0"/>
      <w:marBottom w:val="0"/>
      <w:divBdr>
        <w:top w:val="none" w:sz="0" w:space="0" w:color="auto"/>
        <w:left w:val="none" w:sz="0" w:space="0" w:color="auto"/>
        <w:bottom w:val="none" w:sz="0" w:space="0" w:color="auto"/>
        <w:right w:val="none" w:sz="0" w:space="0" w:color="auto"/>
      </w:divBdr>
    </w:div>
    <w:div w:id="2062247090">
      <w:bodyDiv w:val="1"/>
      <w:marLeft w:val="0"/>
      <w:marRight w:val="0"/>
      <w:marTop w:val="0"/>
      <w:marBottom w:val="0"/>
      <w:divBdr>
        <w:top w:val="none" w:sz="0" w:space="0" w:color="auto"/>
        <w:left w:val="none" w:sz="0" w:space="0" w:color="auto"/>
        <w:bottom w:val="none" w:sz="0" w:space="0" w:color="auto"/>
        <w:right w:val="none" w:sz="0" w:space="0" w:color="auto"/>
      </w:divBdr>
    </w:div>
    <w:div w:id="2062440991">
      <w:bodyDiv w:val="1"/>
      <w:marLeft w:val="0"/>
      <w:marRight w:val="0"/>
      <w:marTop w:val="0"/>
      <w:marBottom w:val="0"/>
      <w:divBdr>
        <w:top w:val="none" w:sz="0" w:space="0" w:color="auto"/>
        <w:left w:val="none" w:sz="0" w:space="0" w:color="auto"/>
        <w:bottom w:val="none" w:sz="0" w:space="0" w:color="auto"/>
        <w:right w:val="none" w:sz="0" w:space="0" w:color="auto"/>
      </w:divBdr>
    </w:div>
    <w:div w:id="2064255545">
      <w:bodyDiv w:val="1"/>
      <w:marLeft w:val="0"/>
      <w:marRight w:val="0"/>
      <w:marTop w:val="0"/>
      <w:marBottom w:val="0"/>
      <w:divBdr>
        <w:top w:val="none" w:sz="0" w:space="0" w:color="auto"/>
        <w:left w:val="none" w:sz="0" w:space="0" w:color="auto"/>
        <w:bottom w:val="none" w:sz="0" w:space="0" w:color="auto"/>
        <w:right w:val="none" w:sz="0" w:space="0" w:color="auto"/>
      </w:divBdr>
    </w:div>
    <w:div w:id="2067296318">
      <w:bodyDiv w:val="1"/>
      <w:marLeft w:val="0"/>
      <w:marRight w:val="0"/>
      <w:marTop w:val="0"/>
      <w:marBottom w:val="0"/>
      <w:divBdr>
        <w:top w:val="none" w:sz="0" w:space="0" w:color="auto"/>
        <w:left w:val="none" w:sz="0" w:space="0" w:color="auto"/>
        <w:bottom w:val="none" w:sz="0" w:space="0" w:color="auto"/>
        <w:right w:val="none" w:sz="0" w:space="0" w:color="auto"/>
      </w:divBdr>
    </w:div>
    <w:div w:id="2068215513">
      <w:bodyDiv w:val="1"/>
      <w:marLeft w:val="0"/>
      <w:marRight w:val="0"/>
      <w:marTop w:val="0"/>
      <w:marBottom w:val="0"/>
      <w:divBdr>
        <w:top w:val="none" w:sz="0" w:space="0" w:color="auto"/>
        <w:left w:val="none" w:sz="0" w:space="0" w:color="auto"/>
        <w:bottom w:val="none" w:sz="0" w:space="0" w:color="auto"/>
        <w:right w:val="none" w:sz="0" w:space="0" w:color="auto"/>
      </w:divBdr>
    </w:div>
    <w:div w:id="2068409902">
      <w:bodyDiv w:val="1"/>
      <w:marLeft w:val="0"/>
      <w:marRight w:val="0"/>
      <w:marTop w:val="0"/>
      <w:marBottom w:val="0"/>
      <w:divBdr>
        <w:top w:val="none" w:sz="0" w:space="0" w:color="auto"/>
        <w:left w:val="none" w:sz="0" w:space="0" w:color="auto"/>
        <w:bottom w:val="none" w:sz="0" w:space="0" w:color="auto"/>
        <w:right w:val="none" w:sz="0" w:space="0" w:color="auto"/>
      </w:divBdr>
    </w:div>
    <w:div w:id="2069725037">
      <w:bodyDiv w:val="1"/>
      <w:marLeft w:val="0"/>
      <w:marRight w:val="0"/>
      <w:marTop w:val="0"/>
      <w:marBottom w:val="0"/>
      <w:divBdr>
        <w:top w:val="none" w:sz="0" w:space="0" w:color="auto"/>
        <w:left w:val="none" w:sz="0" w:space="0" w:color="auto"/>
        <w:bottom w:val="none" w:sz="0" w:space="0" w:color="auto"/>
        <w:right w:val="none" w:sz="0" w:space="0" w:color="auto"/>
      </w:divBdr>
    </w:div>
    <w:div w:id="2070347964">
      <w:bodyDiv w:val="1"/>
      <w:marLeft w:val="0"/>
      <w:marRight w:val="0"/>
      <w:marTop w:val="0"/>
      <w:marBottom w:val="0"/>
      <w:divBdr>
        <w:top w:val="none" w:sz="0" w:space="0" w:color="auto"/>
        <w:left w:val="none" w:sz="0" w:space="0" w:color="auto"/>
        <w:bottom w:val="none" w:sz="0" w:space="0" w:color="auto"/>
        <w:right w:val="none" w:sz="0" w:space="0" w:color="auto"/>
      </w:divBdr>
    </w:div>
    <w:div w:id="2080639942">
      <w:bodyDiv w:val="1"/>
      <w:marLeft w:val="0"/>
      <w:marRight w:val="0"/>
      <w:marTop w:val="0"/>
      <w:marBottom w:val="0"/>
      <w:divBdr>
        <w:top w:val="none" w:sz="0" w:space="0" w:color="auto"/>
        <w:left w:val="none" w:sz="0" w:space="0" w:color="auto"/>
        <w:bottom w:val="none" w:sz="0" w:space="0" w:color="auto"/>
        <w:right w:val="none" w:sz="0" w:space="0" w:color="auto"/>
      </w:divBdr>
    </w:div>
    <w:div w:id="2080903389">
      <w:bodyDiv w:val="1"/>
      <w:marLeft w:val="0"/>
      <w:marRight w:val="0"/>
      <w:marTop w:val="0"/>
      <w:marBottom w:val="0"/>
      <w:divBdr>
        <w:top w:val="none" w:sz="0" w:space="0" w:color="auto"/>
        <w:left w:val="none" w:sz="0" w:space="0" w:color="auto"/>
        <w:bottom w:val="none" w:sz="0" w:space="0" w:color="auto"/>
        <w:right w:val="none" w:sz="0" w:space="0" w:color="auto"/>
      </w:divBdr>
    </w:div>
    <w:div w:id="2081054460">
      <w:bodyDiv w:val="1"/>
      <w:marLeft w:val="0"/>
      <w:marRight w:val="0"/>
      <w:marTop w:val="0"/>
      <w:marBottom w:val="0"/>
      <w:divBdr>
        <w:top w:val="none" w:sz="0" w:space="0" w:color="auto"/>
        <w:left w:val="none" w:sz="0" w:space="0" w:color="auto"/>
        <w:bottom w:val="none" w:sz="0" w:space="0" w:color="auto"/>
        <w:right w:val="none" w:sz="0" w:space="0" w:color="auto"/>
      </w:divBdr>
    </w:div>
    <w:div w:id="2081367901">
      <w:bodyDiv w:val="1"/>
      <w:marLeft w:val="0"/>
      <w:marRight w:val="0"/>
      <w:marTop w:val="0"/>
      <w:marBottom w:val="0"/>
      <w:divBdr>
        <w:top w:val="none" w:sz="0" w:space="0" w:color="auto"/>
        <w:left w:val="none" w:sz="0" w:space="0" w:color="auto"/>
        <w:bottom w:val="none" w:sz="0" w:space="0" w:color="auto"/>
        <w:right w:val="none" w:sz="0" w:space="0" w:color="auto"/>
      </w:divBdr>
    </w:div>
    <w:div w:id="2088379165">
      <w:bodyDiv w:val="1"/>
      <w:marLeft w:val="0"/>
      <w:marRight w:val="0"/>
      <w:marTop w:val="0"/>
      <w:marBottom w:val="0"/>
      <w:divBdr>
        <w:top w:val="none" w:sz="0" w:space="0" w:color="auto"/>
        <w:left w:val="none" w:sz="0" w:space="0" w:color="auto"/>
        <w:bottom w:val="none" w:sz="0" w:space="0" w:color="auto"/>
        <w:right w:val="none" w:sz="0" w:space="0" w:color="auto"/>
      </w:divBdr>
    </w:div>
    <w:div w:id="2092198834">
      <w:bodyDiv w:val="1"/>
      <w:marLeft w:val="0"/>
      <w:marRight w:val="0"/>
      <w:marTop w:val="0"/>
      <w:marBottom w:val="0"/>
      <w:divBdr>
        <w:top w:val="none" w:sz="0" w:space="0" w:color="auto"/>
        <w:left w:val="none" w:sz="0" w:space="0" w:color="auto"/>
        <w:bottom w:val="none" w:sz="0" w:space="0" w:color="auto"/>
        <w:right w:val="none" w:sz="0" w:space="0" w:color="auto"/>
      </w:divBdr>
    </w:div>
    <w:div w:id="2099714444">
      <w:bodyDiv w:val="1"/>
      <w:marLeft w:val="0"/>
      <w:marRight w:val="0"/>
      <w:marTop w:val="0"/>
      <w:marBottom w:val="0"/>
      <w:divBdr>
        <w:top w:val="none" w:sz="0" w:space="0" w:color="auto"/>
        <w:left w:val="none" w:sz="0" w:space="0" w:color="auto"/>
        <w:bottom w:val="none" w:sz="0" w:space="0" w:color="auto"/>
        <w:right w:val="none" w:sz="0" w:space="0" w:color="auto"/>
      </w:divBdr>
    </w:div>
    <w:div w:id="2101557334">
      <w:bodyDiv w:val="1"/>
      <w:marLeft w:val="0"/>
      <w:marRight w:val="0"/>
      <w:marTop w:val="0"/>
      <w:marBottom w:val="0"/>
      <w:divBdr>
        <w:top w:val="none" w:sz="0" w:space="0" w:color="auto"/>
        <w:left w:val="none" w:sz="0" w:space="0" w:color="auto"/>
        <w:bottom w:val="none" w:sz="0" w:space="0" w:color="auto"/>
        <w:right w:val="none" w:sz="0" w:space="0" w:color="auto"/>
      </w:divBdr>
    </w:div>
    <w:div w:id="2102682201">
      <w:bodyDiv w:val="1"/>
      <w:marLeft w:val="0"/>
      <w:marRight w:val="0"/>
      <w:marTop w:val="0"/>
      <w:marBottom w:val="0"/>
      <w:divBdr>
        <w:top w:val="none" w:sz="0" w:space="0" w:color="auto"/>
        <w:left w:val="none" w:sz="0" w:space="0" w:color="auto"/>
        <w:bottom w:val="none" w:sz="0" w:space="0" w:color="auto"/>
        <w:right w:val="none" w:sz="0" w:space="0" w:color="auto"/>
      </w:divBdr>
    </w:div>
    <w:div w:id="2103987560">
      <w:bodyDiv w:val="1"/>
      <w:marLeft w:val="0"/>
      <w:marRight w:val="0"/>
      <w:marTop w:val="0"/>
      <w:marBottom w:val="0"/>
      <w:divBdr>
        <w:top w:val="none" w:sz="0" w:space="0" w:color="auto"/>
        <w:left w:val="none" w:sz="0" w:space="0" w:color="auto"/>
        <w:bottom w:val="none" w:sz="0" w:space="0" w:color="auto"/>
        <w:right w:val="none" w:sz="0" w:space="0" w:color="auto"/>
      </w:divBdr>
    </w:div>
    <w:div w:id="2104841762">
      <w:bodyDiv w:val="1"/>
      <w:marLeft w:val="0"/>
      <w:marRight w:val="0"/>
      <w:marTop w:val="0"/>
      <w:marBottom w:val="0"/>
      <w:divBdr>
        <w:top w:val="none" w:sz="0" w:space="0" w:color="auto"/>
        <w:left w:val="none" w:sz="0" w:space="0" w:color="auto"/>
        <w:bottom w:val="none" w:sz="0" w:space="0" w:color="auto"/>
        <w:right w:val="none" w:sz="0" w:space="0" w:color="auto"/>
      </w:divBdr>
    </w:div>
    <w:div w:id="2106488905">
      <w:bodyDiv w:val="1"/>
      <w:marLeft w:val="0"/>
      <w:marRight w:val="0"/>
      <w:marTop w:val="0"/>
      <w:marBottom w:val="0"/>
      <w:divBdr>
        <w:top w:val="none" w:sz="0" w:space="0" w:color="auto"/>
        <w:left w:val="none" w:sz="0" w:space="0" w:color="auto"/>
        <w:bottom w:val="none" w:sz="0" w:space="0" w:color="auto"/>
        <w:right w:val="none" w:sz="0" w:space="0" w:color="auto"/>
      </w:divBdr>
    </w:div>
    <w:div w:id="2106925981">
      <w:bodyDiv w:val="1"/>
      <w:marLeft w:val="0"/>
      <w:marRight w:val="0"/>
      <w:marTop w:val="0"/>
      <w:marBottom w:val="0"/>
      <w:divBdr>
        <w:top w:val="none" w:sz="0" w:space="0" w:color="auto"/>
        <w:left w:val="none" w:sz="0" w:space="0" w:color="auto"/>
        <w:bottom w:val="none" w:sz="0" w:space="0" w:color="auto"/>
        <w:right w:val="none" w:sz="0" w:space="0" w:color="auto"/>
      </w:divBdr>
    </w:div>
    <w:div w:id="2107995547">
      <w:bodyDiv w:val="1"/>
      <w:marLeft w:val="0"/>
      <w:marRight w:val="0"/>
      <w:marTop w:val="0"/>
      <w:marBottom w:val="0"/>
      <w:divBdr>
        <w:top w:val="none" w:sz="0" w:space="0" w:color="auto"/>
        <w:left w:val="none" w:sz="0" w:space="0" w:color="auto"/>
        <w:bottom w:val="none" w:sz="0" w:space="0" w:color="auto"/>
        <w:right w:val="none" w:sz="0" w:space="0" w:color="auto"/>
      </w:divBdr>
    </w:div>
    <w:div w:id="2109495351">
      <w:bodyDiv w:val="1"/>
      <w:marLeft w:val="0"/>
      <w:marRight w:val="0"/>
      <w:marTop w:val="0"/>
      <w:marBottom w:val="0"/>
      <w:divBdr>
        <w:top w:val="none" w:sz="0" w:space="0" w:color="auto"/>
        <w:left w:val="none" w:sz="0" w:space="0" w:color="auto"/>
        <w:bottom w:val="none" w:sz="0" w:space="0" w:color="auto"/>
        <w:right w:val="none" w:sz="0" w:space="0" w:color="auto"/>
      </w:divBdr>
    </w:div>
    <w:div w:id="2111078079">
      <w:bodyDiv w:val="1"/>
      <w:marLeft w:val="0"/>
      <w:marRight w:val="0"/>
      <w:marTop w:val="0"/>
      <w:marBottom w:val="0"/>
      <w:divBdr>
        <w:top w:val="none" w:sz="0" w:space="0" w:color="auto"/>
        <w:left w:val="none" w:sz="0" w:space="0" w:color="auto"/>
        <w:bottom w:val="none" w:sz="0" w:space="0" w:color="auto"/>
        <w:right w:val="none" w:sz="0" w:space="0" w:color="auto"/>
      </w:divBdr>
    </w:div>
    <w:div w:id="2113621369">
      <w:bodyDiv w:val="1"/>
      <w:marLeft w:val="0"/>
      <w:marRight w:val="0"/>
      <w:marTop w:val="0"/>
      <w:marBottom w:val="0"/>
      <w:divBdr>
        <w:top w:val="none" w:sz="0" w:space="0" w:color="auto"/>
        <w:left w:val="none" w:sz="0" w:space="0" w:color="auto"/>
        <w:bottom w:val="none" w:sz="0" w:space="0" w:color="auto"/>
        <w:right w:val="none" w:sz="0" w:space="0" w:color="auto"/>
      </w:divBdr>
    </w:div>
    <w:div w:id="2117752130">
      <w:bodyDiv w:val="1"/>
      <w:marLeft w:val="0"/>
      <w:marRight w:val="0"/>
      <w:marTop w:val="0"/>
      <w:marBottom w:val="0"/>
      <w:divBdr>
        <w:top w:val="none" w:sz="0" w:space="0" w:color="auto"/>
        <w:left w:val="none" w:sz="0" w:space="0" w:color="auto"/>
        <w:bottom w:val="none" w:sz="0" w:space="0" w:color="auto"/>
        <w:right w:val="none" w:sz="0" w:space="0" w:color="auto"/>
      </w:divBdr>
    </w:div>
    <w:div w:id="2127039015">
      <w:bodyDiv w:val="1"/>
      <w:marLeft w:val="0"/>
      <w:marRight w:val="0"/>
      <w:marTop w:val="0"/>
      <w:marBottom w:val="0"/>
      <w:divBdr>
        <w:top w:val="none" w:sz="0" w:space="0" w:color="auto"/>
        <w:left w:val="none" w:sz="0" w:space="0" w:color="auto"/>
        <w:bottom w:val="none" w:sz="0" w:space="0" w:color="auto"/>
        <w:right w:val="none" w:sz="0" w:space="0" w:color="auto"/>
      </w:divBdr>
    </w:div>
    <w:div w:id="2128814075">
      <w:bodyDiv w:val="1"/>
      <w:marLeft w:val="0"/>
      <w:marRight w:val="0"/>
      <w:marTop w:val="0"/>
      <w:marBottom w:val="0"/>
      <w:divBdr>
        <w:top w:val="none" w:sz="0" w:space="0" w:color="auto"/>
        <w:left w:val="none" w:sz="0" w:space="0" w:color="auto"/>
        <w:bottom w:val="none" w:sz="0" w:space="0" w:color="auto"/>
        <w:right w:val="none" w:sz="0" w:space="0" w:color="auto"/>
      </w:divBdr>
    </w:div>
    <w:div w:id="2130278040">
      <w:bodyDiv w:val="1"/>
      <w:marLeft w:val="0"/>
      <w:marRight w:val="0"/>
      <w:marTop w:val="0"/>
      <w:marBottom w:val="0"/>
      <w:divBdr>
        <w:top w:val="none" w:sz="0" w:space="0" w:color="auto"/>
        <w:left w:val="none" w:sz="0" w:space="0" w:color="auto"/>
        <w:bottom w:val="none" w:sz="0" w:space="0" w:color="auto"/>
        <w:right w:val="none" w:sz="0" w:space="0" w:color="auto"/>
      </w:divBdr>
    </w:div>
    <w:div w:id="2130389104">
      <w:bodyDiv w:val="1"/>
      <w:marLeft w:val="0"/>
      <w:marRight w:val="0"/>
      <w:marTop w:val="0"/>
      <w:marBottom w:val="0"/>
      <w:divBdr>
        <w:top w:val="none" w:sz="0" w:space="0" w:color="auto"/>
        <w:left w:val="none" w:sz="0" w:space="0" w:color="auto"/>
        <w:bottom w:val="none" w:sz="0" w:space="0" w:color="auto"/>
        <w:right w:val="none" w:sz="0" w:space="0" w:color="auto"/>
      </w:divBdr>
    </w:div>
    <w:div w:id="2130587507">
      <w:bodyDiv w:val="1"/>
      <w:marLeft w:val="0"/>
      <w:marRight w:val="0"/>
      <w:marTop w:val="0"/>
      <w:marBottom w:val="0"/>
      <w:divBdr>
        <w:top w:val="none" w:sz="0" w:space="0" w:color="auto"/>
        <w:left w:val="none" w:sz="0" w:space="0" w:color="auto"/>
        <w:bottom w:val="none" w:sz="0" w:space="0" w:color="auto"/>
        <w:right w:val="none" w:sz="0" w:space="0" w:color="auto"/>
      </w:divBdr>
    </w:div>
    <w:div w:id="2131047335">
      <w:bodyDiv w:val="1"/>
      <w:marLeft w:val="0"/>
      <w:marRight w:val="0"/>
      <w:marTop w:val="0"/>
      <w:marBottom w:val="0"/>
      <w:divBdr>
        <w:top w:val="none" w:sz="0" w:space="0" w:color="auto"/>
        <w:left w:val="none" w:sz="0" w:space="0" w:color="auto"/>
        <w:bottom w:val="none" w:sz="0" w:space="0" w:color="auto"/>
        <w:right w:val="none" w:sz="0" w:space="0" w:color="auto"/>
      </w:divBdr>
    </w:div>
    <w:div w:id="2131393696">
      <w:bodyDiv w:val="1"/>
      <w:marLeft w:val="0"/>
      <w:marRight w:val="0"/>
      <w:marTop w:val="0"/>
      <w:marBottom w:val="0"/>
      <w:divBdr>
        <w:top w:val="none" w:sz="0" w:space="0" w:color="auto"/>
        <w:left w:val="none" w:sz="0" w:space="0" w:color="auto"/>
        <w:bottom w:val="none" w:sz="0" w:space="0" w:color="auto"/>
        <w:right w:val="none" w:sz="0" w:space="0" w:color="auto"/>
      </w:divBdr>
    </w:div>
    <w:div w:id="2132821324">
      <w:bodyDiv w:val="1"/>
      <w:marLeft w:val="0"/>
      <w:marRight w:val="0"/>
      <w:marTop w:val="0"/>
      <w:marBottom w:val="0"/>
      <w:divBdr>
        <w:top w:val="none" w:sz="0" w:space="0" w:color="auto"/>
        <w:left w:val="none" w:sz="0" w:space="0" w:color="auto"/>
        <w:bottom w:val="none" w:sz="0" w:space="0" w:color="auto"/>
        <w:right w:val="none" w:sz="0" w:space="0" w:color="auto"/>
      </w:divBdr>
    </w:div>
    <w:div w:id="2136286297">
      <w:bodyDiv w:val="1"/>
      <w:marLeft w:val="0"/>
      <w:marRight w:val="0"/>
      <w:marTop w:val="0"/>
      <w:marBottom w:val="0"/>
      <w:divBdr>
        <w:top w:val="none" w:sz="0" w:space="0" w:color="auto"/>
        <w:left w:val="none" w:sz="0" w:space="0" w:color="auto"/>
        <w:bottom w:val="none" w:sz="0" w:space="0" w:color="auto"/>
        <w:right w:val="none" w:sz="0" w:space="0" w:color="auto"/>
      </w:divBdr>
    </w:div>
    <w:div w:id="2137407422">
      <w:bodyDiv w:val="1"/>
      <w:marLeft w:val="0"/>
      <w:marRight w:val="0"/>
      <w:marTop w:val="0"/>
      <w:marBottom w:val="0"/>
      <w:divBdr>
        <w:top w:val="none" w:sz="0" w:space="0" w:color="auto"/>
        <w:left w:val="none" w:sz="0" w:space="0" w:color="auto"/>
        <w:bottom w:val="none" w:sz="0" w:space="0" w:color="auto"/>
        <w:right w:val="none" w:sz="0" w:space="0" w:color="auto"/>
      </w:divBdr>
    </w:div>
    <w:div w:id="2138252583">
      <w:bodyDiv w:val="1"/>
      <w:marLeft w:val="0"/>
      <w:marRight w:val="0"/>
      <w:marTop w:val="0"/>
      <w:marBottom w:val="0"/>
      <w:divBdr>
        <w:top w:val="none" w:sz="0" w:space="0" w:color="auto"/>
        <w:left w:val="none" w:sz="0" w:space="0" w:color="auto"/>
        <w:bottom w:val="none" w:sz="0" w:space="0" w:color="auto"/>
        <w:right w:val="none" w:sz="0" w:space="0" w:color="auto"/>
      </w:divBdr>
    </w:div>
    <w:div w:id="2140293479">
      <w:bodyDiv w:val="1"/>
      <w:marLeft w:val="0"/>
      <w:marRight w:val="0"/>
      <w:marTop w:val="0"/>
      <w:marBottom w:val="0"/>
      <w:divBdr>
        <w:top w:val="none" w:sz="0" w:space="0" w:color="auto"/>
        <w:left w:val="none" w:sz="0" w:space="0" w:color="auto"/>
        <w:bottom w:val="none" w:sz="0" w:space="0" w:color="auto"/>
        <w:right w:val="none" w:sz="0" w:space="0" w:color="auto"/>
      </w:divBdr>
    </w:div>
    <w:div w:id="2144151122">
      <w:bodyDiv w:val="1"/>
      <w:marLeft w:val="0"/>
      <w:marRight w:val="0"/>
      <w:marTop w:val="0"/>
      <w:marBottom w:val="0"/>
      <w:divBdr>
        <w:top w:val="none" w:sz="0" w:space="0" w:color="auto"/>
        <w:left w:val="none" w:sz="0" w:space="0" w:color="auto"/>
        <w:bottom w:val="none" w:sz="0" w:space="0" w:color="auto"/>
        <w:right w:val="none" w:sz="0" w:space="0" w:color="auto"/>
      </w:divBdr>
    </w:div>
    <w:div w:id="2144227719">
      <w:bodyDiv w:val="1"/>
      <w:marLeft w:val="0"/>
      <w:marRight w:val="0"/>
      <w:marTop w:val="0"/>
      <w:marBottom w:val="0"/>
      <w:divBdr>
        <w:top w:val="none" w:sz="0" w:space="0" w:color="auto"/>
        <w:left w:val="none" w:sz="0" w:space="0" w:color="auto"/>
        <w:bottom w:val="none" w:sz="0" w:space="0" w:color="auto"/>
        <w:right w:val="none" w:sz="0" w:space="0" w:color="auto"/>
      </w:divBdr>
    </w:div>
    <w:div w:id="214515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C537B-6C15-4B2C-A0D7-13D145F9C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1681</Words>
  <Characters>9922</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cpzp</Company>
  <LinksUpToDate>false</LinksUpToDate>
  <CharactersWithSpaces>11580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merviva</dc:creator>
  <cp:lastModifiedBy>Jan Plzák</cp:lastModifiedBy>
  <cp:revision>5</cp:revision>
  <cp:lastPrinted>2025-10-15T09:18:00Z</cp:lastPrinted>
  <dcterms:created xsi:type="dcterms:W3CDTF">2026-02-02T12:34:00Z</dcterms:created>
  <dcterms:modified xsi:type="dcterms:W3CDTF">2026-02-02T13:23:00Z</dcterms:modified>
</cp:coreProperties>
</file>